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477"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398"/>
        <w:gridCol w:w="2409"/>
        <w:gridCol w:w="4428"/>
      </w:tblGrid>
      <w:tr w:rsidR="00F86F4B" w:rsidRPr="00F86F4B" w14:paraId="5321CDE9" w14:textId="77777777" w:rsidTr="28BC48AA">
        <w:trPr>
          <w:trHeight w:val="110"/>
          <w:jc w:val="center"/>
        </w:trPr>
        <w:tc>
          <w:tcPr>
            <w:tcW w:w="5000"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2CDDC" w:themeFill="accent5" w:themeFillTint="99"/>
            <w:vAlign w:val="center"/>
            <w:hideMark/>
          </w:tcPr>
          <w:p w14:paraId="2627778B" w14:textId="7879E01C" w:rsidR="00424610" w:rsidRPr="00F86F4B" w:rsidRDefault="001D3F9E" w:rsidP="00424610">
            <w:pPr>
              <w:spacing w:beforeLines="50" w:before="120" w:afterLines="50" w:after="120" w:line="360" w:lineRule="auto"/>
              <w:jc w:val="center"/>
              <w:rPr>
                <w:rFonts w:ascii="Lato" w:hAnsi="Lato" w:cs="Arial"/>
                <w:b/>
                <w:sz w:val="28"/>
                <w:szCs w:val="28"/>
              </w:rPr>
            </w:pPr>
            <w:r>
              <w:rPr>
                <w:rFonts w:ascii="Lato" w:hAnsi="Lato" w:cs="Arial"/>
                <w:b/>
                <w:sz w:val="24"/>
                <w:szCs w:val="24"/>
              </w:rPr>
              <w:t xml:space="preserve"> </w:t>
            </w:r>
            <w:r w:rsidR="00424610" w:rsidRPr="003D0AEA">
              <w:rPr>
                <w:rFonts w:ascii="Lato" w:hAnsi="Lato" w:cs="Arial"/>
                <w:b/>
                <w:sz w:val="24"/>
                <w:szCs w:val="24"/>
              </w:rPr>
              <w:t>PLAN DZIAŁAŃ W SEKTORZE ZDROWIA</w:t>
            </w:r>
          </w:p>
        </w:tc>
      </w:tr>
      <w:tr w:rsidR="00F86F4B" w:rsidRPr="00F86F4B" w14:paraId="1C783EAA" w14:textId="77777777" w:rsidTr="28BC48AA">
        <w:trPr>
          <w:trHeight w:val="110"/>
          <w:jc w:val="center"/>
        </w:trPr>
        <w:tc>
          <w:tcPr>
            <w:tcW w:w="5000"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EEF3" w:themeFill="accent5" w:themeFillTint="33"/>
            <w:vAlign w:val="center"/>
          </w:tcPr>
          <w:p w14:paraId="5D839858" w14:textId="01E8F252" w:rsidR="00030305" w:rsidRPr="003D0AEA" w:rsidRDefault="00030305" w:rsidP="001114CC">
            <w:pPr>
              <w:pStyle w:val="Nagwek1"/>
              <w:rPr>
                <w:rFonts w:ascii="Lato" w:hAnsi="Lato"/>
                <w:sz w:val="20"/>
                <w:szCs w:val="20"/>
              </w:rPr>
            </w:pPr>
            <w:r w:rsidRPr="003D0AEA">
              <w:rPr>
                <w:rFonts w:ascii="Lato" w:hAnsi="Lato"/>
                <w:sz w:val="20"/>
                <w:szCs w:val="20"/>
              </w:rPr>
              <w:t>I INFORMACJE OGÓLNE</w:t>
            </w:r>
          </w:p>
        </w:tc>
      </w:tr>
      <w:tr w:rsidR="00F86F4B" w:rsidRPr="00F86F4B" w14:paraId="16E95012" w14:textId="77777777" w:rsidTr="28BC48AA">
        <w:trPr>
          <w:trHeight w:val="110"/>
          <w:jc w:val="center"/>
        </w:trPr>
        <w:tc>
          <w:tcPr>
            <w:tcW w:w="2837"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EEF3" w:themeFill="accent5" w:themeFillTint="33"/>
            <w:vAlign w:val="center"/>
            <w:hideMark/>
          </w:tcPr>
          <w:p w14:paraId="52E5493F" w14:textId="40E3A5D0" w:rsidR="00424610" w:rsidRPr="003D0AEA" w:rsidRDefault="008A7FCE" w:rsidP="003D0AEA">
            <w:pPr>
              <w:tabs>
                <w:tab w:val="left" w:pos="3686"/>
              </w:tabs>
              <w:spacing w:before="100" w:after="100" w:line="240" w:lineRule="auto"/>
              <w:rPr>
                <w:rFonts w:ascii="Lato" w:hAnsi="Lato" w:cs="Arial"/>
                <w:b/>
                <w:sz w:val="16"/>
                <w:szCs w:val="16"/>
              </w:rPr>
            </w:pPr>
            <w:r>
              <w:rPr>
                <w:rFonts w:ascii="Lato" w:hAnsi="Lato" w:cs="Arial"/>
                <w:b/>
                <w:sz w:val="20"/>
                <w:szCs w:val="20"/>
              </w:rPr>
              <w:t xml:space="preserve">I.1 </w:t>
            </w:r>
            <w:r w:rsidR="00424610" w:rsidRPr="000A251A">
              <w:rPr>
                <w:rFonts w:ascii="Lato" w:hAnsi="Lato" w:cs="Arial"/>
                <w:b/>
                <w:sz w:val="20"/>
                <w:szCs w:val="20"/>
              </w:rPr>
              <w:t>WERSJA PLANU DZIAŁANIA</w:t>
            </w:r>
            <w:r w:rsidR="006C5699" w:rsidRPr="000A251A">
              <w:rPr>
                <w:rFonts w:ascii="Lato" w:hAnsi="Lato" w:cs="Arial"/>
                <w:b/>
                <w:sz w:val="20"/>
                <w:szCs w:val="20"/>
              </w:rPr>
              <w:t xml:space="preserve"> (dalej PD</w:t>
            </w:r>
            <w:r w:rsidR="006C5699" w:rsidRPr="003D0AEA">
              <w:rPr>
                <w:rFonts w:ascii="Lato" w:hAnsi="Lato" w:cs="Arial"/>
                <w:b/>
                <w:sz w:val="20"/>
                <w:szCs w:val="20"/>
              </w:rPr>
              <w:t>)</w:t>
            </w:r>
            <w:r w:rsidR="006C5699" w:rsidRPr="003D0AEA">
              <w:rPr>
                <w:rFonts w:ascii="Lato" w:hAnsi="Lato" w:cs="Arial"/>
                <w:b/>
                <w:sz w:val="16"/>
                <w:szCs w:val="16"/>
              </w:rPr>
              <w:br/>
            </w:r>
            <w:r w:rsidR="006C5699" w:rsidRPr="003D0AEA">
              <w:rPr>
                <w:rFonts w:ascii="Lato" w:hAnsi="Lato" w:cs="Arial"/>
                <w:bCs/>
                <w:color w:val="808080" w:themeColor="background1" w:themeShade="80"/>
                <w:sz w:val="16"/>
                <w:szCs w:val="16"/>
              </w:rPr>
              <w:t xml:space="preserve">nr wersji PD (z uwzględnieniem wszystkich PD przyjętych w danym roku kalendarzowym, niezależnie od </w:t>
            </w:r>
            <w:r w:rsidR="00F67A2E">
              <w:rPr>
                <w:rFonts w:ascii="Lato" w:hAnsi="Lato" w:cs="Arial"/>
                <w:bCs/>
                <w:color w:val="808080" w:themeColor="background1" w:themeShade="80"/>
                <w:sz w:val="16"/>
                <w:szCs w:val="16"/>
              </w:rPr>
              <w:t>celu szczegółowego/priorytetu</w:t>
            </w:r>
            <w:r w:rsidR="006C5699" w:rsidRPr="003D0AEA">
              <w:rPr>
                <w:rFonts w:ascii="Lato" w:hAnsi="Lato" w:cs="Arial"/>
                <w:bCs/>
                <w:color w:val="808080" w:themeColor="background1" w:themeShade="80"/>
                <w:sz w:val="16"/>
                <w:szCs w:val="16"/>
              </w:rPr>
              <w:t>). Przykładowo, jeśli po raz pierwszy wysyłany jest PD na 202</w:t>
            </w:r>
            <w:r w:rsidR="006279A9">
              <w:rPr>
                <w:rFonts w:ascii="Lato" w:hAnsi="Lato" w:cs="Arial"/>
                <w:bCs/>
                <w:color w:val="808080" w:themeColor="background1" w:themeShade="80"/>
                <w:sz w:val="16"/>
                <w:szCs w:val="16"/>
              </w:rPr>
              <w:t>3</w:t>
            </w:r>
            <w:r w:rsidR="006C5699" w:rsidRPr="003D0AEA">
              <w:rPr>
                <w:rFonts w:ascii="Lato" w:hAnsi="Lato" w:cs="Arial"/>
                <w:bCs/>
                <w:color w:val="808080" w:themeColor="background1" w:themeShade="80"/>
                <w:sz w:val="16"/>
                <w:szCs w:val="16"/>
              </w:rPr>
              <w:t xml:space="preserve"> r. wówczas wpisujemy nr wersji 1. W sytuacji, gdy do danego PD zostaną zgłoszone uwagi i IP/IZ wprowadzi pewne zmiany wówczas nadajemy nowy numer wersji (w tym wypadku 1.1). W przypadku, gdy przyjęty został już PD na 202</w:t>
            </w:r>
            <w:r w:rsidR="00DA6D4B" w:rsidRPr="003D0AEA">
              <w:rPr>
                <w:rFonts w:ascii="Lato" w:hAnsi="Lato" w:cs="Arial"/>
                <w:bCs/>
                <w:color w:val="808080" w:themeColor="background1" w:themeShade="80"/>
                <w:sz w:val="16"/>
                <w:szCs w:val="16"/>
              </w:rPr>
              <w:t>3</w:t>
            </w:r>
            <w:r w:rsidR="006C5699" w:rsidRPr="003D0AEA">
              <w:rPr>
                <w:rFonts w:ascii="Lato" w:hAnsi="Lato" w:cs="Arial"/>
                <w:bCs/>
                <w:color w:val="808080" w:themeColor="background1" w:themeShade="80"/>
                <w:sz w:val="16"/>
                <w:szCs w:val="16"/>
              </w:rPr>
              <w:t xml:space="preserve"> r., wpisujemy 2/202</w:t>
            </w:r>
            <w:r w:rsidR="00DA6D4B" w:rsidRPr="003D0AEA">
              <w:rPr>
                <w:rFonts w:ascii="Lato" w:hAnsi="Lato" w:cs="Arial"/>
                <w:bCs/>
                <w:color w:val="808080" w:themeColor="background1" w:themeShade="80"/>
                <w:sz w:val="16"/>
                <w:szCs w:val="16"/>
              </w:rPr>
              <w:t>3</w:t>
            </w:r>
            <w:r w:rsidR="006C5699" w:rsidRPr="003D0AEA">
              <w:rPr>
                <w:rFonts w:ascii="Lato" w:hAnsi="Lato" w:cs="Arial"/>
                <w:bCs/>
                <w:color w:val="808080" w:themeColor="background1" w:themeShade="80"/>
                <w:sz w:val="16"/>
                <w:szCs w:val="16"/>
              </w:rPr>
              <w:t>, 3/202</w:t>
            </w:r>
            <w:r w:rsidR="00DA6D4B" w:rsidRPr="003D0AEA">
              <w:rPr>
                <w:rFonts w:ascii="Lato" w:hAnsi="Lato" w:cs="Arial"/>
                <w:bCs/>
                <w:color w:val="808080" w:themeColor="background1" w:themeShade="80"/>
                <w:sz w:val="16"/>
                <w:szCs w:val="16"/>
              </w:rPr>
              <w:t>3</w:t>
            </w:r>
            <w:r w:rsidR="006C5699" w:rsidRPr="003D0AEA">
              <w:rPr>
                <w:rFonts w:ascii="Lato" w:hAnsi="Lato" w:cs="Arial"/>
                <w:bCs/>
                <w:color w:val="808080" w:themeColor="background1" w:themeShade="80"/>
                <w:sz w:val="16"/>
                <w:szCs w:val="16"/>
              </w:rPr>
              <w:t xml:space="preserve"> itd. RRRR dotyczy roku, w którym składany jest PD.</w:t>
            </w:r>
          </w:p>
        </w:tc>
        <w:tc>
          <w:tcPr>
            <w:tcW w:w="216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14:paraId="4137DB6A" w14:textId="782B8CE7" w:rsidR="00424610" w:rsidRPr="003D0AEA" w:rsidRDefault="006C5699" w:rsidP="735B873C">
            <w:pPr>
              <w:tabs>
                <w:tab w:val="left" w:pos="3686"/>
              </w:tabs>
              <w:spacing w:beforeLines="50" w:before="120" w:afterLines="50" w:after="120" w:line="360" w:lineRule="auto"/>
              <w:rPr>
                <w:rFonts w:ascii="Lato" w:hAnsi="Lato" w:cs="Arial"/>
                <w:sz w:val="20"/>
                <w:szCs w:val="20"/>
              </w:rPr>
            </w:pPr>
            <w:r w:rsidRPr="28BC48AA">
              <w:rPr>
                <w:rFonts w:ascii="Lato" w:hAnsi="Lato" w:cs="Arial"/>
                <w:color w:val="000000" w:themeColor="text1"/>
                <w:sz w:val="20"/>
                <w:szCs w:val="20"/>
              </w:rPr>
              <w:t>[</w:t>
            </w:r>
            <w:r w:rsidR="009D3241">
              <w:rPr>
                <w:rFonts w:ascii="Lato" w:hAnsi="Lato" w:cs="Arial"/>
                <w:color w:val="000000" w:themeColor="text1"/>
                <w:sz w:val="20"/>
                <w:szCs w:val="20"/>
              </w:rPr>
              <w:t>4</w:t>
            </w:r>
            <w:r w:rsidRPr="28BC48AA">
              <w:rPr>
                <w:rFonts w:ascii="Lato" w:hAnsi="Lato" w:cs="Arial"/>
                <w:color w:val="000000" w:themeColor="text1"/>
                <w:sz w:val="20"/>
                <w:szCs w:val="20"/>
              </w:rPr>
              <w:t>/</w:t>
            </w:r>
            <w:r w:rsidR="5B68F1B8" w:rsidRPr="28BC48AA">
              <w:rPr>
                <w:rFonts w:ascii="Lato" w:hAnsi="Lato" w:cs="Arial"/>
                <w:color w:val="000000" w:themeColor="text1"/>
                <w:sz w:val="20"/>
                <w:szCs w:val="20"/>
              </w:rPr>
              <w:t>202</w:t>
            </w:r>
            <w:r w:rsidR="00AF02AC" w:rsidRPr="28BC48AA">
              <w:rPr>
                <w:rFonts w:ascii="Lato" w:hAnsi="Lato" w:cs="Arial"/>
                <w:color w:val="000000" w:themeColor="text1"/>
                <w:sz w:val="20"/>
                <w:szCs w:val="20"/>
              </w:rPr>
              <w:t>5</w:t>
            </w:r>
            <w:r w:rsidRPr="28BC48AA">
              <w:rPr>
                <w:rFonts w:ascii="Lato" w:hAnsi="Lato" w:cs="Arial"/>
                <w:color w:val="000000" w:themeColor="text1"/>
                <w:sz w:val="20"/>
                <w:szCs w:val="20"/>
              </w:rPr>
              <w:t>]</w:t>
            </w:r>
          </w:p>
        </w:tc>
      </w:tr>
      <w:tr w:rsidR="00F86F4B" w:rsidRPr="00F86F4B" w14:paraId="55EFEAFC" w14:textId="77777777" w:rsidTr="28BC48AA">
        <w:trPr>
          <w:trHeight w:val="110"/>
          <w:jc w:val="center"/>
        </w:trPr>
        <w:tc>
          <w:tcPr>
            <w:tcW w:w="2837"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EEF3" w:themeFill="accent5" w:themeFillTint="33"/>
            <w:vAlign w:val="center"/>
          </w:tcPr>
          <w:p w14:paraId="56DD3D96" w14:textId="690CF8EE" w:rsidR="00030305" w:rsidRPr="00F86F4B" w:rsidRDefault="008A7FCE" w:rsidP="003D0AEA">
            <w:pPr>
              <w:tabs>
                <w:tab w:val="left" w:pos="3686"/>
              </w:tabs>
              <w:spacing w:before="100" w:after="100" w:line="240" w:lineRule="auto"/>
              <w:rPr>
                <w:rFonts w:ascii="Lato" w:hAnsi="Lato" w:cs="Arial"/>
                <w:b/>
                <w:sz w:val="24"/>
                <w:szCs w:val="24"/>
              </w:rPr>
            </w:pPr>
            <w:r>
              <w:rPr>
                <w:rFonts w:ascii="Lato" w:hAnsi="Lato" w:cs="Arial"/>
                <w:b/>
                <w:sz w:val="20"/>
                <w:szCs w:val="20"/>
              </w:rPr>
              <w:t xml:space="preserve">I.2 </w:t>
            </w:r>
            <w:r w:rsidR="00030305" w:rsidRPr="003D0AEA">
              <w:rPr>
                <w:rFonts w:ascii="Lato" w:hAnsi="Lato" w:cs="Arial"/>
                <w:b/>
                <w:sz w:val="20"/>
                <w:szCs w:val="20"/>
              </w:rPr>
              <w:t xml:space="preserve">NAZWA PROGRAMU </w:t>
            </w:r>
            <w:r w:rsidR="00241D48">
              <w:rPr>
                <w:rFonts w:ascii="Lato" w:hAnsi="Lato" w:cs="Arial"/>
                <w:b/>
                <w:sz w:val="24"/>
                <w:szCs w:val="24"/>
              </w:rPr>
              <w:br/>
            </w:r>
            <w:r w:rsidR="00241D48" w:rsidRPr="003D0AEA">
              <w:rPr>
                <w:rFonts w:ascii="Lato" w:hAnsi="Lato" w:cs="Arial"/>
                <w:bCs/>
                <w:color w:val="808080" w:themeColor="background1" w:themeShade="80"/>
                <w:sz w:val="16"/>
                <w:szCs w:val="16"/>
              </w:rPr>
              <w:t>właściwa nazwa Programu, którego dotyczy PD</w:t>
            </w:r>
          </w:p>
        </w:tc>
        <w:tc>
          <w:tcPr>
            <w:tcW w:w="216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59B67F5" w14:textId="46000A8C" w:rsidR="00030305" w:rsidRPr="003D0AEA" w:rsidRDefault="414433F5" w:rsidP="735B873C">
            <w:pPr>
              <w:tabs>
                <w:tab w:val="left" w:pos="3686"/>
              </w:tabs>
              <w:spacing w:beforeLines="50" w:before="120" w:afterLines="50" w:after="120" w:line="360" w:lineRule="auto"/>
              <w:rPr>
                <w:rFonts w:ascii="Lato" w:hAnsi="Lato" w:cs="Arial"/>
                <w:sz w:val="20"/>
                <w:szCs w:val="20"/>
              </w:rPr>
            </w:pPr>
            <w:r w:rsidRPr="735B873C">
              <w:rPr>
                <w:rFonts w:ascii="Lato" w:hAnsi="Lato" w:cs="Arial"/>
                <w:sz w:val="20"/>
                <w:szCs w:val="20"/>
              </w:rPr>
              <w:t>Fundusze Europejskie dla Mazowsze 2021-2027</w:t>
            </w:r>
          </w:p>
        </w:tc>
      </w:tr>
      <w:tr w:rsidR="00F86F4B" w:rsidRPr="00F86F4B" w14:paraId="275C79DE" w14:textId="77777777" w:rsidTr="28BC48AA">
        <w:trPr>
          <w:trHeight w:val="110"/>
          <w:jc w:val="center"/>
        </w:trPr>
        <w:tc>
          <w:tcPr>
            <w:tcW w:w="5000"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EEF3" w:themeFill="accent5" w:themeFillTint="33"/>
            <w:vAlign w:val="center"/>
            <w:hideMark/>
          </w:tcPr>
          <w:p w14:paraId="0FB17EDC" w14:textId="77777777" w:rsidR="00424610" w:rsidRPr="003D0AEA" w:rsidRDefault="00424610" w:rsidP="00807BC3">
            <w:pPr>
              <w:tabs>
                <w:tab w:val="left" w:pos="3686"/>
              </w:tabs>
              <w:spacing w:beforeLines="50" w:before="120" w:afterLines="50" w:after="120" w:line="360" w:lineRule="auto"/>
              <w:rPr>
                <w:rFonts w:ascii="Lato" w:hAnsi="Lato" w:cs="Arial"/>
                <w:b/>
                <w:sz w:val="20"/>
                <w:szCs w:val="20"/>
              </w:rPr>
            </w:pPr>
            <w:r w:rsidRPr="003D0AEA">
              <w:rPr>
                <w:rFonts w:ascii="Lato" w:hAnsi="Lato" w:cs="Arial"/>
                <w:b/>
                <w:sz w:val="20"/>
                <w:szCs w:val="20"/>
              </w:rPr>
              <w:t>INFORMACJE O INSTYTUCJI OPRACOWUJĄCEJ PLAN DZIAŁANIA</w:t>
            </w:r>
          </w:p>
        </w:tc>
      </w:tr>
      <w:tr w:rsidR="00F86F4B" w:rsidRPr="00F86F4B" w14:paraId="466F4915" w14:textId="77777777" w:rsidTr="28BC48AA">
        <w:trPr>
          <w:trHeight w:val="288"/>
          <w:jc w:val="center"/>
        </w:trPr>
        <w:tc>
          <w:tcPr>
            <w:tcW w:w="16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EEF3" w:themeFill="accent5" w:themeFillTint="33"/>
            <w:vAlign w:val="center"/>
            <w:hideMark/>
          </w:tcPr>
          <w:p w14:paraId="512BFDAB" w14:textId="49C619C6" w:rsidR="00424610" w:rsidRPr="00F86F4B" w:rsidRDefault="008A7FCE" w:rsidP="003D0AEA">
            <w:pPr>
              <w:tabs>
                <w:tab w:val="left" w:pos="3686"/>
              </w:tabs>
              <w:spacing w:beforeLines="50" w:before="120" w:afterLines="50" w:after="120" w:line="240" w:lineRule="auto"/>
              <w:rPr>
                <w:rFonts w:ascii="Lato" w:hAnsi="Lato" w:cs="Arial"/>
                <w:b/>
                <w:sz w:val="24"/>
                <w:szCs w:val="24"/>
              </w:rPr>
            </w:pPr>
            <w:r>
              <w:rPr>
                <w:rFonts w:ascii="Lato" w:hAnsi="Lato" w:cs="Arial"/>
                <w:b/>
                <w:sz w:val="20"/>
                <w:szCs w:val="20"/>
              </w:rPr>
              <w:t xml:space="preserve">I.3 </w:t>
            </w:r>
            <w:r w:rsidR="00324D4D" w:rsidRPr="003D0AEA">
              <w:rPr>
                <w:rFonts w:ascii="Lato" w:hAnsi="Lato" w:cs="Arial"/>
                <w:b/>
                <w:sz w:val="20"/>
                <w:szCs w:val="20"/>
              </w:rPr>
              <w:t>Nazwa i</w:t>
            </w:r>
            <w:r w:rsidR="00424610" w:rsidRPr="003D0AEA">
              <w:rPr>
                <w:rFonts w:ascii="Lato" w:hAnsi="Lato" w:cs="Arial"/>
                <w:b/>
                <w:sz w:val="20"/>
                <w:szCs w:val="20"/>
              </w:rPr>
              <w:t>nstytucj</w:t>
            </w:r>
            <w:r w:rsidR="00324D4D" w:rsidRPr="003D0AEA">
              <w:rPr>
                <w:rFonts w:ascii="Lato" w:hAnsi="Lato" w:cs="Arial"/>
                <w:b/>
                <w:sz w:val="20"/>
                <w:szCs w:val="20"/>
              </w:rPr>
              <w:t>i</w:t>
            </w:r>
            <w:r w:rsidR="00E373EB" w:rsidRPr="003D0AEA">
              <w:rPr>
                <w:rFonts w:ascii="Lato" w:hAnsi="Lato" w:cs="Arial"/>
                <w:b/>
                <w:sz w:val="20"/>
                <w:szCs w:val="20"/>
              </w:rPr>
              <w:t xml:space="preserve"> składającej PD</w:t>
            </w:r>
            <w:r w:rsidR="00424610" w:rsidRPr="003D0AEA">
              <w:rPr>
                <w:rFonts w:ascii="Lato" w:hAnsi="Lato" w:cs="Arial"/>
                <w:b/>
              </w:rPr>
              <w:t xml:space="preserve"> </w:t>
            </w:r>
            <w:r w:rsidR="004F17D1">
              <w:rPr>
                <w:rFonts w:ascii="Lato" w:hAnsi="Lato" w:cs="Arial"/>
                <w:b/>
                <w:sz w:val="24"/>
                <w:szCs w:val="24"/>
              </w:rPr>
              <w:br/>
            </w:r>
            <w:r w:rsidR="004F17D1" w:rsidRPr="003D0AEA">
              <w:rPr>
                <w:rFonts w:ascii="Lato" w:hAnsi="Lato" w:cs="Arial"/>
                <w:bCs/>
                <w:color w:val="808080" w:themeColor="background1" w:themeShade="80"/>
                <w:sz w:val="16"/>
                <w:szCs w:val="16"/>
              </w:rPr>
              <w:t>pełna nazwa instytucji</w:t>
            </w:r>
          </w:p>
        </w:tc>
        <w:tc>
          <w:tcPr>
            <w:tcW w:w="3340"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623CCA9" w14:textId="017D8AA5" w:rsidR="00424610" w:rsidRPr="003D0AEA" w:rsidRDefault="59F3554D" w:rsidP="00807BC3">
            <w:pPr>
              <w:tabs>
                <w:tab w:val="left" w:pos="3686"/>
              </w:tabs>
              <w:spacing w:beforeLines="50" w:before="120" w:afterLines="50" w:after="120" w:line="360" w:lineRule="auto"/>
              <w:rPr>
                <w:rFonts w:ascii="Lato" w:hAnsi="Lato" w:cs="Arial"/>
                <w:sz w:val="20"/>
                <w:szCs w:val="20"/>
              </w:rPr>
            </w:pPr>
            <w:r w:rsidRPr="735B873C">
              <w:rPr>
                <w:rFonts w:ascii="Lato" w:hAnsi="Lato" w:cs="Arial"/>
                <w:sz w:val="20"/>
                <w:szCs w:val="20"/>
              </w:rPr>
              <w:t>Urząd Marszałkowski Województwa Mazowieckiego w Warszawie</w:t>
            </w:r>
          </w:p>
        </w:tc>
      </w:tr>
      <w:tr w:rsidR="005067F2" w:rsidRPr="00F86F4B" w14:paraId="6797E83B" w14:textId="77777777" w:rsidTr="28BC48AA">
        <w:trPr>
          <w:trHeight w:val="975"/>
          <w:jc w:val="center"/>
        </w:trPr>
        <w:tc>
          <w:tcPr>
            <w:tcW w:w="16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EEF3" w:themeFill="accent5" w:themeFillTint="33"/>
            <w:vAlign w:val="center"/>
          </w:tcPr>
          <w:p w14:paraId="27934406" w14:textId="094DE12A" w:rsidR="004F17D1" w:rsidRPr="003D0AEA" w:rsidRDefault="008A7FCE" w:rsidP="003D0AEA">
            <w:pPr>
              <w:tabs>
                <w:tab w:val="left" w:pos="3686"/>
              </w:tabs>
              <w:spacing w:beforeLines="50" w:before="120" w:afterLines="50" w:after="120" w:line="240" w:lineRule="auto"/>
              <w:rPr>
                <w:rFonts w:ascii="Lato" w:hAnsi="Lato" w:cs="Arial"/>
                <w:b/>
                <w:sz w:val="20"/>
                <w:szCs w:val="20"/>
              </w:rPr>
            </w:pPr>
            <w:r>
              <w:rPr>
                <w:rFonts w:ascii="Lato" w:hAnsi="Lato" w:cs="Arial"/>
                <w:b/>
                <w:sz w:val="20"/>
                <w:szCs w:val="20"/>
              </w:rPr>
              <w:t xml:space="preserve">I.4 </w:t>
            </w:r>
            <w:r w:rsidR="00324D4D" w:rsidRPr="003D0AEA">
              <w:rPr>
                <w:rFonts w:ascii="Lato" w:hAnsi="Lato" w:cs="Arial"/>
                <w:b/>
                <w:sz w:val="20"/>
                <w:szCs w:val="20"/>
              </w:rPr>
              <w:t xml:space="preserve">Imię i nazwisko oraz stanowisko osoby </w:t>
            </w:r>
            <w:r w:rsidR="00073768" w:rsidRPr="003D0AEA">
              <w:rPr>
                <w:rFonts w:ascii="Lato" w:hAnsi="Lato" w:cs="Arial"/>
                <w:b/>
                <w:sz w:val="20"/>
                <w:szCs w:val="20"/>
              </w:rPr>
              <w:t>upoważnionej do złożenia PD</w:t>
            </w:r>
          </w:p>
        </w:tc>
        <w:tc>
          <w:tcPr>
            <w:tcW w:w="3340"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809BD9E" w14:textId="34107CAE" w:rsidR="00324D4D" w:rsidRPr="003D0AEA" w:rsidRDefault="00AF02AC" w:rsidP="6520E9C4">
            <w:pPr>
              <w:tabs>
                <w:tab w:val="left" w:pos="3686"/>
              </w:tabs>
              <w:spacing w:beforeLines="50" w:before="120" w:afterLines="50" w:after="120" w:line="360" w:lineRule="auto"/>
              <w:rPr>
                <w:rFonts w:ascii="Lato" w:hAnsi="Lato" w:cs="Arial"/>
                <w:sz w:val="20"/>
                <w:szCs w:val="20"/>
              </w:rPr>
            </w:pPr>
            <w:r w:rsidRPr="6520E9C4">
              <w:rPr>
                <w:rFonts w:ascii="Lato" w:hAnsi="Lato" w:cs="Arial"/>
                <w:sz w:val="20"/>
                <w:szCs w:val="20"/>
              </w:rPr>
              <w:t>Anna Brzezińska -</w:t>
            </w:r>
            <w:r w:rsidR="486EFFA2" w:rsidRPr="6520E9C4">
              <w:rPr>
                <w:rFonts w:ascii="Lato" w:hAnsi="Lato" w:cs="Arial"/>
                <w:sz w:val="20"/>
                <w:szCs w:val="20"/>
              </w:rPr>
              <w:t xml:space="preserve"> Członek Zarządu Województwa Mazowieckiego</w:t>
            </w:r>
          </w:p>
          <w:p w14:paraId="57A5621C" w14:textId="6AEA9A19" w:rsidR="00324D4D" w:rsidRPr="003D0AEA" w:rsidRDefault="42BCBF67" w:rsidP="00807BC3">
            <w:pPr>
              <w:tabs>
                <w:tab w:val="left" w:pos="3686"/>
              </w:tabs>
              <w:spacing w:beforeLines="50" w:before="120" w:afterLines="50" w:after="120" w:line="360" w:lineRule="auto"/>
              <w:rPr>
                <w:rFonts w:ascii="Lato" w:hAnsi="Lato" w:cs="Arial"/>
                <w:sz w:val="20"/>
                <w:szCs w:val="20"/>
              </w:rPr>
            </w:pPr>
            <w:r w:rsidRPr="6520E9C4">
              <w:rPr>
                <w:rFonts w:ascii="Lato" w:hAnsi="Lato" w:cs="Arial"/>
                <w:sz w:val="20"/>
                <w:szCs w:val="20"/>
              </w:rPr>
              <w:t>Agnieszka Gonczaryk</w:t>
            </w:r>
            <w:r w:rsidR="30E6771A" w:rsidRPr="6520E9C4">
              <w:rPr>
                <w:rFonts w:ascii="Lato" w:hAnsi="Lato" w:cs="Arial"/>
                <w:sz w:val="20"/>
                <w:szCs w:val="20"/>
              </w:rPr>
              <w:t xml:space="preserve"> - </w:t>
            </w:r>
            <w:r w:rsidRPr="6520E9C4">
              <w:rPr>
                <w:rFonts w:ascii="Lato" w:hAnsi="Lato" w:cs="Arial"/>
                <w:sz w:val="20"/>
                <w:szCs w:val="20"/>
              </w:rPr>
              <w:t>Dyrektor Departamentu Zdrowia i Polityki Społecznej</w:t>
            </w:r>
          </w:p>
        </w:tc>
      </w:tr>
      <w:tr w:rsidR="00F86F4B" w:rsidRPr="00F86F4B" w14:paraId="3CCFB120" w14:textId="77777777" w:rsidTr="28BC48AA">
        <w:trPr>
          <w:trHeight w:val="970"/>
          <w:jc w:val="center"/>
        </w:trPr>
        <w:tc>
          <w:tcPr>
            <w:tcW w:w="16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EEF3" w:themeFill="accent5" w:themeFillTint="33"/>
            <w:vAlign w:val="center"/>
            <w:hideMark/>
          </w:tcPr>
          <w:p w14:paraId="30B3BC1E" w14:textId="24847237" w:rsidR="00424610" w:rsidRPr="000A251A" w:rsidRDefault="008A7FCE" w:rsidP="00D46F19">
            <w:pPr>
              <w:tabs>
                <w:tab w:val="left" w:pos="3686"/>
              </w:tabs>
              <w:spacing w:beforeLines="50" w:before="120" w:afterLines="50" w:after="120" w:line="240" w:lineRule="auto"/>
              <w:contextualSpacing/>
              <w:rPr>
                <w:rFonts w:ascii="Lato" w:hAnsi="Lato" w:cs="Arial"/>
                <w:b/>
                <w:sz w:val="20"/>
                <w:szCs w:val="20"/>
              </w:rPr>
            </w:pPr>
            <w:r>
              <w:rPr>
                <w:rFonts w:ascii="Lato" w:hAnsi="Lato" w:cs="Arial"/>
                <w:b/>
                <w:sz w:val="20"/>
                <w:szCs w:val="20"/>
              </w:rPr>
              <w:t xml:space="preserve">I.5 </w:t>
            </w:r>
            <w:r w:rsidR="00424610" w:rsidRPr="00A64FA1">
              <w:rPr>
                <w:rFonts w:ascii="Lato" w:hAnsi="Lato" w:cs="Arial"/>
                <w:b/>
                <w:sz w:val="20"/>
                <w:szCs w:val="20"/>
              </w:rPr>
              <w:t>Dane kontaktowe osoby (osób) do kontaktów roboczych</w:t>
            </w:r>
            <w:r w:rsidR="009E2441" w:rsidRPr="000A251A">
              <w:rPr>
                <w:rFonts w:ascii="Lato" w:hAnsi="Lato" w:cs="Arial"/>
                <w:b/>
                <w:sz w:val="20"/>
                <w:szCs w:val="20"/>
              </w:rPr>
              <w:t xml:space="preserve"> </w:t>
            </w:r>
            <w:r w:rsidR="00424610" w:rsidRPr="000A251A">
              <w:rPr>
                <w:rFonts w:ascii="Lato" w:hAnsi="Lato" w:cs="Arial"/>
                <w:b/>
                <w:sz w:val="20"/>
                <w:szCs w:val="20"/>
              </w:rPr>
              <w:t xml:space="preserve"> </w:t>
            </w:r>
          </w:p>
          <w:p w14:paraId="6820F743" w14:textId="07449AF9" w:rsidR="004F17D1" w:rsidRPr="00A64FA1" w:rsidRDefault="004F17D1" w:rsidP="00D46F19">
            <w:pPr>
              <w:tabs>
                <w:tab w:val="left" w:pos="3686"/>
              </w:tabs>
              <w:spacing w:beforeLines="50" w:before="120" w:afterLines="50" w:after="120" w:line="240" w:lineRule="auto"/>
              <w:contextualSpacing/>
              <w:rPr>
                <w:rFonts w:ascii="Lato" w:hAnsi="Lato" w:cs="Arial"/>
                <w:bCs/>
                <w:sz w:val="16"/>
                <w:szCs w:val="16"/>
              </w:rPr>
            </w:pPr>
            <w:r w:rsidRPr="00A64FA1">
              <w:rPr>
                <w:rFonts w:ascii="Lato" w:hAnsi="Lato" w:cs="Arial"/>
                <w:bCs/>
                <w:color w:val="808080" w:themeColor="background1" w:themeShade="80"/>
                <w:sz w:val="16"/>
                <w:szCs w:val="16"/>
              </w:rPr>
              <w:t>imię, nazwisko, numer telefonu, adres e-mail</w:t>
            </w:r>
          </w:p>
        </w:tc>
        <w:tc>
          <w:tcPr>
            <w:tcW w:w="3340"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79FF9351" w14:textId="77777777" w:rsidR="0075695A" w:rsidRPr="00E54432" w:rsidRDefault="1DD08910" w:rsidP="00E54432">
            <w:pPr>
              <w:tabs>
                <w:tab w:val="left" w:pos="3686"/>
              </w:tabs>
              <w:spacing w:after="0" w:line="240" w:lineRule="auto"/>
              <w:rPr>
                <w:rFonts w:eastAsia="Lato" w:cs="Calibri"/>
                <w:lang w:val="it-IT"/>
              </w:rPr>
            </w:pPr>
            <w:r w:rsidRPr="00E54432">
              <w:rPr>
                <w:rFonts w:eastAsia="Lato" w:cs="Calibri"/>
                <w:lang w:val="it-IT"/>
              </w:rPr>
              <w:t xml:space="preserve">Departament Zdrowia i Polityki Społecznej: </w:t>
            </w:r>
          </w:p>
          <w:p w14:paraId="3CB59B47" w14:textId="77777777" w:rsidR="007E5461" w:rsidRDefault="341B84A3" w:rsidP="00E54432">
            <w:pPr>
              <w:tabs>
                <w:tab w:val="left" w:pos="3686"/>
              </w:tabs>
              <w:spacing w:after="0" w:line="240" w:lineRule="auto"/>
              <w:rPr>
                <w:rFonts w:eastAsia="Lato" w:cs="Calibri"/>
                <w:color w:val="000000" w:themeColor="text1"/>
                <w:lang w:val="it-IT"/>
              </w:rPr>
            </w:pPr>
            <w:r w:rsidRPr="00E54432">
              <w:rPr>
                <w:rFonts w:eastAsia="Lato" w:cs="Calibri"/>
                <w:lang w:val="it-IT"/>
              </w:rPr>
              <w:t xml:space="preserve">Eliza Śniegocka-Walkiewicz, tel. </w:t>
            </w:r>
            <w:r w:rsidR="29E5E391" w:rsidRPr="00E54432">
              <w:rPr>
                <w:rFonts w:eastAsia="Lato" w:cs="Calibri"/>
                <w:lang w:val="it-IT"/>
              </w:rPr>
              <w:t>(</w:t>
            </w:r>
            <w:r w:rsidR="29E5E391" w:rsidRPr="00E54432">
              <w:rPr>
                <w:rFonts w:eastAsia="Lato" w:cs="Calibri"/>
                <w:color w:val="000000" w:themeColor="text1"/>
                <w:lang w:val="it-IT"/>
              </w:rPr>
              <w:t>22) 5979914</w:t>
            </w:r>
          </w:p>
          <w:p w14:paraId="659B87E8" w14:textId="76F1FE4C" w:rsidR="0041050E" w:rsidRPr="00E54432" w:rsidRDefault="019DE388" w:rsidP="00E54432">
            <w:pPr>
              <w:tabs>
                <w:tab w:val="left" w:pos="3686"/>
              </w:tabs>
              <w:spacing w:after="0" w:line="240" w:lineRule="auto"/>
              <w:rPr>
                <w:rFonts w:eastAsia="Lato" w:cs="Calibri"/>
                <w:color w:val="000000" w:themeColor="text1"/>
                <w:lang w:val="it-IT"/>
              </w:rPr>
            </w:pPr>
            <w:hyperlink r:id="rId12">
              <w:r w:rsidRPr="00E54432">
                <w:rPr>
                  <w:rStyle w:val="Hipercze"/>
                  <w:rFonts w:eastAsia="Lato" w:cs="Calibri"/>
                  <w:lang w:val="it-IT"/>
                </w:rPr>
                <w:t>eliza.sniegocka@mazovia.pl</w:t>
              </w:r>
            </w:hyperlink>
            <w:r w:rsidR="12303F00" w:rsidRPr="00E54432">
              <w:rPr>
                <w:rFonts w:eastAsia="Lato" w:cs="Calibri"/>
                <w:color w:val="000000" w:themeColor="text1"/>
                <w:lang w:val="it-IT"/>
              </w:rPr>
              <w:t xml:space="preserve"> </w:t>
            </w:r>
          </w:p>
          <w:p w14:paraId="0CC4AEF4" w14:textId="03328D22" w:rsidR="00BE618D" w:rsidRDefault="00BE618D" w:rsidP="00E54432">
            <w:pPr>
              <w:tabs>
                <w:tab w:val="left" w:pos="3686"/>
              </w:tabs>
              <w:spacing w:after="0" w:line="240" w:lineRule="auto"/>
              <w:rPr>
                <w:rFonts w:cs="Calibri"/>
              </w:rPr>
            </w:pPr>
            <w:r>
              <w:rPr>
                <w:rFonts w:cs="Calibri"/>
              </w:rPr>
              <w:t>Katarzyna Komerska, tel. (22) 59</w:t>
            </w:r>
            <w:r w:rsidR="00717FE3">
              <w:rPr>
                <w:rFonts w:cs="Calibri"/>
              </w:rPr>
              <w:t>79</w:t>
            </w:r>
            <w:r w:rsidR="00A76233">
              <w:rPr>
                <w:rFonts w:cs="Calibri"/>
              </w:rPr>
              <w:t>671</w:t>
            </w:r>
            <w:r>
              <w:rPr>
                <w:rFonts w:cs="Calibri"/>
              </w:rPr>
              <w:t xml:space="preserve"> </w:t>
            </w:r>
          </w:p>
          <w:p w14:paraId="7EFA26F7" w14:textId="1BB2E945" w:rsidR="00BF1ECB" w:rsidRDefault="00BE618D" w:rsidP="33F07E39">
            <w:pPr>
              <w:tabs>
                <w:tab w:val="left" w:pos="3686"/>
              </w:tabs>
              <w:spacing w:after="0" w:line="240" w:lineRule="auto"/>
              <w:rPr>
                <w:rFonts w:cs="Calibri"/>
              </w:rPr>
            </w:pPr>
            <w:hyperlink r:id="rId13">
              <w:r w:rsidRPr="33F07E39">
                <w:rPr>
                  <w:rStyle w:val="Hipercze"/>
                  <w:rFonts w:cs="Calibri"/>
                </w:rPr>
                <w:t>Katarzyna.komerska@mazovia.pl</w:t>
              </w:r>
            </w:hyperlink>
          </w:p>
          <w:p w14:paraId="67C0B1B4" w14:textId="6E3C947A" w:rsidR="00BF1ECB" w:rsidRDefault="11EA1309" w:rsidP="00E54432">
            <w:pPr>
              <w:tabs>
                <w:tab w:val="left" w:pos="3686"/>
              </w:tabs>
              <w:spacing w:after="0" w:line="240" w:lineRule="auto"/>
              <w:rPr>
                <w:rFonts w:cs="Calibri"/>
              </w:rPr>
            </w:pPr>
            <w:r w:rsidRPr="30BB091C">
              <w:rPr>
                <w:rFonts w:cs="Calibri"/>
              </w:rPr>
              <w:t>Karolina Chabroszewska, tel. (22)</w:t>
            </w:r>
            <w:r w:rsidR="50E3C5B2" w:rsidRPr="30BB091C">
              <w:rPr>
                <w:rFonts w:cs="Calibri"/>
              </w:rPr>
              <w:t xml:space="preserve"> 5979903 </w:t>
            </w:r>
            <w:r>
              <w:br/>
            </w:r>
            <w:hyperlink r:id="rId14">
              <w:r w:rsidR="50E3C5B2" w:rsidRPr="30BB091C">
                <w:rPr>
                  <w:rStyle w:val="Hipercze"/>
                  <w:rFonts w:cs="Calibri"/>
                </w:rPr>
                <w:t>karolina.chabroszewska@mazovia.pl</w:t>
              </w:r>
            </w:hyperlink>
            <w:r w:rsidR="50E3C5B2" w:rsidRPr="30BB091C">
              <w:rPr>
                <w:rFonts w:cs="Calibri"/>
              </w:rPr>
              <w:t xml:space="preserve">  </w:t>
            </w:r>
          </w:p>
          <w:p w14:paraId="67F18CF3" w14:textId="77777777" w:rsidR="008925E1" w:rsidRPr="00DC3525" w:rsidRDefault="008925E1" w:rsidP="008925E1">
            <w:pPr>
              <w:tabs>
                <w:tab w:val="left" w:pos="3686"/>
              </w:tabs>
              <w:spacing w:after="0" w:line="240" w:lineRule="auto"/>
              <w:rPr>
                <w:rFonts w:ascii="Lato" w:eastAsia="Lato" w:hAnsi="Lato" w:cs="Calibri"/>
                <w:color w:val="000000" w:themeColor="text1"/>
                <w:sz w:val="20"/>
                <w:szCs w:val="20"/>
                <w:lang w:val="it-IT"/>
              </w:rPr>
            </w:pPr>
            <w:r w:rsidRPr="00DC3525">
              <w:rPr>
                <w:rFonts w:ascii="Lato" w:eastAsia="Lato" w:hAnsi="Lato" w:cs="Calibri"/>
                <w:sz w:val="20"/>
                <w:szCs w:val="20"/>
                <w:lang w:val="it-IT"/>
              </w:rPr>
              <w:t>Ariel Kaniewski, tel. (</w:t>
            </w:r>
            <w:r w:rsidRPr="00DC3525">
              <w:rPr>
                <w:rFonts w:ascii="Lato" w:eastAsia="Lato" w:hAnsi="Lato" w:cs="Calibri"/>
                <w:color w:val="000000" w:themeColor="text1"/>
                <w:sz w:val="20"/>
                <w:szCs w:val="20"/>
                <w:lang w:val="it-IT"/>
              </w:rPr>
              <w:t xml:space="preserve">22) </w:t>
            </w:r>
            <w:r w:rsidRPr="00DC3525">
              <w:rPr>
                <w:rFonts w:ascii="Lato" w:hAnsi="Lato" w:cs="Arial"/>
                <w:sz w:val="20"/>
                <w:szCs w:val="20"/>
                <w:lang w:eastAsia="pl-PL"/>
              </w:rPr>
              <w:t>59 79 927,</w:t>
            </w:r>
            <w:r w:rsidRPr="00DC3525">
              <w:rPr>
                <w:rFonts w:ascii="Lato" w:eastAsia="Lato" w:hAnsi="Lato" w:cs="Calibri"/>
                <w:color w:val="000000" w:themeColor="text1"/>
                <w:sz w:val="20"/>
                <w:szCs w:val="20"/>
                <w:lang w:val="it-IT"/>
              </w:rPr>
              <w:t xml:space="preserve"> e-mail: </w:t>
            </w:r>
            <w:hyperlink r:id="rId15">
              <w:r w:rsidRPr="00DC3525">
                <w:rPr>
                  <w:rStyle w:val="Hipercze"/>
                  <w:rFonts w:ascii="Lato" w:eastAsia="Lato" w:hAnsi="Lato" w:cs="Calibri"/>
                  <w:sz w:val="20"/>
                  <w:szCs w:val="20"/>
                  <w:lang w:val="it-IT"/>
                </w:rPr>
                <w:t>a</w:t>
              </w:r>
              <w:r w:rsidRPr="00DC3525">
                <w:rPr>
                  <w:rStyle w:val="Hipercze"/>
                  <w:rFonts w:ascii="Lato" w:hAnsi="Lato"/>
                  <w:sz w:val="20"/>
                  <w:szCs w:val="20"/>
                </w:rPr>
                <w:t>riel.kaniewski</w:t>
              </w:r>
              <w:r w:rsidRPr="00DC3525">
                <w:rPr>
                  <w:rStyle w:val="Hipercze"/>
                  <w:rFonts w:ascii="Lato" w:eastAsia="Lato" w:hAnsi="Lato" w:cs="Calibri"/>
                  <w:sz w:val="20"/>
                  <w:szCs w:val="20"/>
                  <w:lang w:val="it-IT"/>
                </w:rPr>
                <w:t>@mazovia.pl</w:t>
              </w:r>
            </w:hyperlink>
            <w:r w:rsidRPr="00DC3525">
              <w:rPr>
                <w:rFonts w:ascii="Lato" w:eastAsia="Lato" w:hAnsi="Lato" w:cs="Calibri"/>
                <w:color w:val="000000" w:themeColor="text1"/>
                <w:sz w:val="20"/>
                <w:szCs w:val="20"/>
                <w:lang w:val="it-IT"/>
              </w:rPr>
              <w:t xml:space="preserve"> </w:t>
            </w:r>
          </w:p>
          <w:p w14:paraId="38B92C2E" w14:textId="77777777" w:rsidR="008925E1" w:rsidRDefault="008925E1" w:rsidP="008925E1">
            <w:pPr>
              <w:tabs>
                <w:tab w:val="left" w:pos="3686"/>
              </w:tabs>
              <w:spacing w:after="0" w:line="240" w:lineRule="auto"/>
            </w:pPr>
            <w:r w:rsidRPr="00DC3525">
              <w:rPr>
                <w:rFonts w:ascii="Lato" w:eastAsia="Lato" w:hAnsi="Lato" w:cs="Calibri"/>
                <w:sz w:val="20"/>
                <w:szCs w:val="20"/>
                <w:lang w:val="it-IT"/>
              </w:rPr>
              <w:t xml:space="preserve">Zofia Nowacka tel. </w:t>
            </w:r>
            <w:r w:rsidRPr="498DE6E8">
              <w:rPr>
                <w:rFonts w:ascii="Lato" w:eastAsia="Lato" w:hAnsi="Lato" w:cs="Calibri"/>
                <w:sz w:val="20"/>
                <w:szCs w:val="20"/>
                <w:lang w:val="it-IT"/>
              </w:rPr>
              <w:t>(</w:t>
            </w:r>
            <w:r w:rsidRPr="498DE6E8">
              <w:rPr>
                <w:rFonts w:ascii="Lato" w:eastAsia="Lato" w:hAnsi="Lato" w:cs="Calibri"/>
                <w:color w:val="000000" w:themeColor="text1"/>
                <w:sz w:val="20"/>
                <w:szCs w:val="20"/>
                <w:lang w:val="it-IT"/>
              </w:rPr>
              <w:t xml:space="preserve">22) </w:t>
            </w:r>
            <w:r w:rsidRPr="498DE6E8">
              <w:rPr>
                <w:rFonts w:ascii="Lato" w:hAnsi="Lato" w:cs="Arial"/>
                <w:sz w:val="20"/>
                <w:szCs w:val="20"/>
                <w:lang w:eastAsia="pl-PL"/>
              </w:rPr>
              <w:t>59 79 939,</w:t>
            </w:r>
            <w:r w:rsidRPr="498DE6E8">
              <w:rPr>
                <w:rFonts w:ascii="Lato" w:eastAsia="Lato" w:hAnsi="Lato" w:cs="Calibri"/>
                <w:color w:val="000000" w:themeColor="text1"/>
                <w:sz w:val="20"/>
                <w:szCs w:val="20"/>
                <w:lang w:val="it-IT"/>
              </w:rPr>
              <w:t xml:space="preserve"> e-mail: </w:t>
            </w:r>
            <w:hyperlink r:id="rId16">
              <w:r w:rsidRPr="498DE6E8">
                <w:rPr>
                  <w:rStyle w:val="Hipercze"/>
                  <w:rFonts w:ascii="Lato" w:eastAsia="Lato" w:hAnsi="Lato" w:cs="Calibri"/>
                  <w:sz w:val="20"/>
                  <w:szCs w:val="20"/>
                  <w:lang w:val="it-IT"/>
                </w:rPr>
                <w:t>zofia.nowacka@mazovia.pl</w:t>
              </w:r>
            </w:hyperlink>
          </w:p>
          <w:p w14:paraId="32E0BBC0" w14:textId="4CAF38EB" w:rsidR="008925E1" w:rsidRDefault="70D8C431" w:rsidP="008925E1">
            <w:pPr>
              <w:tabs>
                <w:tab w:val="left" w:pos="3686"/>
              </w:tabs>
              <w:spacing w:after="0" w:line="240" w:lineRule="auto"/>
              <w:rPr>
                <w:lang w:val="it-IT"/>
              </w:rPr>
            </w:pPr>
            <w:r>
              <w:rPr>
                <w:lang w:val="it-IT"/>
              </w:rPr>
              <w:t>Gabriela Kołodziej, tel. (</w:t>
            </w:r>
            <w:r w:rsidRPr="00CD60F3">
              <w:rPr>
                <w:lang w:val="it-IT"/>
              </w:rPr>
              <w:t>22</w:t>
            </w:r>
            <w:r>
              <w:rPr>
                <w:lang w:val="it-IT"/>
              </w:rPr>
              <w:t xml:space="preserve">) </w:t>
            </w:r>
            <w:r w:rsidRPr="00CD60F3">
              <w:rPr>
                <w:lang w:val="it-IT"/>
              </w:rPr>
              <w:t>59</w:t>
            </w:r>
            <w:r>
              <w:rPr>
                <w:lang w:val="it-IT"/>
              </w:rPr>
              <w:t xml:space="preserve"> </w:t>
            </w:r>
            <w:r w:rsidRPr="00CD60F3">
              <w:rPr>
                <w:lang w:val="it-IT"/>
              </w:rPr>
              <w:t>07</w:t>
            </w:r>
            <w:r>
              <w:rPr>
                <w:lang w:val="it-IT"/>
              </w:rPr>
              <w:t> </w:t>
            </w:r>
            <w:r w:rsidRPr="00CD60F3">
              <w:rPr>
                <w:lang w:val="it-IT"/>
              </w:rPr>
              <w:t>879</w:t>
            </w:r>
            <w:r>
              <w:rPr>
                <w:lang w:val="it-IT"/>
              </w:rPr>
              <w:t xml:space="preserve">, e-mail: </w:t>
            </w:r>
            <w:hyperlink r:id="rId17">
              <w:r w:rsidR="4AE5D623" w:rsidRPr="7C137F81">
                <w:rPr>
                  <w:rStyle w:val="Hipercze"/>
                  <w:lang w:val="it-IT"/>
                </w:rPr>
                <w:t>gabriela.kolodziej@mazovia.pl</w:t>
              </w:r>
            </w:hyperlink>
            <w:r w:rsidR="4AE5D623">
              <w:rPr>
                <w:lang w:val="it-IT"/>
              </w:rPr>
              <w:t xml:space="preserve"> </w:t>
            </w:r>
          </w:p>
          <w:p w14:paraId="728F82D3" w14:textId="097E3064" w:rsidR="008925E1" w:rsidRDefault="008925E1" w:rsidP="008925E1">
            <w:pPr>
              <w:tabs>
                <w:tab w:val="left" w:pos="3686"/>
              </w:tabs>
              <w:spacing w:after="0" w:line="240" w:lineRule="auto"/>
              <w:rPr>
                <w:lang w:val="it-IT"/>
              </w:rPr>
            </w:pPr>
            <w:r>
              <w:rPr>
                <w:lang w:val="it-IT"/>
              </w:rPr>
              <w:t>Klaudia Sowińska, tel. (</w:t>
            </w:r>
            <w:r w:rsidRPr="005B680B">
              <w:rPr>
                <w:lang w:val="it-IT"/>
              </w:rPr>
              <w:t>22</w:t>
            </w:r>
            <w:r>
              <w:rPr>
                <w:lang w:val="it-IT"/>
              </w:rPr>
              <w:t xml:space="preserve">) </w:t>
            </w:r>
            <w:r w:rsidRPr="005B680B">
              <w:rPr>
                <w:lang w:val="it-IT"/>
              </w:rPr>
              <w:t>59</w:t>
            </w:r>
            <w:r>
              <w:rPr>
                <w:lang w:val="it-IT"/>
              </w:rPr>
              <w:t xml:space="preserve"> </w:t>
            </w:r>
            <w:r w:rsidRPr="005B680B">
              <w:rPr>
                <w:lang w:val="it-IT"/>
              </w:rPr>
              <w:t>79</w:t>
            </w:r>
            <w:r>
              <w:rPr>
                <w:lang w:val="it-IT"/>
              </w:rPr>
              <w:t> </w:t>
            </w:r>
            <w:r w:rsidRPr="005B680B">
              <w:rPr>
                <w:lang w:val="it-IT"/>
              </w:rPr>
              <w:t>905</w:t>
            </w:r>
            <w:r>
              <w:rPr>
                <w:lang w:val="it-IT"/>
              </w:rPr>
              <w:t xml:space="preserve">, e-mail: </w:t>
            </w:r>
            <w:hyperlink r:id="rId18" w:history="1">
              <w:r w:rsidRPr="006D59E5">
                <w:rPr>
                  <w:rStyle w:val="Hipercze"/>
                  <w:lang w:val="it-IT"/>
                </w:rPr>
                <w:t>klaudia.sowińska@mazovia.pl</w:t>
              </w:r>
            </w:hyperlink>
          </w:p>
          <w:p w14:paraId="3FF3A14C" w14:textId="77777777" w:rsidR="008925E1" w:rsidRDefault="008925E1" w:rsidP="00E54432">
            <w:pPr>
              <w:tabs>
                <w:tab w:val="left" w:pos="3686"/>
              </w:tabs>
              <w:spacing w:after="0" w:line="240" w:lineRule="auto"/>
              <w:rPr>
                <w:rFonts w:cs="Calibri"/>
              </w:rPr>
            </w:pPr>
          </w:p>
          <w:p w14:paraId="7E4B71D1" w14:textId="7A4E42AF" w:rsidR="00E54432" w:rsidRDefault="7DBB3DCB" w:rsidP="00E54432">
            <w:pPr>
              <w:tabs>
                <w:tab w:val="left" w:pos="3686"/>
              </w:tabs>
              <w:spacing w:after="0" w:line="240" w:lineRule="auto"/>
              <w:rPr>
                <w:rFonts w:eastAsia="Lato" w:cs="Calibri"/>
                <w:lang w:val="it-IT"/>
              </w:rPr>
            </w:pPr>
            <w:r w:rsidRPr="00E54432">
              <w:rPr>
                <w:rFonts w:eastAsia="Lato" w:cs="Calibri"/>
                <w:lang w:val="it-IT"/>
              </w:rPr>
              <w:t xml:space="preserve">Departament Rozwoju Regionalnego i Funduszy Europejskich: </w:t>
            </w:r>
          </w:p>
          <w:p w14:paraId="77EA6AE3" w14:textId="2B111E35" w:rsidR="00333139" w:rsidRDefault="00333139" w:rsidP="00E54432">
            <w:pPr>
              <w:tabs>
                <w:tab w:val="left" w:pos="3686"/>
              </w:tabs>
              <w:spacing w:after="0" w:line="240" w:lineRule="auto"/>
              <w:rPr>
                <w:rFonts w:eastAsia="Lato" w:cs="Calibri"/>
                <w:lang w:val="it-IT"/>
              </w:rPr>
            </w:pPr>
            <w:r>
              <w:rPr>
                <w:rFonts w:eastAsia="Lato" w:cs="Calibri"/>
                <w:lang w:val="it-IT"/>
              </w:rPr>
              <w:t>Anna Marzec</w:t>
            </w:r>
            <w:r w:rsidR="000F4459">
              <w:rPr>
                <w:rFonts w:eastAsia="Lato" w:cs="Calibri"/>
                <w:lang w:val="it-IT"/>
              </w:rPr>
              <w:t>, tel</w:t>
            </w:r>
            <w:r w:rsidR="006C0480">
              <w:rPr>
                <w:rFonts w:eastAsia="Lato" w:cs="Calibri"/>
                <w:lang w:val="it-IT"/>
              </w:rPr>
              <w:t>. (22)</w:t>
            </w:r>
            <w:r w:rsidR="006E0769">
              <w:rPr>
                <w:rFonts w:eastAsia="Lato" w:cs="Calibri"/>
                <w:lang w:val="it-IT"/>
              </w:rPr>
              <w:t xml:space="preserve"> </w:t>
            </w:r>
            <w:r w:rsidR="00012083">
              <w:rPr>
                <w:rFonts w:eastAsia="Lato" w:cs="Calibri"/>
                <w:lang w:val="it-IT"/>
              </w:rPr>
              <w:t>511</w:t>
            </w:r>
            <w:r w:rsidR="00EA6F22">
              <w:rPr>
                <w:rFonts w:eastAsia="Lato" w:cs="Calibri"/>
                <w:lang w:val="it-IT"/>
              </w:rPr>
              <w:t xml:space="preserve"> </w:t>
            </w:r>
            <w:r w:rsidR="00E25B06">
              <w:rPr>
                <w:rFonts w:eastAsia="Lato" w:cs="Calibri"/>
                <w:lang w:val="it-IT"/>
              </w:rPr>
              <w:t>74 07</w:t>
            </w:r>
            <w:r w:rsidR="00993F5C">
              <w:rPr>
                <w:rFonts w:eastAsia="Lato" w:cs="Calibri"/>
                <w:lang w:val="it-IT"/>
              </w:rPr>
              <w:t xml:space="preserve"> </w:t>
            </w:r>
            <w:hyperlink r:id="rId19" w:history="1">
              <w:r w:rsidR="001C68BD" w:rsidRPr="00387C1A">
                <w:rPr>
                  <w:rStyle w:val="Hipercze"/>
                  <w:rFonts w:eastAsia="Lato" w:cs="Calibri"/>
                  <w:lang w:val="it-IT"/>
                </w:rPr>
                <w:t>anna.marzec@mazovia.pl</w:t>
              </w:r>
            </w:hyperlink>
            <w:r w:rsidR="001C68BD">
              <w:rPr>
                <w:rFonts w:eastAsia="Lato" w:cs="Calibri"/>
                <w:lang w:val="it-IT"/>
              </w:rPr>
              <w:t xml:space="preserve"> </w:t>
            </w:r>
          </w:p>
          <w:p w14:paraId="1745AF38" w14:textId="77777777" w:rsidR="007E5461" w:rsidRDefault="64310B15" w:rsidP="00E54432">
            <w:pPr>
              <w:tabs>
                <w:tab w:val="left" w:pos="3686"/>
              </w:tabs>
              <w:spacing w:after="0" w:line="240" w:lineRule="auto"/>
              <w:rPr>
                <w:rFonts w:eastAsia="Lato" w:cs="Calibri"/>
                <w:color w:val="000000" w:themeColor="text1"/>
                <w:lang w:val="it-IT"/>
              </w:rPr>
            </w:pPr>
            <w:r w:rsidRPr="34ED56B8">
              <w:rPr>
                <w:rFonts w:eastAsia="Lato" w:cs="Calibri"/>
                <w:lang w:val="it-IT"/>
              </w:rPr>
              <w:t xml:space="preserve">Agata </w:t>
            </w:r>
            <w:r w:rsidR="1051E04A" w:rsidRPr="34ED56B8">
              <w:rPr>
                <w:rFonts w:eastAsia="Lato" w:cs="Calibri"/>
                <w:color w:val="000000" w:themeColor="text1"/>
                <w:lang w:val="it-IT"/>
              </w:rPr>
              <w:t>Roguska-Strąk</w:t>
            </w:r>
            <w:r w:rsidR="2AA27000" w:rsidRPr="34ED56B8">
              <w:rPr>
                <w:rFonts w:eastAsia="Lato" w:cs="Calibri"/>
                <w:color w:val="000000" w:themeColor="text1"/>
                <w:lang w:val="it-IT"/>
              </w:rPr>
              <w:t>,</w:t>
            </w:r>
            <w:r w:rsidR="367F6860" w:rsidRPr="3552BF06">
              <w:rPr>
                <w:rFonts w:eastAsia="Lato" w:cs="Calibri"/>
                <w:color w:val="000000" w:themeColor="text1"/>
                <w:lang w:val="it-IT"/>
              </w:rPr>
              <w:t xml:space="preserve"> </w:t>
            </w:r>
            <w:r w:rsidR="2AA27000" w:rsidRPr="34ED56B8">
              <w:rPr>
                <w:rFonts w:eastAsia="Lato" w:cs="Calibri"/>
                <w:color w:val="000000" w:themeColor="text1"/>
                <w:lang w:val="it-IT"/>
              </w:rPr>
              <w:t>t</w:t>
            </w:r>
            <w:r w:rsidR="1051E04A" w:rsidRPr="34ED56B8">
              <w:rPr>
                <w:rFonts w:eastAsia="Lato" w:cs="Calibri"/>
                <w:color w:val="000000" w:themeColor="text1"/>
                <w:lang w:val="it-IT"/>
              </w:rPr>
              <w:t>el</w:t>
            </w:r>
            <w:r w:rsidR="25CDA696" w:rsidRPr="34ED56B8">
              <w:rPr>
                <w:rFonts w:eastAsia="Lato" w:cs="Calibri"/>
                <w:color w:val="000000" w:themeColor="text1"/>
                <w:lang w:val="it-IT"/>
              </w:rPr>
              <w:t>.</w:t>
            </w:r>
            <w:r w:rsidR="34376FF7" w:rsidRPr="34ED56B8">
              <w:rPr>
                <w:rFonts w:eastAsia="Lato" w:cs="Calibri"/>
                <w:color w:val="000000" w:themeColor="text1"/>
                <w:lang w:val="it-IT"/>
              </w:rPr>
              <w:t xml:space="preserve"> </w:t>
            </w:r>
            <w:r w:rsidR="1051E04A" w:rsidRPr="34ED56B8">
              <w:rPr>
                <w:rFonts w:eastAsia="Lato" w:cs="Calibri"/>
                <w:color w:val="000000" w:themeColor="text1"/>
                <w:lang w:val="it-IT"/>
              </w:rPr>
              <w:t>(22</w:t>
            </w:r>
            <w:r w:rsidR="1582647F" w:rsidRPr="34ED56B8">
              <w:rPr>
                <w:rFonts w:eastAsia="Lato" w:cs="Calibri"/>
                <w:color w:val="000000" w:themeColor="text1"/>
                <w:lang w:val="it-IT"/>
              </w:rPr>
              <w:t xml:space="preserve">) </w:t>
            </w:r>
            <w:r w:rsidR="1051E04A" w:rsidRPr="34ED56B8">
              <w:rPr>
                <w:rFonts w:eastAsia="Lato" w:cs="Calibri"/>
                <w:color w:val="000000" w:themeColor="text1"/>
                <w:lang w:val="it-IT"/>
              </w:rPr>
              <w:t>5979784</w:t>
            </w:r>
          </w:p>
          <w:p w14:paraId="18EBAE31" w14:textId="4FAC1245" w:rsidR="00424610" w:rsidRDefault="61D746AC" w:rsidP="00E54432">
            <w:pPr>
              <w:tabs>
                <w:tab w:val="left" w:pos="3686"/>
              </w:tabs>
              <w:spacing w:after="0" w:line="240" w:lineRule="auto"/>
              <w:rPr>
                <w:rFonts w:eastAsia="Lato" w:cs="Calibri"/>
                <w:color w:val="000000" w:themeColor="text1"/>
                <w:lang w:val="it-IT"/>
              </w:rPr>
            </w:pPr>
            <w:hyperlink r:id="rId20">
              <w:r w:rsidRPr="34ED56B8">
                <w:rPr>
                  <w:rStyle w:val="Hipercze"/>
                  <w:rFonts w:eastAsia="Lato" w:cs="Calibri"/>
                  <w:lang w:val="it-IT"/>
                </w:rPr>
                <w:t>agata.roguska@mazovia.pl</w:t>
              </w:r>
            </w:hyperlink>
            <w:r w:rsidR="3DEE9C48" w:rsidRPr="34ED56B8">
              <w:rPr>
                <w:rFonts w:eastAsia="Lato" w:cs="Calibri"/>
                <w:color w:val="000000" w:themeColor="text1"/>
                <w:lang w:val="it-IT"/>
              </w:rPr>
              <w:t xml:space="preserve"> </w:t>
            </w:r>
          </w:p>
          <w:p w14:paraId="453F0EB1" w14:textId="1158FCE0" w:rsidR="00BF1ECB" w:rsidRDefault="00BF1ECB" w:rsidP="00E54432">
            <w:pPr>
              <w:tabs>
                <w:tab w:val="left" w:pos="3686"/>
              </w:tabs>
              <w:spacing w:after="0" w:line="240" w:lineRule="auto"/>
              <w:rPr>
                <w:rFonts w:eastAsia="Lato" w:cs="Arial"/>
                <w:color w:val="000000" w:themeColor="text1"/>
                <w:lang w:val="it-IT"/>
              </w:rPr>
            </w:pPr>
            <w:r>
              <w:rPr>
                <w:rFonts w:eastAsia="Lato" w:cs="Arial"/>
                <w:color w:val="000000" w:themeColor="text1"/>
                <w:lang w:val="it-IT"/>
              </w:rPr>
              <w:t xml:space="preserve">Katarzyna Woźniak, tel. </w:t>
            </w:r>
            <w:r w:rsidR="000268F0">
              <w:rPr>
                <w:rFonts w:eastAsia="Lato" w:cs="Arial"/>
                <w:color w:val="000000" w:themeColor="text1"/>
                <w:lang w:val="it-IT"/>
              </w:rPr>
              <w:t>(22)</w:t>
            </w:r>
            <w:r w:rsidR="00A76233">
              <w:rPr>
                <w:rFonts w:eastAsia="Lato" w:cs="Arial"/>
                <w:color w:val="000000" w:themeColor="text1"/>
                <w:lang w:val="it-IT"/>
              </w:rPr>
              <w:t>5</w:t>
            </w:r>
            <w:r w:rsidR="00A76233">
              <w:rPr>
                <w:rFonts w:eastAsia="Lato"/>
                <w:color w:val="000000" w:themeColor="text1"/>
              </w:rPr>
              <w:t>979</w:t>
            </w:r>
            <w:r w:rsidR="00A76233">
              <w:rPr>
                <w:rFonts w:eastAsia="Lato" w:cs="Arial"/>
                <w:color w:val="000000" w:themeColor="text1"/>
                <w:lang w:val="it-IT"/>
              </w:rPr>
              <w:t>7</w:t>
            </w:r>
            <w:r w:rsidR="00A76233">
              <w:rPr>
                <w:rFonts w:eastAsia="Lato"/>
                <w:color w:val="000000" w:themeColor="text1"/>
              </w:rPr>
              <w:t>63</w:t>
            </w:r>
            <w:r w:rsidR="000268F0">
              <w:rPr>
                <w:rFonts w:eastAsia="Lato" w:cs="Arial"/>
                <w:color w:val="000000" w:themeColor="text1"/>
                <w:lang w:val="it-IT"/>
              </w:rPr>
              <w:t xml:space="preserve"> </w:t>
            </w:r>
          </w:p>
          <w:p w14:paraId="11CA0F51" w14:textId="73F7401C" w:rsidR="00BF1ECB" w:rsidRDefault="005E6128" w:rsidP="00E54432">
            <w:pPr>
              <w:tabs>
                <w:tab w:val="left" w:pos="3686"/>
              </w:tabs>
              <w:spacing w:after="0" w:line="240" w:lineRule="auto"/>
              <w:rPr>
                <w:rFonts w:eastAsia="Arial" w:cs="Arial"/>
                <w:color w:val="000000" w:themeColor="text1"/>
                <w:lang w:val="it-IT"/>
              </w:rPr>
            </w:pPr>
            <w:hyperlink r:id="rId21" w:history="1">
              <w:r w:rsidRPr="00596FBD">
                <w:rPr>
                  <w:rStyle w:val="Hipercze"/>
                  <w:rFonts w:eastAsia="Arial" w:cs="Arial"/>
                  <w:lang w:val="it-IT"/>
                </w:rPr>
                <w:t>katarzyna.wozniak@mazovia.pl</w:t>
              </w:r>
            </w:hyperlink>
          </w:p>
          <w:p w14:paraId="65AFA665" w14:textId="616F59FA" w:rsidR="00BF1ECB" w:rsidRDefault="00BF1ECB" w:rsidP="00E54432">
            <w:pPr>
              <w:tabs>
                <w:tab w:val="left" w:pos="3686"/>
              </w:tabs>
              <w:spacing w:after="0" w:line="240" w:lineRule="auto"/>
              <w:rPr>
                <w:rFonts w:eastAsia="Arial" w:cs="Arial"/>
                <w:color w:val="000000" w:themeColor="text1"/>
                <w:lang w:val="it-IT"/>
              </w:rPr>
            </w:pPr>
            <w:r>
              <w:rPr>
                <w:rFonts w:eastAsia="Arial" w:cs="Arial"/>
                <w:color w:val="000000" w:themeColor="text1"/>
                <w:lang w:val="it-IT"/>
              </w:rPr>
              <w:t xml:space="preserve">Karolina Ekiel, tel. </w:t>
            </w:r>
            <w:r w:rsidR="000268F0">
              <w:rPr>
                <w:rFonts w:eastAsia="Arial" w:cs="Arial"/>
                <w:color w:val="000000" w:themeColor="text1"/>
                <w:lang w:val="it-IT"/>
              </w:rPr>
              <w:t>(</w:t>
            </w:r>
            <w:r>
              <w:rPr>
                <w:rFonts w:eastAsia="Arial" w:cs="Arial"/>
                <w:color w:val="000000" w:themeColor="text1"/>
                <w:lang w:val="it-IT"/>
              </w:rPr>
              <w:t>22</w:t>
            </w:r>
            <w:r w:rsidR="000268F0">
              <w:rPr>
                <w:rFonts w:eastAsia="Arial" w:cs="Arial"/>
                <w:color w:val="000000" w:themeColor="text1"/>
                <w:lang w:val="it-IT"/>
              </w:rPr>
              <w:t>)</w:t>
            </w:r>
            <w:r w:rsidR="007375A5">
              <w:rPr>
                <w:rFonts w:eastAsia="Arial" w:cs="Arial"/>
                <w:color w:val="000000" w:themeColor="text1"/>
                <w:lang w:val="it-IT"/>
              </w:rPr>
              <w:t>5</w:t>
            </w:r>
            <w:r w:rsidR="007375A5">
              <w:rPr>
                <w:color w:val="000000" w:themeColor="text1"/>
              </w:rPr>
              <w:t>979</w:t>
            </w:r>
            <w:r w:rsidR="007375A5">
              <w:rPr>
                <w:rFonts w:eastAsia="Arial" w:cs="Arial"/>
                <w:color w:val="000000" w:themeColor="text1"/>
                <w:lang w:val="it-IT"/>
              </w:rPr>
              <w:t>7</w:t>
            </w:r>
            <w:r w:rsidR="007375A5">
              <w:rPr>
                <w:color w:val="000000" w:themeColor="text1"/>
              </w:rPr>
              <w:t>69</w:t>
            </w:r>
          </w:p>
          <w:p w14:paraId="6437EE21" w14:textId="77777777" w:rsidR="000268F0" w:rsidRDefault="005E6128" w:rsidP="00E54432">
            <w:pPr>
              <w:tabs>
                <w:tab w:val="left" w:pos="3686"/>
              </w:tabs>
              <w:spacing w:after="0" w:line="240" w:lineRule="auto"/>
              <w:rPr>
                <w:rFonts w:eastAsia="Arial" w:cs="Arial"/>
                <w:color w:val="000000" w:themeColor="text1"/>
                <w:lang w:val="it-IT"/>
              </w:rPr>
            </w:pPr>
            <w:hyperlink r:id="rId22" w:history="1">
              <w:r w:rsidRPr="005E6128">
                <w:rPr>
                  <w:rStyle w:val="Hipercze"/>
                  <w:rFonts w:eastAsia="Arial" w:cs="Arial"/>
                  <w:color w:val="365F91" w:themeColor="accent1" w:themeShade="BF"/>
                  <w:lang w:val="it-IT"/>
                </w:rPr>
                <w:t>k</w:t>
              </w:r>
              <w:r w:rsidRPr="00596FBD">
                <w:rPr>
                  <w:rStyle w:val="Hipercze"/>
                  <w:rFonts w:eastAsia="Arial" w:cs="Arial"/>
                  <w:lang w:val="it-IT"/>
                </w:rPr>
                <w:t>arolina.ekiel@mazovia.pl</w:t>
              </w:r>
            </w:hyperlink>
            <w:r w:rsidR="000268F0">
              <w:rPr>
                <w:rFonts w:eastAsia="Arial" w:cs="Arial"/>
                <w:color w:val="000000" w:themeColor="text1"/>
                <w:lang w:val="it-IT"/>
              </w:rPr>
              <w:t xml:space="preserve"> </w:t>
            </w:r>
          </w:p>
          <w:p w14:paraId="3C70573E" w14:textId="7DD1FE6F" w:rsidR="009A76E7" w:rsidRPr="00A64FA1" w:rsidRDefault="009A76E7" w:rsidP="00E54432">
            <w:pPr>
              <w:tabs>
                <w:tab w:val="left" w:pos="3686"/>
              </w:tabs>
              <w:spacing w:after="0" w:line="240" w:lineRule="auto"/>
              <w:rPr>
                <w:rFonts w:ascii="Arial" w:eastAsia="Arial" w:hAnsi="Arial" w:cs="Arial"/>
                <w:color w:val="000000" w:themeColor="text1"/>
                <w:sz w:val="20"/>
                <w:szCs w:val="20"/>
                <w:lang w:val="it-IT"/>
              </w:rPr>
            </w:pPr>
            <w:r w:rsidRPr="5551EAC2">
              <w:rPr>
                <w:rStyle w:val="Hipercze"/>
                <w:rFonts w:ascii="Lato" w:eastAsia="Lato" w:hAnsi="Lato" w:cs="Calibri"/>
                <w:color w:val="auto"/>
                <w:sz w:val="20"/>
                <w:szCs w:val="20"/>
                <w:u w:val="none"/>
                <w:lang w:val="it-IT"/>
              </w:rPr>
              <w:t xml:space="preserve">Marek Makowski, tel.: (22) 59 79 990, </w:t>
            </w:r>
            <w:r w:rsidRPr="5551EAC2">
              <w:rPr>
                <w:rFonts w:ascii="Lato" w:eastAsia="Lato" w:hAnsi="Lato" w:cs="Calibri"/>
                <w:color w:val="000000" w:themeColor="text1"/>
                <w:sz w:val="20"/>
                <w:szCs w:val="20"/>
                <w:lang w:val="it-IT"/>
              </w:rPr>
              <w:t xml:space="preserve">e-mail: </w:t>
            </w:r>
            <w:hyperlink r:id="rId23">
              <w:r w:rsidRPr="5551EAC2">
                <w:rPr>
                  <w:rStyle w:val="Hipercze"/>
                  <w:rFonts w:ascii="Lato" w:hAnsi="Lato" w:cs="Arial"/>
                  <w:sz w:val="20"/>
                  <w:szCs w:val="20"/>
                </w:rPr>
                <w:t>marek.makowski@mazovia.pl</w:t>
              </w:r>
            </w:hyperlink>
          </w:p>
        </w:tc>
      </w:tr>
    </w:tbl>
    <w:p w14:paraId="573E5221" w14:textId="2AE92596" w:rsidR="00424610" w:rsidRPr="00F86F4B" w:rsidRDefault="00424610" w:rsidP="00807BC3">
      <w:pPr>
        <w:tabs>
          <w:tab w:val="left" w:pos="3686"/>
        </w:tabs>
        <w:spacing w:after="0"/>
        <w:rPr>
          <w:rFonts w:ascii="Lato" w:hAnsi="Lato"/>
        </w:rPr>
      </w:pPr>
    </w:p>
    <w:tbl>
      <w:tblPr>
        <w:tblStyle w:val="Tabela-Siatka"/>
        <w:tblW w:w="42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3"/>
      </w:tblGrid>
      <w:tr w:rsidR="00F86F4B" w:rsidRPr="00F86F4B" w14:paraId="4E0B56C5" w14:textId="77777777" w:rsidTr="00E373EB">
        <w:trPr>
          <w:trHeight w:val="704"/>
        </w:trPr>
        <w:tc>
          <w:tcPr>
            <w:tcW w:w="4243" w:type="dxa"/>
          </w:tcPr>
          <w:p w14:paraId="61567D21" w14:textId="77777777" w:rsidR="00030305" w:rsidRPr="00F86F4B" w:rsidRDefault="00030305" w:rsidP="00676299">
            <w:pPr>
              <w:jc w:val="center"/>
              <w:rPr>
                <w:rFonts w:ascii="Lato" w:hAnsi="Lato" w:cs="Arial"/>
                <w:sz w:val="18"/>
                <w:szCs w:val="18"/>
              </w:rPr>
            </w:pPr>
            <w:r w:rsidRPr="00A64FA1">
              <w:rPr>
                <w:rFonts w:ascii="Lato" w:eastAsia="Times New Roman" w:hAnsi="Lato" w:cs="Arial"/>
                <w:i/>
                <w:iCs/>
                <w:sz w:val="16"/>
                <w:szCs w:val="16"/>
                <w:lang w:eastAsia="pl-PL"/>
              </w:rPr>
              <w:t xml:space="preserve">Data i podpis osoby </w:t>
            </w:r>
            <w:r w:rsidRPr="00A64FA1">
              <w:rPr>
                <w:rFonts w:ascii="Lato" w:eastAsia="Times New Roman" w:hAnsi="Lato" w:cs="Arial"/>
                <w:i/>
                <w:iCs/>
                <w:sz w:val="16"/>
                <w:szCs w:val="16"/>
                <w:lang w:eastAsia="pl-PL"/>
              </w:rPr>
              <w:br/>
              <w:t xml:space="preserve">upoważnionej do złożenia Planu działań </w:t>
            </w:r>
            <w:r w:rsidRPr="00A64FA1">
              <w:rPr>
                <w:rFonts w:ascii="Lato" w:eastAsia="Times New Roman" w:hAnsi="Lato" w:cs="Arial"/>
                <w:i/>
                <w:iCs/>
                <w:sz w:val="16"/>
                <w:szCs w:val="16"/>
                <w:lang w:eastAsia="pl-PL"/>
              </w:rPr>
              <w:br/>
              <w:t>(zgodnie z informacją w pkt Informacje ogólne)</w:t>
            </w:r>
          </w:p>
        </w:tc>
      </w:tr>
    </w:tbl>
    <w:tbl>
      <w:tblPr>
        <w:tblStyle w:val="Tabela-Siatka"/>
        <w:tblpPr w:leftFromText="141" w:rightFromText="141" w:vertAnchor="text" w:horzAnchor="margin" w:tblpXSpec="right" w:tblpY="-921"/>
        <w:tblW w:w="4018" w:type="dxa"/>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Look w:val="04A0" w:firstRow="1" w:lastRow="0" w:firstColumn="1" w:lastColumn="0" w:noHBand="0" w:noVBand="1"/>
      </w:tblPr>
      <w:tblGrid>
        <w:gridCol w:w="4018"/>
      </w:tblGrid>
      <w:tr w:rsidR="00E373EB" w:rsidRPr="00F86F4B" w14:paraId="24F36F7F" w14:textId="77777777" w:rsidTr="00E373EB">
        <w:trPr>
          <w:trHeight w:val="1128"/>
        </w:trPr>
        <w:tc>
          <w:tcPr>
            <w:tcW w:w="4018" w:type="dxa"/>
            <w:tcBorders>
              <w:top w:val="single" w:sz="4" w:space="0" w:color="auto"/>
              <w:left w:val="single" w:sz="4" w:space="0" w:color="auto"/>
              <w:bottom w:val="single" w:sz="4" w:space="0" w:color="auto"/>
              <w:right w:val="single" w:sz="4" w:space="0" w:color="auto"/>
            </w:tcBorders>
          </w:tcPr>
          <w:p w14:paraId="14E2441D" w14:textId="77777777" w:rsidR="00E373EB" w:rsidRPr="00F86F4B" w:rsidRDefault="00E373EB" w:rsidP="00E373EB">
            <w:pPr>
              <w:tabs>
                <w:tab w:val="left" w:pos="3686"/>
              </w:tabs>
              <w:rPr>
                <w:rFonts w:ascii="Lato" w:hAnsi="Lato" w:cs="Arial"/>
              </w:rPr>
            </w:pPr>
          </w:p>
          <w:p w14:paraId="475BB9CB" w14:textId="77777777" w:rsidR="00E373EB" w:rsidRPr="00F86F4B" w:rsidRDefault="00E373EB" w:rsidP="00E373EB">
            <w:pPr>
              <w:tabs>
                <w:tab w:val="left" w:pos="3686"/>
              </w:tabs>
              <w:rPr>
                <w:rFonts w:ascii="Lato" w:hAnsi="Lato" w:cs="Arial"/>
              </w:rPr>
            </w:pPr>
          </w:p>
        </w:tc>
      </w:tr>
    </w:tbl>
    <w:p w14:paraId="4D53A988" w14:textId="5F14C7EE" w:rsidR="00424610" w:rsidRPr="00F86F4B" w:rsidRDefault="00424610">
      <w:pPr>
        <w:spacing w:before="30" w:after="30" w:line="240" w:lineRule="auto"/>
        <w:rPr>
          <w:rFonts w:ascii="Lato" w:hAnsi="Lato"/>
        </w:rPr>
      </w:pPr>
    </w:p>
    <w:p w14:paraId="21B806CC" w14:textId="77777777" w:rsidR="006D641C" w:rsidRDefault="006D641C">
      <w:pPr>
        <w:spacing w:before="30" w:after="30" w:line="240" w:lineRule="auto"/>
        <w:rPr>
          <w:rFonts w:ascii="Lato" w:hAnsi="Lato"/>
        </w:rPr>
        <w:sectPr w:rsidR="006D641C" w:rsidSect="00A26CBB">
          <w:footerReference w:type="default" r:id="rId24"/>
          <w:headerReference w:type="first" r:id="rId25"/>
          <w:pgSz w:w="11906" w:h="16838" w:code="9"/>
          <w:pgMar w:top="1701" w:right="1276" w:bottom="1304" w:left="1276" w:header="720" w:footer="720" w:gutter="0"/>
          <w:cols w:space="720"/>
          <w:titlePg/>
          <w:docGrid w:linePitch="360"/>
        </w:sectPr>
      </w:pPr>
    </w:p>
    <w:p w14:paraId="44B9A2A6" w14:textId="4F746454" w:rsidR="00BC6E9B" w:rsidRPr="00F86F4B" w:rsidRDefault="00BC6E9B">
      <w:pPr>
        <w:spacing w:before="30" w:after="30" w:line="240" w:lineRule="auto"/>
        <w:rPr>
          <w:rFonts w:ascii="Lato" w:hAnsi="Lato"/>
        </w:rPr>
      </w:pPr>
    </w:p>
    <w:tbl>
      <w:tblPr>
        <w:tblW w:w="142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70"/>
        <w:gridCol w:w="2302"/>
        <w:gridCol w:w="1604"/>
        <w:gridCol w:w="3216"/>
        <w:gridCol w:w="1559"/>
        <w:gridCol w:w="1276"/>
        <w:gridCol w:w="1559"/>
        <w:gridCol w:w="2048"/>
      </w:tblGrid>
      <w:tr w:rsidR="003207BB" w:rsidRPr="00F86F4B" w14:paraId="05EF7F8F" w14:textId="77777777" w:rsidTr="311D4D2A">
        <w:trPr>
          <w:trHeight w:val="376"/>
        </w:trPr>
        <w:tc>
          <w:tcPr>
            <w:tcW w:w="14234" w:type="dxa"/>
            <w:gridSpan w:val="8"/>
            <w:shd w:val="clear" w:color="auto" w:fill="DDD9C3" w:themeFill="background2" w:themeFillShade="E6"/>
          </w:tcPr>
          <w:p w14:paraId="769AD04D" w14:textId="18B9A6CA" w:rsidR="004F17D1" w:rsidRPr="00FC169D" w:rsidRDefault="003207BB" w:rsidP="00EF1A58">
            <w:pPr>
              <w:pStyle w:val="Nagwek1"/>
              <w:spacing w:before="100" w:after="100" w:line="240" w:lineRule="auto"/>
              <w:ind w:right="-561"/>
              <w:contextualSpacing/>
              <w:rPr>
                <w:rFonts w:ascii="Lato" w:hAnsi="Lato"/>
                <w:b w:val="0"/>
                <w:bCs/>
                <w:smallCaps w:val="0"/>
                <w:color w:val="000000" w:themeColor="text1"/>
                <w:sz w:val="16"/>
                <w:szCs w:val="16"/>
              </w:rPr>
            </w:pPr>
            <w:r w:rsidRPr="00EF1A58">
              <w:rPr>
                <w:rFonts w:ascii="Lato" w:hAnsi="Lato"/>
                <w:sz w:val="20"/>
                <w:szCs w:val="20"/>
              </w:rPr>
              <w:t>II WYKAZ DZIAŁAŃ OPISANYCH W PLANIE DZIAŁAŃ</w:t>
            </w:r>
            <w:r w:rsidR="004F17D1">
              <w:rPr>
                <w:rFonts w:ascii="Lato" w:hAnsi="Lato"/>
                <w:sz w:val="24"/>
                <w:szCs w:val="36"/>
              </w:rPr>
              <w:br/>
            </w:r>
            <w:r w:rsidR="004F32B9">
              <w:rPr>
                <w:rFonts w:ascii="Lato" w:hAnsi="Lato"/>
                <w:b w:val="0"/>
                <w:bCs/>
                <w:smallCaps w:val="0"/>
                <w:color w:val="7F7F7F" w:themeColor="text1" w:themeTint="80"/>
                <w:sz w:val="16"/>
                <w:szCs w:val="16"/>
              </w:rPr>
              <w:t>l</w:t>
            </w:r>
            <w:r w:rsidR="004F17D1" w:rsidRPr="00816613">
              <w:rPr>
                <w:rFonts w:ascii="Lato" w:hAnsi="Lato"/>
                <w:b w:val="0"/>
                <w:bCs/>
                <w:smallCaps w:val="0"/>
                <w:color w:val="7F7F7F" w:themeColor="text1" w:themeTint="80"/>
                <w:sz w:val="16"/>
                <w:szCs w:val="16"/>
              </w:rPr>
              <w:t xml:space="preserve">ista </w:t>
            </w:r>
            <w:r w:rsidR="004F17D1" w:rsidRPr="00FC169D">
              <w:rPr>
                <w:rFonts w:ascii="Lato" w:hAnsi="Lato"/>
                <w:b w:val="0"/>
                <w:bCs/>
                <w:smallCaps w:val="0"/>
                <w:color w:val="000000" w:themeColor="text1"/>
                <w:sz w:val="16"/>
                <w:szCs w:val="16"/>
              </w:rPr>
              <w:t xml:space="preserve">wszystkich naborów </w:t>
            </w:r>
            <w:r w:rsidR="00714FCF" w:rsidRPr="00FC169D">
              <w:rPr>
                <w:rFonts w:ascii="Lato" w:hAnsi="Lato"/>
                <w:b w:val="0"/>
                <w:bCs/>
                <w:smallCaps w:val="0"/>
                <w:color w:val="000000" w:themeColor="text1"/>
                <w:sz w:val="16"/>
                <w:szCs w:val="16"/>
              </w:rPr>
              <w:t xml:space="preserve">realizowanych w sposób </w:t>
            </w:r>
            <w:r w:rsidR="004F17D1" w:rsidRPr="00FC169D">
              <w:rPr>
                <w:rFonts w:ascii="Lato" w:hAnsi="Lato"/>
                <w:b w:val="0"/>
                <w:bCs/>
                <w:smallCaps w:val="0"/>
                <w:color w:val="000000" w:themeColor="text1"/>
                <w:sz w:val="16"/>
                <w:szCs w:val="16"/>
              </w:rPr>
              <w:t xml:space="preserve">konkurencyjny oraz projektów realizowanych w </w:t>
            </w:r>
            <w:r w:rsidR="00714FCF" w:rsidRPr="00FC169D">
              <w:rPr>
                <w:rFonts w:ascii="Lato" w:hAnsi="Lato"/>
                <w:b w:val="0"/>
                <w:bCs/>
                <w:smallCaps w:val="0"/>
                <w:color w:val="000000" w:themeColor="text1"/>
                <w:sz w:val="16"/>
                <w:szCs w:val="16"/>
              </w:rPr>
              <w:t>sposób niekonkurencyjny</w:t>
            </w:r>
            <w:r w:rsidR="004F17D1" w:rsidRPr="00FC169D">
              <w:rPr>
                <w:rFonts w:ascii="Lato" w:hAnsi="Lato"/>
                <w:b w:val="0"/>
                <w:bCs/>
                <w:smallCaps w:val="0"/>
                <w:color w:val="000000" w:themeColor="text1"/>
                <w:sz w:val="16"/>
                <w:szCs w:val="16"/>
              </w:rPr>
              <w:t>, które zostaną opisane w kolejnych częściach PD, tzn.:</w:t>
            </w:r>
          </w:p>
          <w:p w14:paraId="2C361A07" w14:textId="793F86B2" w:rsidR="004F17D1" w:rsidRPr="00FC169D" w:rsidRDefault="004F17D1" w:rsidP="00733323">
            <w:pPr>
              <w:pStyle w:val="Nagwek1"/>
              <w:numPr>
                <w:ilvl w:val="0"/>
                <w:numId w:val="5"/>
              </w:numPr>
              <w:spacing w:before="100" w:after="100" w:line="240" w:lineRule="auto"/>
              <w:ind w:right="-561"/>
              <w:contextualSpacing/>
              <w:rPr>
                <w:rFonts w:ascii="Lato" w:hAnsi="Lato"/>
                <w:b w:val="0"/>
                <w:bCs/>
                <w:smallCaps w:val="0"/>
                <w:color w:val="000000" w:themeColor="text1"/>
                <w:sz w:val="16"/>
                <w:szCs w:val="16"/>
              </w:rPr>
            </w:pPr>
            <w:r w:rsidRPr="00FC169D">
              <w:rPr>
                <w:rFonts w:ascii="Lato" w:hAnsi="Lato"/>
                <w:b w:val="0"/>
                <w:bCs/>
                <w:smallCaps w:val="0"/>
                <w:color w:val="000000" w:themeColor="text1"/>
                <w:sz w:val="16"/>
                <w:szCs w:val="16"/>
              </w:rPr>
              <w:t>nabory, które mają zostać ogłoszone w roku objętym danym PD i mają stanowić przedmiot oceny Komitetu Sterującego,</w:t>
            </w:r>
          </w:p>
          <w:p w14:paraId="03985487" w14:textId="5E0AE35F" w:rsidR="003207BB" w:rsidRPr="006D641C" w:rsidRDefault="004F17D1" w:rsidP="00733323">
            <w:pPr>
              <w:pStyle w:val="Nagwek1"/>
              <w:numPr>
                <w:ilvl w:val="0"/>
                <w:numId w:val="5"/>
              </w:numPr>
              <w:spacing w:before="100" w:after="100" w:line="240" w:lineRule="auto"/>
              <w:ind w:right="-561"/>
              <w:contextualSpacing/>
              <w:rPr>
                <w:rFonts w:ascii="Lato" w:hAnsi="Lato"/>
              </w:rPr>
            </w:pPr>
            <w:r w:rsidRPr="00FC169D">
              <w:rPr>
                <w:rFonts w:ascii="Lato" w:hAnsi="Lato"/>
                <w:b w:val="0"/>
                <w:bCs/>
                <w:smallCaps w:val="0"/>
                <w:color w:val="000000" w:themeColor="text1"/>
                <w:sz w:val="16"/>
                <w:szCs w:val="16"/>
              </w:rPr>
              <w:t>projekty</w:t>
            </w:r>
            <w:r w:rsidR="00810CAF" w:rsidRPr="00FC169D">
              <w:rPr>
                <w:rFonts w:ascii="Lato" w:hAnsi="Lato"/>
                <w:b w:val="0"/>
                <w:bCs/>
                <w:smallCaps w:val="0"/>
                <w:color w:val="000000" w:themeColor="text1"/>
                <w:sz w:val="16"/>
                <w:szCs w:val="16"/>
              </w:rPr>
              <w:t xml:space="preserve"> niekonkurencyjne</w:t>
            </w:r>
            <w:r w:rsidRPr="00FC169D">
              <w:rPr>
                <w:rFonts w:ascii="Lato" w:hAnsi="Lato"/>
                <w:b w:val="0"/>
                <w:bCs/>
                <w:smallCaps w:val="0"/>
                <w:color w:val="000000" w:themeColor="text1"/>
                <w:sz w:val="16"/>
                <w:szCs w:val="16"/>
              </w:rPr>
              <w:t>, dla których wnioski o dofinansowanie mają zostać złożone w roku objętym danym PD i mają stanowić przedmiot oceny Komitetu Sterującego.</w:t>
            </w:r>
          </w:p>
        </w:tc>
      </w:tr>
      <w:tr w:rsidR="007155E9" w:rsidRPr="00F86F4B" w14:paraId="0BE9F215" w14:textId="77777777" w:rsidTr="000D1762">
        <w:trPr>
          <w:trHeight w:val="687"/>
        </w:trPr>
        <w:tc>
          <w:tcPr>
            <w:tcW w:w="670" w:type="dxa"/>
            <w:vMerge w:val="restart"/>
            <w:shd w:val="clear" w:color="auto" w:fill="EEECE1" w:themeFill="background2"/>
            <w:vAlign w:val="center"/>
          </w:tcPr>
          <w:p w14:paraId="4FFD537C" w14:textId="7D555E3F" w:rsidR="003207BB" w:rsidRPr="000A251A" w:rsidDel="00073768" w:rsidRDefault="008A7FCE" w:rsidP="00816613">
            <w:pPr>
              <w:pStyle w:val="Nagwek3"/>
              <w:rPr>
                <w:rFonts w:ascii="Lato" w:hAnsi="Lato" w:cs="Arial"/>
                <w:b/>
                <w:bCs/>
                <w:color w:val="auto"/>
                <w:sz w:val="20"/>
                <w:szCs w:val="20"/>
              </w:rPr>
            </w:pPr>
            <w:r>
              <w:rPr>
                <w:rFonts w:ascii="Lato" w:hAnsi="Lato" w:cs="Arial"/>
                <w:b/>
                <w:bCs/>
                <w:color w:val="auto"/>
                <w:sz w:val="20"/>
                <w:szCs w:val="20"/>
              </w:rPr>
              <w:t xml:space="preserve">II.1 </w:t>
            </w:r>
            <w:r w:rsidR="003207BB" w:rsidRPr="000A251A">
              <w:rPr>
                <w:rFonts w:ascii="Lato" w:hAnsi="Lato" w:cs="Arial"/>
                <w:b/>
                <w:bCs/>
                <w:color w:val="auto"/>
                <w:sz w:val="20"/>
                <w:szCs w:val="20"/>
              </w:rPr>
              <w:t>L.p.</w:t>
            </w:r>
          </w:p>
        </w:tc>
        <w:tc>
          <w:tcPr>
            <w:tcW w:w="2302" w:type="dxa"/>
            <w:vMerge w:val="restart"/>
            <w:shd w:val="clear" w:color="auto" w:fill="EEECE1" w:themeFill="background2"/>
            <w:vAlign w:val="center"/>
          </w:tcPr>
          <w:p w14:paraId="4478A146" w14:textId="1E7DB9E1" w:rsidR="003207BB" w:rsidRPr="00F86F4B" w:rsidRDefault="008A7FCE" w:rsidP="00816613">
            <w:pPr>
              <w:pStyle w:val="Nagwek3"/>
              <w:spacing w:before="100" w:after="100" w:line="240" w:lineRule="auto"/>
              <w:contextualSpacing/>
              <w:jc w:val="center"/>
              <w:rPr>
                <w:rFonts w:ascii="Lato" w:hAnsi="Lato" w:cs="Arial"/>
                <w:b/>
                <w:bCs/>
                <w:color w:val="auto"/>
                <w:sz w:val="24"/>
              </w:rPr>
            </w:pPr>
            <w:r>
              <w:rPr>
                <w:rFonts w:ascii="Lato" w:hAnsi="Lato" w:cs="Arial"/>
                <w:b/>
                <w:bCs/>
                <w:color w:val="auto"/>
                <w:sz w:val="20"/>
                <w:szCs w:val="20"/>
              </w:rPr>
              <w:t xml:space="preserve">II.2 </w:t>
            </w:r>
            <w:r w:rsidR="005C679A">
              <w:rPr>
                <w:rFonts w:ascii="Lato" w:hAnsi="Lato" w:cs="Arial"/>
                <w:b/>
                <w:bCs/>
                <w:color w:val="auto"/>
                <w:sz w:val="20"/>
                <w:szCs w:val="20"/>
              </w:rPr>
              <w:t>Nr</w:t>
            </w:r>
            <w:r w:rsidR="003207BB" w:rsidRPr="000A251A">
              <w:rPr>
                <w:rFonts w:ascii="Lato" w:hAnsi="Lato" w:cs="Arial"/>
                <w:b/>
                <w:bCs/>
                <w:color w:val="auto"/>
                <w:sz w:val="20"/>
                <w:szCs w:val="20"/>
              </w:rPr>
              <w:t xml:space="preserve"> celu szczegółowego</w:t>
            </w:r>
            <w:r w:rsidR="003207BB" w:rsidRPr="000A251A">
              <w:rPr>
                <w:rStyle w:val="Odwoanieprzypisudolnego"/>
                <w:rFonts w:ascii="Lato" w:hAnsi="Lato" w:cs="Arial"/>
                <w:b/>
                <w:bCs/>
                <w:color w:val="auto"/>
                <w:sz w:val="20"/>
                <w:szCs w:val="20"/>
              </w:rPr>
              <w:footnoteReference w:id="2"/>
            </w:r>
            <w:r w:rsidR="003207BB" w:rsidRPr="000A251A">
              <w:rPr>
                <w:rFonts w:ascii="Lato" w:hAnsi="Lato" w:cs="Arial"/>
                <w:b/>
                <w:bCs/>
                <w:color w:val="auto"/>
                <w:sz w:val="20"/>
                <w:szCs w:val="20"/>
              </w:rPr>
              <w:t xml:space="preserve"> (cs)</w:t>
            </w:r>
            <w:r w:rsidR="0035133E">
              <w:rPr>
                <w:rFonts w:ascii="Lato" w:hAnsi="Lato" w:cs="Arial"/>
                <w:b/>
                <w:bCs/>
                <w:color w:val="auto"/>
                <w:sz w:val="24"/>
              </w:rPr>
              <w:br/>
            </w:r>
            <w:r w:rsidR="0035133E" w:rsidRPr="000A251A">
              <w:rPr>
                <w:rFonts w:ascii="Lato" w:hAnsi="Lato" w:cs="Arial"/>
                <w:color w:val="7F7F7F" w:themeColor="text1" w:themeTint="80"/>
                <w:sz w:val="16"/>
                <w:szCs w:val="16"/>
              </w:rPr>
              <w:t>właściwy nr cs w ramach którego ogłoszony zostanie nabór lub realizowany będzie projekt w</w:t>
            </w:r>
            <w:r w:rsidR="00C318DE">
              <w:rPr>
                <w:rFonts w:ascii="Lato" w:hAnsi="Lato" w:cs="Arial"/>
                <w:color w:val="7F7F7F" w:themeColor="text1" w:themeTint="80"/>
                <w:sz w:val="16"/>
                <w:szCs w:val="16"/>
              </w:rPr>
              <w:t>`</w:t>
            </w:r>
            <w:r w:rsidR="0035133E" w:rsidRPr="000A251A">
              <w:rPr>
                <w:rFonts w:ascii="Lato" w:hAnsi="Lato" w:cs="Arial"/>
                <w:color w:val="7F7F7F" w:themeColor="text1" w:themeTint="80"/>
                <w:sz w:val="16"/>
                <w:szCs w:val="16"/>
              </w:rPr>
              <w:t xml:space="preserve"> </w:t>
            </w:r>
            <w:r w:rsidR="00714FCF">
              <w:rPr>
                <w:rFonts w:ascii="Lato" w:hAnsi="Lato" w:cs="Arial"/>
                <w:color w:val="7F7F7F" w:themeColor="text1" w:themeTint="80"/>
                <w:sz w:val="16"/>
                <w:szCs w:val="16"/>
              </w:rPr>
              <w:t>sposób niekonkurencyjny</w:t>
            </w:r>
          </w:p>
        </w:tc>
        <w:tc>
          <w:tcPr>
            <w:tcW w:w="1604" w:type="dxa"/>
            <w:vMerge w:val="restart"/>
            <w:shd w:val="clear" w:color="auto" w:fill="EEECE1" w:themeFill="background2"/>
            <w:vAlign w:val="center"/>
          </w:tcPr>
          <w:p w14:paraId="5C56B27C" w14:textId="0470BE59" w:rsidR="003207BB" w:rsidRPr="00F86F4B" w:rsidRDefault="008A7FCE" w:rsidP="311D4D2A">
            <w:pPr>
              <w:spacing w:after="0" w:line="240" w:lineRule="auto"/>
              <w:jc w:val="center"/>
              <w:rPr>
                <w:rFonts w:ascii="Lato" w:hAnsi="Lato" w:cs="Arial"/>
                <w:b/>
                <w:bCs/>
                <w:sz w:val="24"/>
                <w:szCs w:val="24"/>
              </w:rPr>
            </w:pPr>
            <w:r w:rsidRPr="311D4D2A">
              <w:rPr>
                <w:rFonts w:ascii="Lato" w:eastAsia="Times New Roman" w:hAnsi="Lato" w:cs="Arial"/>
                <w:b/>
                <w:bCs/>
                <w:sz w:val="20"/>
                <w:szCs w:val="20"/>
                <w:lang w:eastAsia="pl-PL"/>
              </w:rPr>
              <w:t xml:space="preserve">II.3 </w:t>
            </w:r>
            <w:r w:rsidR="003207BB" w:rsidRPr="311D4D2A">
              <w:rPr>
                <w:rFonts w:ascii="Lato" w:eastAsia="Times New Roman" w:hAnsi="Lato" w:cs="Arial"/>
                <w:b/>
                <w:bCs/>
                <w:sz w:val="20"/>
                <w:szCs w:val="20"/>
                <w:lang w:eastAsia="pl-PL"/>
              </w:rPr>
              <w:t xml:space="preserve">Nr </w:t>
            </w:r>
            <w:r w:rsidR="00AF65D7" w:rsidRPr="311D4D2A">
              <w:rPr>
                <w:rFonts w:ascii="Lato" w:eastAsia="Times New Roman" w:hAnsi="Lato" w:cs="Arial"/>
                <w:b/>
                <w:bCs/>
                <w:sz w:val="20"/>
                <w:szCs w:val="20"/>
                <w:lang w:eastAsia="pl-PL"/>
              </w:rPr>
              <w:t>projektu</w:t>
            </w:r>
            <w:r w:rsidR="003207BB" w:rsidRPr="311D4D2A">
              <w:rPr>
                <w:rFonts w:ascii="Lato" w:eastAsia="Times New Roman" w:hAnsi="Lato" w:cs="Arial"/>
                <w:b/>
                <w:bCs/>
                <w:sz w:val="20"/>
                <w:szCs w:val="20"/>
                <w:lang w:eastAsia="pl-PL"/>
              </w:rPr>
              <w:t xml:space="preserve"> w PD/</w:t>
            </w:r>
            <w:r w:rsidR="004F17D1" w:rsidRPr="311D4D2A">
              <w:rPr>
                <w:rFonts w:ascii="Lato" w:eastAsia="Times New Roman" w:hAnsi="Lato" w:cs="Arial"/>
                <w:b/>
                <w:bCs/>
                <w:sz w:val="20"/>
                <w:szCs w:val="20"/>
                <w:lang w:eastAsia="pl-PL"/>
              </w:rPr>
              <w:t xml:space="preserve">naboru </w:t>
            </w:r>
            <w:r w:rsidR="00714FCF" w:rsidRPr="311D4D2A">
              <w:rPr>
                <w:rFonts w:ascii="Lato" w:eastAsia="Times New Roman" w:hAnsi="Lato" w:cs="Arial"/>
                <w:b/>
                <w:bCs/>
                <w:sz w:val="20"/>
                <w:szCs w:val="20"/>
                <w:lang w:eastAsia="pl-PL"/>
              </w:rPr>
              <w:t xml:space="preserve">realizowanego </w:t>
            </w:r>
            <w:r w:rsidR="004F17D1" w:rsidRPr="311D4D2A">
              <w:rPr>
                <w:rFonts w:ascii="Lato" w:eastAsia="Times New Roman" w:hAnsi="Lato" w:cs="Arial"/>
                <w:b/>
                <w:bCs/>
                <w:sz w:val="20"/>
                <w:szCs w:val="20"/>
                <w:lang w:eastAsia="pl-PL"/>
              </w:rPr>
              <w:t xml:space="preserve">w </w:t>
            </w:r>
            <w:r w:rsidR="00714FCF" w:rsidRPr="311D4D2A">
              <w:rPr>
                <w:rFonts w:ascii="Lato" w:eastAsia="Times New Roman" w:hAnsi="Lato" w:cs="Arial"/>
                <w:b/>
                <w:bCs/>
                <w:sz w:val="20"/>
                <w:szCs w:val="20"/>
                <w:lang w:eastAsia="pl-PL"/>
              </w:rPr>
              <w:t xml:space="preserve">sposób </w:t>
            </w:r>
            <w:r w:rsidR="004F17D1" w:rsidRPr="311D4D2A">
              <w:rPr>
                <w:rFonts w:ascii="Lato" w:eastAsia="Times New Roman" w:hAnsi="Lato" w:cs="Arial"/>
                <w:b/>
                <w:bCs/>
                <w:sz w:val="20"/>
                <w:szCs w:val="20"/>
                <w:lang w:eastAsia="pl-PL"/>
              </w:rPr>
              <w:t>konkurencyjny</w:t>
            </w:r>
            <w:r>
              <w:br/>
            </w:r>
            <w:r w:rsidR="007155E9" w:rsidRPr="311D4D2A">
              <w:rPr>
                <w:rFonts w:ascii="Lato" w:eastAsia="Times New Roman" w:hAnsi="Lato" w:cs="Arial"/>
                <w:color w:val="7F7F7F" w:themeColor="text1" w:themeTint="80"/>
                <w:sz w:val="16"/>
                <w:szCs w:val="16"/>
                <w:lang w:eastAsia="pl-PL"/>
              </w:rPr>
              <w:t>s</w:t>
            </w:r>
            <w:r w:rsidR="0035133E" w:rsidRPr="311D4D2A">
              <w:rPr>
                <w:rFonts w:ascii="Lato" w:eastAsia="Times New Roman" w:hAnsi="Lato" w:cs="Arial"/>
                <w:color w:val="7F7F7F" w:themeColor="text1" w:themeTint="80"/>
                <w:sz w:val="16"/>
                <w:szCs w:val="16"/>
                <w:lang w:eastAsia="pl-PL"/>
              </w:rPr>
              <w:t>krócona nazwa programu - skrót nazwy województwa</w:t>
            </w:r>
            <w:r w:rsidR="00EB5E6E" w:rsidRPr="311D4D2A">
              <w:rPr>
                <w:rFonts w:ascii="Lato" w:eastAsia="Times New Roman" w:hAnsi="Lato" w:cs="Arial"/>
                <w:color w:val="7F7F7F" w:themeColor="text1" w:themeTint="80"/>
                <w:sz w:val="16"/>
                <w:szCs w:val="16"/>
                <w:lang w:eastAsia="pl-PL"/>
              </w:rPr>
              <w:t xml:space="preserve"> </w:t>
            </w:r>
            <w:r w:rsidR="0035133E" w:rsidRPr="311D4D2A">
              <w:rPr>
                <w:rFonts w:ascii="Lato" w:eastAsia="Times New Roman" w:hAnsi="Lato" w:cs="Arial"/>
                <w:color w:val="7F7F7F" w:themeColor="text1" w:themeTint="80"/>
                <w:sz w:val="16"/>
                <w:szCs w:val="16"/>
                <w:lang w:eastAsia="pl-PL"/>
              </w:rPr>
              <w:t xml:space="preserve">numer </w:t>
            </w:r>
            <w:r w:rsidR="00EB5E6E" w:rsidRPr="311D4D2A">
              <w:rPr>
                <w:rFonts w:ascii="Lato" w:eastAsia="Times New Roman" w:hAnsi="Lato" w:cs="Arial"/>
                <w:color w:val="7F7F7F" w:themeColor="text1" w:themeTint="80"/>
                <w:sz w:val="16"/>
                <w:szCs w:val="16"/>
                <w:lang w:eastAsia="pl-PL"/>
              </w:rPr>
              <w:t>priorytetu</w:t>
            </w:r>
            <w:r w:rsidR="006279A9" w:rsidRPr="311D4D2A">
              <w:rPr>
                <w:rFonts w:ascii="Lato" w:eastAsia="Times New Roman" w:hAnsi="Lato" w:cs="Arial"/>
                <w:color w:val="7F7F7F" w:themeColor="text1" w:themeTint="80"/>
                <w:sz w:val="16"/>
                <w:szCs w:val="16"/>
                <w:lang w:eastAsia="pl-PL"/>
              </w:rPr>
              <w:t xml:space="preserve"> </w:t>
            </w:r>
            <w:r w:rsidR="007155E9" w:rsidRPr="311D4D2A">
              <w:rPr>
                <w:rFonts w:ascii="Lato" w:eastAsia="Times New Roman" w:hAnsi="Lato" w:cs="Arial"/>
                <w:color w:val="7F7F7F" w:themeColor="text1" w:themeTint="80"/>
                <w:sz w:val="16"/>
                <w:szCs w:val="16"/>
                <w:lang w:eastAsia="pl-PL"/>
              </w:rPr>
              <w:t>w programie</w:t>
            </w:r>
            <w:r w:rsidR="0035133E" w:rsidRPr="311D4D2A">
              <w:rPr>
                <w:rFonts w:ascii="Lato" w:eastAsia="Times New Roman" w:hAnsi="Lato" w:cs="Arial"/>
                <w:color w:val="7F7F7F" w:themeColor="text1" w:themeTint="80"/>
                <w:sz w:val="16"/>
                <w:szCs w:val="16"/>
                <w:lang w:eastAsia="pl-PL"/>
              </w:rPr>
              <w:t>.</w:t>
            </w:r>
            <w:r w:rsidR="00EB5E6E" w:rsidRPr="311D4D2A">
              <w:rPr>
                <w:rFonts w:ascii="Lato" w:eastAsia="Times New Roman" w:hAnsi="Lato" w:cs="Arial"/>
                <w:color w:val="7F7F7F" w:themeColor="text1" w:themeTint="80"/>
                <w:sz w:val="16"/>
                <w:szCs w:val="16"/>
                <w:lang w:eastAsia="pl-PL"/>
              </w:rPr>
              <w:t xml:space="preserve"> </w:t>
            </w:r>
            <w:r w:rsidR="0035133E" w:rsidRPr="311D4D2A">
              <w:rPr>
                <w:rFonts w:ascii="Lato" w:eastAsia="Times New Roman" w:hAnsi="Lato" w:cs="Arial"/>
                <w:color w:val="7F7F7F" w:themeColor="text1" w:themeTint="80"/>
                <w:sz w:val="16"/>
                <w:szCs w:val="16"/>
                <w:lang w:eastAsia="pl-PL"/>
              </w:rPr>
              <w:t xml:space="preserve">litera „P” gdy nr dot. projektu realizowanego w </w:t>
            </w:r>
            <w:r w:rsidR="00714FCF" w:rsidRPr="311D4D2A">
              <w:rPr>
                <w:rFonts w:ascii="Lato" w:eastAsia="Times New Roman" w:hAnsi="Lato" w:cs="Arial"/>
                <w:color w:val="7F7F7F" w:themeColor="text1" w:themeTint="80"/>
                <w:sz w:val="16"/>
                <w:szCs w:val="16"/>
                <w:lang w:eastAsia="pl-PL"/>
              </w:rPr>
              <w:t>sposób niekonkurencyjny</w:t>
            </w:r>
            <w:r w:rsidR="0035133E" w:rsidRPr="311D4D2A">
              <w:rPr>
                <w:rFonts w:ascii="Lato" w:eastAsia="Times New Roman" w:hAnsi="Lato" w:cs="Arial"/>
                <w:color w:val="7F7F7F" w:themeColor="text1" w:themeTint="80"/>
                <w:sz w:val="16"/>
                <w:szCs w:val="16"/>
                <w:lang w:eastAsia="pl-PL"/>
              </w:rPr>
              <w:t xml:space="preserve"> lub litera „K” gdy nr dot. naboru konkurencyjnego</w:t>
            </w:r>
            <w:r w:rsidR="00EB5E6E" w:rsidRPr="311D4D2A">
              <w:rPr>
                <w:rFonts w:ascii="Lato" w:eastAsia="Times New Roman" w:hAnsi="Lato" w:cs="Arial"/>
                <w:color w:val="7F7F7F" w:themeColor="text1" w:themeTint="80"/>
                <w:sz w:val="16"/>
                <w:szCs w:val="16"/>
                <w:lang w:eastAsia="pl-PL"/>
              </w:rPr>
              <w:t xml:space="preserve"> </w:t>
            </w:r>
            <w:r w:rsidR="0035133E" w:rsidRPr="311D4D2A">
              <w:rPr>
                <w:rFonts w:ascii="Lato" w:eastAsia="Times New Roman" w:hAnsi="Lato" w:cs="Arial"/>
                <w:color w:val="7F7F7F" w:themeColor="text1" w:themeTint="80"/>
                <w:sz w:val="16"/>
                <w:szCs w:val="16"/>
                <w:lang w:eastAsia="pl-PL"/>
              </w:rPr>
              <w:t>kolejny numer projektu</w:t>
            </w:r>
            <w:r w:rsidR="00EB5E6E" w:rsidRPr="311D4D2A">
              <w:rPr>
                <w:rFonts w:ascii="Lato" w:eastAsia="Times New Roman" w:hAnsi="Lato" w:cs="Arial"/>
                <w:color w:val="7F7F7F" w:themeColor="text1" w:themeTint="80"/>
                <w:sz w:val="16"/>
                <w:szCs w:val="16"/>
                <w:lang w:eastAsia="pl-PL"/>
              </w:rPr>
              <w:t xml:space="preserve">. </w:t>
            </w:r>
            <w:r w:rsidR="0035133E" w:rsidRPr="311D4D2A">
              <w:rPr>
                <w:rFonts w:ascii="Lato" w:eastAsia="Times New Roman" w:hAnsi="Lato" w:cs="Arial"/>
                <w:color w:val="7F7F7F" w:themeColor="text1" w:themeTint="80"/>
                <w:sz w:val="16"/>
                <w:szCs w:val="16"/>
                <w:lang w:eastAsia="pl-PL"/>
              </w:rPr>
              <w:t xml:space="preserve">Przykład: </w:t>
            </w:r>
            <w:r w:rsidR="007C62C0" w:rsidRPr="311D4D2A">
              <w:rPr>
                <w:rFonts w:ascii="Lato" w:eastAsia="Times New Roman" w:hAnsi="Lato" w:cs="Arial"/>
                <w:color w:val="7F7F7F" w:themeColor="text1" w:themeTint="80"/>
                <w:sz w:val="16"/>
                <w:szCs w:val="16"/>
                <w:lang w:eastAsia="pl-PL"/>
              </w:rPr>
              <w:t>WD</w:t>
            </w:r>
            <w:r w:rsidR="0035133E" w:rsidRPr="311D4D2A">
              <w:rPr>
                <w:rFonts w:ascii="Lato" w:eastAsia="Times New Roman" w:hAnsi="Lato" w:cs="Arial"/>
                <w:color w:val="7F7F7F" w:themeColor="text1" w:themeTint="80"/>
                <w:sz w:val="16"/>
                <w:szCs w:val="16"/>
                <w:lang w:eastAsia="pl-PL"/>
              </w:rPr>
              <w:t>.</w:t>
            </w:r>
            <w:r w:rsidR="007C62C0" w:rsidRPr="311D4D2A">
              <w:rPr>
                <w:rFonts w:ascii="Lato" w:eastAsia="Times New Roman" w:hAnsi="Lato" w:cs="Arial"/>
                <w:color w:val="7F7F7F" w:themeColor="text1" w:themeTint="80"/>
                <w:sz w:val="16"/>
                <w:szCs w:val="16"/>
                <w:lang w:eastAsia="pl-PL"/>
              </w:rPr>
              <w:t>1</w:t>
            </w:r>
            <w:r w:rsidR="00C53E18" w:rsidRPr="311D4D2A">
              <w:rPr>
                <w:rFonts w:ascii="Lato" w:eastAsia="Times New Roman" w:hAnsi="Lato" w:cs="Arial"/>
                <w:color w:val="7F7F7F" w:themeColor="text1" w:themeTint="80"/>
                <w:sz w:val="16"/>
                <w:szCs w:val="16"/>
                <w:lang w:eastAsia="pl-PL"/>
              </w:rPr>
              <w:t>.</w:t>
            </w:r>
            <w:r w:rsidR="0035133E" w:rsidRPr="311D4D2A">
              <w:rPr>
                <w:rFonts w:ascii="Lato" w:eastAsia="Times New Roman" w:hAnsi="Lato" w:cs="Arial"/>
                <w:color w:val="7F7F7F" w:themeColor="text1" w:themeTint="80"/>
                <w:sz w:val="16"/>
                <w:szCs w:val="16"/>
                <w:lang w:eastAsia="pl-PL"/>
              </w:rPr>
              <w:t>P.1</w:t>
            </w:r>
            <w:r>
              <w:br/>
            </w:r>
          </w:p>
        </w:tc>
        <w:tc>
          <w:tcPr>
            <w:tcW w:w="3216" w:type="dxa"/>
            <w:vMerge w:val="restart"/>
            <w:shd w:val="clear" w:color="auto" w:fill="EEECE1" w:themeFill="background2"/>
            <w:vAlign w:val="center"/>
          </w:tcPr>
          <w:p w14:paraId="607FA5D1" w14:textId="46673A48" w:rsidR="003207BB" w:rsidRPr="000A251A" w:rsidRDefault="008A7FCE" w:rsidP="004F17D1">
            <w:pPr>
              <w:pStyle w:val="Nagwek3"/>
              <w:jc w:val="center"/>
              <w:rPr>
                <w:rFonts w:ascii="Lato" w:hAnsi="Lato" w:cs="Arial"/>
                <w:b/>
                <w:bCs/>
                <w:color w:val="auto"/>
                <w:sz w:val="20"/>
                <w:szCs w:val="20"/>
              </w:rPr>
            </w:pPr>
            <w:r>
              <w:rPr>
                <w:rFonts w:ascii="Lato" w:hAnsi="Lato" w:cs="Arial"/>
                <w:b/>
                <w:bCs/>
                <w:color w:val="auto"/>
                <w:sz w:val="20"/>
                <w:szCs w:val="20"/>
              </w:rPr>
              <w:t xml:space="preserve">II.4 </w:t>
            </w:r>
            <w:r w:rsidR="003207BB" w:rsidRPr="000A251A">
              <w:rPr>
                <w:rFonts w:ascii="Lato" w:hAnsi="Lato" w:cs="Arial"/>
                <w:b/>
                <w:bCs/>
                <w:color w:val="auto"/>
                <w:sz w:val="20"/>
                <w:szCs w:val="20"/>
              </w:rPr>
              <w:t xml:space="preserve">Przedmiot projektu </w:t>
            </w:r>
            <w:r w:rsidR="004F17D1" w:rsidRPr="000A251A">
              <w:rPr>
                <w:rFonts w:ascii="Lato" w:hAnsi="Lato" w:cs="Arial"/>
                <w:b/>
                <w:bCs/>
                <w:color w:val="auto"/>
                <w:sz w:val="20"/>
                <w:szCs w:val="20"/>
              </w:rPr>
              <w:t xml:space="preserve">/ naboru </w:t>
            </w:r>
            <w:r w:rsidR="00714FCF">
              <w:rPr>
                <w:rFonts w:ascii="Lato" w:hAnsi="Lato" w:cs="Arial"/>
                <w:b/>
                <w:bCs/>
                <w:color w:val="auto"/>
                <w:sz w:val="20"/>
                <w:szCs w:val="20"/>
              </w:rPr>
              <w:t xml:space="preserve">realizowanego </w:t>
            </w:r>
            <w:r w:rsidR="004F17D1" w:rsidRPr="000A251A">
              <w:rPr>
                <w:rFonts w:ascii="Lato" w:hAnsi="Lato" w:cs="Arial"/>
                <w:b/>
                <w:bCs/>
                <w:color w:val="auto"/>
                <w:sz w:val="20"/>
                <w:szCs w:val="20"/>
              </w:rPr>
              <w:t xml:space="preserve">w </w:t>
            </w:r>
            <w:r w:rsidR="00714FCF">
              <w:rPr>
                <w:rFonts w:ascii="Lato" w:hAnsi="Lato" w:cs="Arial"/>
                <w:b/>
                <w:bCs/>
                <w:color w:val="auto"/>
                <w:sz w:val="20"/>
                <w:szCs w:val="20"/>
              </w:rPr>
              <w:t xml:space="preserve">sposób </w:t>
            </w:r>
            <w:r w:rsidR="004F17D1" w:rsidRPr="000A251A">
              <w:rPr>
                <w:rFonts w:ascii="Lato" w:hAnsi="Lato" w:cs="Arial"/>
                <w:b/>
                <w:bCs/>
                <w:color w:val="auto"/>
                <w:sz w:val="20"/>
                <w:szCs w:val="20"/>
              </w:rPr>
              <w:t>konkurencyjny</w:t>
            </w:r>
          </w:p>
          <w:p w14:paraId="6F133271" w14:textId="48B25CA3" w:rsidR="007155E9" w:rsidRPr="000A251A" w:rsidRDefault="007155E9" w:rsidP="000A251A">
            <w:pPr>
              <w:spacing w:after="100" w:line="240" w:lineRule="auto"/>
              <w:contextualSpacing/>
              <w:jc w:val="center"/>
              <w:rPr>
                <w:rFonts w:ascii="Lato" w:hAnsi="Lato"/>
                <w:sz w:val="16"/>
                <w:szCs w:val="16"/>
              </w:rPr>
            </w:pPr>
            <w:r w:rsidRPr="311D4D2A">
              <w:rPr>
                <w:rFonts w:ascii="Lato" w:hAnsi="Lato"/>
                <w:color w:val="7F7F7F" w:themeColor="text1" w:themeTint="80"/>
                <w:sz w:val="16"/>
                <w:szCs w:val="16"/>
              </w:rPr>
              <w:t xml:space="preserve">w przypadku naboru </w:t>
            </w:r>
            <w:r w:rsidR="00714FCF" w:rsidRPr="311D4D2A">
              <w:rPr>
                <w:rFonts w:ascii="Lato" w:hAnsi="Lato"/>
                <w:color w:val="7F7F7F" w:themeColor="text1" w:themeTint="80"/>
                <w:sz w:val="16"/>
                <w:szCs w:val="16"/>
              </w:rPr>
              <w:t xml:space="preserve">realizowanego </w:t>
            </w:r>
            <w:r w:rsidR="007C62C0" w:rsidRPr="311D4D2A">
              <w:rPr>
                <w:rFonts w:ascii="Lato" w:hAnsi="Lato"/>
                <w:color w:val="7F7F7F" w:themeColor="text1" w:themeTint="80"/>
                <w:sz w:val="16"/>
                <w:szCs w:val="16"/>
              </w:rPr>
              <w:t xml:space="preserve">w </w:t>
            </w:r>
            <w:r w:rsidR="00714FCF" w:rsidRPr="311D4D2A">
              <w:rPr>
                <w:rFonts w:ascii="Lato" w:hAnsi="Lato"/>
                <w:color w:val="7F7F7F" w:themeColor="text1" w:themeTint="80"/>
                <w:sz w:val="16"/>
                <w:szCs w:val="16"/>
              </w:rPr>
              <w:t xml:space="preserve">sposób </w:t>
            </w:r>
            <w:r w:rsidR="007C62C0" w:rsidRPr="311D4D2A">
              <w:rPr>
                <w:rFonts w:ascii="Lato" w:hAnsi="Lato"/>
                <w:color w:val="7F7F7F" w:themeColor="text1" w:themeTint="80"/>
                <w:sz w:val="16"/>
                <w:szCs w:val="16"/>
              </w:rPr>
              <w:t>konkurencyjny</w:t>
            </w:r>
            <w:r w:rsidRPr="311D4D2A">
              <w:rPr>
                <w:rFonts w:ascii="Lato" w:hAnsi="Lato"/>
                <w:color w:val="7F7F7F" w:themeColor="text1" w:themeTint="80"/>
                <w:sz w:val="16"/>
                <w:szCs w:val="16"/>
              </w:rPr>
              <w:t xml:space="preserve"> - jego zakres, natomiast w przypadku projektu realizowanego w </w:t>
            </w:r>
            <w:r w:rsidR="00714FCF" w:rsidRPr="311D4D2A">
              <w:rPr>
                <w:rFonts w:ascii="Lato" w:hAnsi="Lato"/>
                <w:color w:val="7F7F7F" w:themeColor="text1" w:themeTint="80"/>
                <w:sz w:val="16"/>
                <w:szCs w:val="16"/>
              </w:rPr>
              <w:t>sposób niekonkurencyjny</w:t>
            </w:r>
            <w:r w:rsidRPr="311D4D2A">
              <w:rPr>
                <w:rFonts w:ascii="Lato" w:hAnsi="Lato"/>
                <w:color w:val="7F7F7F" w:themeColor="text1" w:themeTint="80"/>
                <w:sz w:val="16"/>
                <w:szCs w:val="16"/>
              </w:rPr>
              <w:t xml:space="preserve"> - jego tytuł, lub jeśli nie jest jeszcze znany, jego zakres (w sposób syntetyczny)</w:t>
            </w:r>
          </w:p>
          <w:p w14:paraId="7074E21B" w14:textId="28A86D8E" w:rsidR="0035133E" w:rsidRPr="000A251A" w:rsidRDefault="0035133E" w:rsidP="000A251A"/>
        </w:tc>
        <w:tc>
          <w:tcPr>
            <w:tcW w:w="4394" w:type="dxa"/>
            <w:gridSpan w:val="3"/>
            <w:shd w:val="clear" w:color="auto" w:fill="EEECE1" w:themeFill="background2"/>
            <w:vAlign w:val="center"/>
          </w:tcPr>
          <w:p w14:paraId="4F1325EF" w14:textId="76B99DC3" w:rsidR="003207BB" w:rsidRPr="00F86F4B" w:rsidRDefault="008A7FCE" w:rsidP="004F17D1">
            <w:pPr>
              <w:pStyle w:val="Nagwek3"/>
              <w:jc w:val="center"/>
              <w:rPr>
                <w:rFonts w:ascii="Lato" w:hAnsi="Lato" w:cs="Arial"/>
                <w:b/>
                <w:bCs/>
                <w:color w:val="auto"/>
                <w:sz w:val="24"/>
              </w:rPr>
            </w:pPr>
            <w:r>
              <w:rPr>
                <w:rFonts w:ascii="Lato" w:hAnsi="Lato" w:cs="Arial"/>
                <w:b/>
                <w:bCs/>
                <w:color w:val="auto"/>
                <w:sz w:val="20"/>
                <w:szCs w:val="20"/>
              </w:rPr>
              <w:t xml:space="preserve">II.5 </w:t>
            </w:r>
            <w:r w:rsidR="003207BB" w:rsidRPr="00816613">
              <w:rPr>
                <w:rFonts w:ascii="Lato" w:hAnsi="Lato" w:cs="Arial"/>
                <w:b/>
                <w:bCs/>
                <w:color w:val="auto"/>
                <w:sz w:val="20"/>
                <w:szCs w:val="20"/>
              </w:rPr>
              <w:t>Planowana alokacja [PLN]</w:t>
            </w:r>
            <w:r w:rsidR="00EB5E6E">
              <w:rPr>
                <w:rFonts w:ascii="Lato" w:hAnsi="Lato" w:cs="Arial"/>
                <w:b/>
                <w:bCs/>
                <w:color w:val="auto"/>
                <w:sz w:val="20"/>
                <w:szCs w:val="20"/>
              </w:rPr>
              <w:t>:</w:t>
            </w:r>
          </w:p>
        </w:tc>
        <w:tc>
          <w:tcPr>
            <w:tcW w:w="2048" w:type="dxa"/>
            <w:vMerge w:val="restart"/>
            <w:shd w:val="clear" w:color="auto" w:fill="EEECE1" w:themeFill="background2"/>
            <w:vAlign w:val="center"/>
          </w:tcPr>
          <w:p w14:paraId="333939BA" w14:textId="0D5F3877" w:rsidR="00156D59" w:rsidRPr="000A251A" w:rsidRDefault="008A7FCE" w:rsidP="00816613">
            <w:pPr>
              <w:pStyle w:val="Nagwek3"/>
              <w:spacing w:before="100" w:after="100" w:line="240" w:lineRule="auto"/>
              <w:contextualSpacing/>
              <w:jc w:val="center"/>
              <w:rPr>
                <w:rFonts w:ascii="Lato" w:hAnsi="Lato" w:cs="Arial"/>
                <w:color w:val="7F7F7F" w:themeColor="text1" w:themeTint="80"/>
                <w:sz w:val="16"/>
                <w:szCs w:val="16"/>
              </w:rPr>
            </w:pPr>
            <w:r>
              <w:rPr>
                <w:rFonts w:ascii="Lato" w:hAnsi="Lato" w:cs="Arial"/>
                <w:b/>
                <w:bCs/>
                <w:color w:val="auto"/>
                <w:sz w:val="20"/>
                <w:szCs w:val="20"/>
              </w:rPr>
              <w:t xml:space="preserve">II.6 </w:t>
            </w:r>
            <w:r w:rsidR="003207BB" w:rsidRPr="00816613">
              <w:rPr>
                <w:rFonts w:ascii="Lato" w:hAnsi="Lato" w:cs="Arial"/>
                <w:b/>
                <w:bCs/>
                <w:color w:val="auto"/>
                <w:sz w:val="20"/>
                <w:szCs w:val="20"/>
              </w:rPr>
              <w:t>Planowany termin ogłoszenia</w:t>
            </w:r>
            <w:r w:rsidR="00AF65D7" w:rsidRPr="00816613">
              <w:rPr>
                <w:rFonts w:ascii="Lato" w:hAnsi="Lato" w:cs="Arial"/>
                <w:b/>
                <w:bCs/>
                <w:color w:val="auto"/>
                <w:sz w:val="20"/>
                <w:szCs w:val="20"/>
              </w:rPr>
              <w:t xml:space="preserve"> </w:t>
            </w:r>
            <w:r w:rsidR="00BA6F73">
              <w:rPr>
                <w:rFonts w:ascii="Lato" w:hAnsi="Lato" w:cs="Arial"/>
                <w:b/>
                <w:bCs/>
                <w:color w:val="auto"/>
                <w:sz w:val="20"/>
                <w:szCs w:val="20"/>
              </w:rPr>
              <w:t xml:space="preserve">naboru </w:t>
            </w:r>
            <w:r w:rsidR="00714FCF">
              <w:rPr>
                <w:rFonts w:ascii="Lato" w:hAnsi="Lato" w:cs="Arial"/>
                <w:b/>
                <w:bCs/>
                <w:color w:val="auto"/>
                <w:sz w:val="20"/>
                <w:szCs w:val="20"/>
              </w:rPr>
              <w:t xml:space="preserve">realizowanego </w:t>
            </w:r>
            <w:r w:rsidR="00714FCF" w:rsidRPr="000A251A">
              <w:rPr>
                <w:rFonts w:ascii="Lato" w:hAnsi="Lato" w:cs="Arial"/>
                <w:b/>
                <w:bCs/>
                <w:color w:val="auto"/>
                <w:sz w:val="20"/>
                <w:szCs w:val="20"/>
              </w:rPr>
              <w:t xml:space="preserve">w </w:t>
            </w:r>
            <w:r w:rsidR="00714FCF">
              <w:rPr>
                <w:rFonts w:ascii="Lato" w:hAnsi="Lato" w:cs="Arial"/>
                <w:b/>
                <w:bCs/>
                <w:color w:val="auto"/>
                <w:sz w:val="20"/>
                <w:szCs w:val="20"/>
              </w:rPr>
              <w:t xml:space="preserve">sposób </w:t>
            </w:r>
            <w:r w:rsidR="00714FCF" w:rsidRPr="000A251A">
              <w:rPr>
                <w:rFonts w:ascii="Lato" w:hAnsi="Lato" w:cs="Arial"/>
                <w:b/>
                <w:bCs/>
                <w:color w:val="auto"/>
                <w:sz w:val="20"/>
                <w:szCs w:val="20"/>
              </w:rPr>
              <w:t>konkurencyjny</w:t>
            </w:r>
            <w:r w:rsidR="00714FCF" w:rsidRPr="00816613" w:rsidDel="00714FCF">
              <w:rPr>
                <w:rFonts w:ascii="Lato" w:hAnsi="Lato" w:cs="Arial"/>
                <w:b/>
                <w:bCs/>
                <w:color w:val="auto"/>
                <w:sz w:val="20"/>
                <w:szCs w:val="20"/>
              </w:rPr>
              <w:t xml:space="preserve"> </w:t>
            </w:r>
            <w:r w:rsidR="00714FCF">
              <w:rPr>
                <w:rFonts w:ascii="Lato" w:hAnsi="Lato" w:cs="Arial"/>
                <w:b/>
                <w:bCs/>
                <w:color w:val="auto"/>
                <w:sz w:val="20"/>
                <w:szCs w:val="20"/>
              </w:rPr>
              <w:t xml:space="preserve">/ </w:t>
            </w:r>
            <w:r w:rsidR="003207BB" w:rsidRPr="00816613">
              <w:rPr>
                <w:rFonts w:ascii="Lato" w:hAnsi="Lato" w:cs="Arial"/>
                <w:b/>
                <w:bCs/>
                <w:color w:val="auto"/>
                <w:sz w:val="20"/>
                <w:szCs w:val="20"/>
              </w:rPr>
              <w:t xml:space="preserve">złożenia wniosku o dofinansowanie dla projektu </w:t>
            </w:r>
            <w:r w:rsidR="00E373EB" w:rsidRPr="00816613">
              <w:rPr>
                <w:rFonts w:ascii="Lato" w:hAnsi="Lato" w:cs="Arial"/>
                <w:b/>
                <w:bCs/>
                <w:color w:val="auto"/>
                <w:sz w:val="20"/>
                <w:szCs w:val="20"/>
              </w:rPr>
              <w:t>realizowanego</w:t>
            </w:r>
            <w:r w:rsidR="00AF65D7" w:rsidRPr="00816613">
              <w:rPr>
                <w:rFonts w:ascii="Lato" w:hAnsi="Lato" w:cs="Arial"/>
                <w:b/>
                <w:bCs/>
                <w:color w:val="auto"/>
                <w:sz w:val="20"/>
                <w:szCs w:val="20"/>
              </w:rPr>
              <w:t xml:space="preserve"> w </w:t>
            </w:r>
            <w:r w:rsidR="00714FCF">
              <w:rPr>
                <w:rFonts w:ascii="Lato" w:hAnsi="Lato" w:cs="Arial"/>
                <w:b/>
                <w:bCs/>
                <w:color w:val="auto"/>
                <w:sz w:val="20"/>
                <w:szCs w:val="20"/>
              </w:rPr>
              <w:t>sposób niekonkurencyjny</w:t>
            </w:r>
            <w:r w:rsidR="00156D59">
              <w:rPr>
                <w:rFonts w:ascii="Lato" w:hAnsi="Lato" w:cs="Arial"/>
                <w:b/>
                <w:bCs/>
                <w:color w:val="auto"/>
                <w:sz w:val="20"/>
                <w:szCs w:val="20"/>
              </w:rPr>
              <w:br/>
            </w:r>
            <w:r w:rsidR="00156D59" w:rsidRPr="000A251A">
              <w:rPr>
                <w:rFonts w:ascii="Lato" w:hAnsi="Lato" w:cs="Arial"/>
                <w:color w:val="7F7F7F" w:themeColor="text1" w:themeTint="80"/>
                <w:sz w:val="16"/>
                <w:szCs w:val="16"/>
              </w:rPr>
              <w:t xml:space="preserve"> rok</w:t>
            </w:r>
            <w:r w:rsidR="00A0636B">
              <w:rPr>
                <w:rFonts w:ascii="Lato" w:hAnsi="Lato" w:cs="Arial"/>
                <w:color w:val="7F7F7F" w:themeColor="text1" w:themeTint="80"/>
                <w:sz w:val="16"/>
                <w:szCs w:val="16"/>
              </w:rPr>
              <w:t xml:space="preserve"> oraz kwartał</w:t>
            </w:r>
          </w:p>
          <w:p w14:paraId="2CA3330B" w14:textId="3A9405F1" w:rsidR="003207BB" w:rsidRPr="00F86F4B" w:rsidRDefault="00A0636B" w:rsidP="00816613">
            <w:pPr>
              <w:pStyle w:val="Nagwek3"/>
              <w:spacing w:before="100" w:after="100" w:line="240" w:lineRule="auto"/>
              <w:contextualSpacing/>
              <w:jc w:val="center"/>
              <w:rPr>
                <w:rFonts w:ascii="Lato" w:hAnsi="Lato" w:cs="Arial"/>
                <w:b/>
                <w:bCs/>
                <w:color w:val="auto"/>
                <w:sz w:val="24"/>
              </w:rPr>
            </w:pPr>
            <w:r>
              <w:rPr>
                <w:rFonts w:ascii="Lato" w:hAnsi="Lato" w:cs="Arial"/>
                <w:color w:val="7F7F7F" w:themeColor="text1" w:themeTint="80"/>
                <w:sz w:val="16"/>
                <w:szCs w:val="16"/>
              </w:rPr>
              <w:t>[RRRR.KW]</w:t>
            </w:r>
          </w:p>
        </w:tc>
      </w:tr>
      <w:tr w:rsidR="007155E9" w:rsidRPr="00F86F4B" w14:paraId="075795C2" w14:textId="77777777" w:rsidTr="000D1762">
        <w:trPr>
          <w:trHeight w:val="1307"/>
        </w:trPr>
        <w:tc>
          <w:tcPr>
            <w:tcW w:w="670" w:type="dxa"/>
            <w:vMerge/>
            <w:tcBorders>
              <w:bottom w:val="single" w:sz="4" w:space="0" w:color="000000"/>
            </w:tcBorders>
          </w:tcPr>
          <w:p w14:paraId="28F8D53D" w14:textId="77777777" w:rsidR="003207BB" w:rsidRPr="00F86F4B" w:rsidRDefault="003207BB" w:rsidP="004F17D1">
            <w:pPr>
              <w:pStyle w:val="Nagwek3"/>
              <w:rPr>
                <w:rFonts w:ascii="Lato" w:hAnsi="Lato" w:cs="Arial"/>
                <w:b/>
                <w:bCs/>
                <w:color w:val="auto"/>
                <w:sz w:val="24"/>
              </w:rPr>
            </w:pPr>
          </w:p>
        </w:tc>
        <w:tc>
          <w:tcPr>
            <w:tcW w:w="2302" w:type="dxa"/>
            <w:vMerge/>
            <w:tcBorders>
              <w:bottom w:val="single" w:sz="4" w:space="0" w:color="000000"/>
            </w:tcBorders>
            <w:vAlign w:val="center"/>
          </w:tcPr>
          <w:p w14:paraId="6D19552E" w14:textId="77777777" w:rsidR="003207BB" w:rsidRPr="00F86F4B" w:rsidRDefault="003207BB" w:rsidP="004F17D1">
            <w:pPr>
              <w:pStyle w:val="Nagwek3"/>
              <w:rPr>
                <w:rFonts w:ascii="Lato" w:hAnsi="Lato" w:cs="Arial"/>
                <w:b/>
                <w:bCs/>
                <w:color w:val="auto"/>
                <w:sz w:val="24"/>
              </w:rPr>
            </w:pPr>
          </w:p>
        </w:tc>
        <w:tc>
          <w:tcPr>
            <w:tcW w:w="1604" w:type="dxa"/>
            <w:vMerge/>
            <w:tcBorders>
              <w:bottom w:val="single" w:sz="4" w:space="0" w:color="000000"/>
            </w:tcBorders>
            <w:vAlign w:val="center"/>
          </w:tcPr>
          <w:p w14:paraId="7FE5C59C" w14:textId="77777777" w:rsidR="003207BB" w:rsidRPr="00F86F4B" w:rsidRDefault="003207BB" w:rsidP="004F17D1">
            <w:pPr>
              <w:pStyle w:val="Nagwek3"/>
              <w:rPr>
                <w:rFonts w:ascii="Lato" w:hAnsi="Lato" w:cs="Arial"/>
                <w:b/>
                <w:bCs/>
                <w:color w:val="auto"/>
                <w:sz w:val="24"/>
              </w:rPr>
            </w:pPr>
          </w:p>
        </w:tc>
        <w:tc>
          <w:tcPr>
            <w:tcW w:w="3216" w:type="dxa"/>
            <w:vMerge/>
            <w:tcBorders>
              <w:bottom w:val="single" w:sz="4" w:space="0" w:color="000000"/>
            </w:tcBorders>
            <w:vAlign w:val="center"/>
          </w:tcPr>
          <w:p w14:paraId="2CDAF446" w14:textId="77777777" w:rsidR="003207BB" w:rsidRPr="00F86F4B" w:rsidRDefault="003207BB" w:rsidP="004F17D1">
            <w:pPr>
              <w:pStyle w:val="Nagwek3"/>
              <w:rPr>
                <w:rFonts w:ascii="Lato" w:hAnsi="Lato" w:cs="Arial"/>
                <w:b/>
                <w:bCs/>
                <w:color w:val="auto"/>
                <w:sz w:val="24"/>
              </w:rPr>
            </w:pPr>
          </w:p>
        </w:tc>
        <w:tc>
          <w:tcPr>
            <w:tcW w:w="1559" w:type="dxa"/>
            <w:tcBorders>
              <w:bottom w:val="single" w:sz="4" w:space="0" w:color="000000"/>
            </w:tcBorders>
            <w:shd w:val="clear" w:color="auto" w:fill="EEECE1" w:themeFill="background2"/>
            <w:vAlign w:val="center"/>
          </w:tcPr>
          <w:p w14:paraId="66D9EBFB" w14:textId="1905EE59" w:rsidR="003207BB" w:rsidRPr="00F86F4B" w:rsidRDefault="003207BB" w:rsidP="00C56CBF">
            <w:pPr>
              <w:pStyle w:val="Nagwek3"/>
              <w:spacing w:before="100" w:after="100" w:line="240" w:lineRule="auto"/>
              <w:jc w:val="center"/>
              <w:rPr>
                <w:rFonts w:ascii="Lato" w:hAnsi="Lato" w:cs="Arial"/>
                <w:b/>
                <w:bCs/>
                <w:color w:val="auto"/>
                <w:sz w:val="24"/>
              </w:rPr>
            </w:pPr>
            <w:r w:rsidRPr="000A251A">
              <w:rPr>
                <w:rFonts w:ascii="Lato" w:hAnsi="Lato" w:cs="Arial"/>
                <w:b/>
                <w:bCs/>
                <w:color w:val="auto"/>
                <w:sz w:val="20"/>
                <w:szCs w:val="20"/>
              </w:rPr>
              <w:t>Całkowita</w:t>
            </w:r>
            <w:r w:rsidR="007155E9">
              <w:rPr>
                <w:rFonts w:ascii="Lato" w:hAnsi="Lato" w:cs="Arial"/>
                <w:b/>
                <w:bCs/>
                <w:color w:val="auto"/>
                <w:sz w:val="24"/>
              </w:rPr>
              <w:t xml:space="preserve"> </w:t>
            </w:r>
            <w:r w:rsidR="00C56CBF">
              <w:rPr>
                <w:rFonts w:ascii="Lato" w:hAnsi="Lato" w:cs="Arial"/>
                <w:b/>
                <w:bCs/>
                <w:color w:val="auto"/>
                <w:sz w:val="24"/>
              </w:rPr>
              <w:br/>
            </w:r>
            <w:r w:rsidR="007155E9" w:rsidRPr="000A251A">
              <w:rPr>
                <w:rFonts w:ascii="Lato" w:hAnsi="Lato" w:cs="Arial"/>
                <w:color w:val="7F7F7F" w:themeColor="text1" w:themeTint="80"/>
                <w:sz w:val="16"/>
                <w:szCs w:val="16"/>
              </w:rPr>
              <w:t>wyrażona w PLN kwota przewidywanej alokacji</w:t>
            </w:r>
            <w:r w:rsidR="00156D59">
              <w:rPr>
                <w:rFonts w:ascii="Lato" w:hAnsi="Lato" w:cs="Arial"/>
                <w:color w:val="7F7F7F" w:themeColor="text1" w:themeTint="80"/>
                <w:sz w:val="16"/>
                <w:szCs w:val="16"/>
              </w:rPr>
              <w:t>. W</w:t>
            </w:r>
            <w:r w:rsidR="00156D59" w:rsidRPr="00156D59">
              <w:rPr>
                <w:rFonts w:ascii="Lato" w:hAnsi="Lato" w:cs="Arial"/>
                <w:color w:val="7F7F7F" w:themeColor="text1" w:themeTint="80"/>
                <w:sz w:val="16"/>
                <w:szCs w:val="16"/>
              </w:rPr>
              <w:t xml:space="preserve"> przypadku projektu </w:t>
            </w:r>
            <w:r w:rsidR="007C62C0">
              <w:rPr>
                <w:rFonts w:ascii="Lato" w:hAnsi="Lato" w:cs="Arial"/>
                <w:color w:val="7F7F7F" w:themeColor="text1" w:themeTint="80"/>
                <w:sz w:val="16"/>
                <w:szCs w:val="16"/>
              </w:rPr>
              <w:t xml:space="preserve">realizowanego w </w:t>
            </w:r>
            <w:r w:rsidR="00714FCF">
              <w:rPr>
                <w:rFonts w:ascii="Lato" w:hAnsi="Lato" w:cs="Arial"/>
                <w:color w:val="7F7F7F" w:themeColor="text1" w:themeTint="80"/>
                <w:sz w:val="16"/>
                <w:szCs w:val="16"/>
              </w:rPr>
              <w:t>sposób niekonkurencyjny</w:t>
            </w:r>
            <w:r w:rsidR="00FC169D">
              <w:rPr>
                <w:rFonts w:ascii="Lato" w:hAnsi="Lato" w:cs="Arial"/>
                <w:color w:val="7F7F7F" w:themeColor="text1" w:themeTint="80"/>
                <w:sz w:val="16"/>
                <w:szCs w:val="16"/>
              </w:rPr>
              <w:t>.</w:t>
            </w:r>
            <w:r w:rsidR="00156D59" w:rsidRPr="00156D59">
              <w:rPr>
                <w:rFonts w:ascii="Lato" w:hAnsi="Lato" w:cs="Arial"/>
                <w:color w:val="7F7F7F" w:themeColor="text1" w:themeTint="80"/>
                <w:sz w:val="16"/>
                <w:szCs w:val="16"/>
              </w:rPr>
              <w:t xml:space="preserve"> suma wkładu UE oraz wkładu krajowego powinna dać wartość całkowitą inwestycji</w:t>
            </w:r>
          </w:p>
        </w:tc>
        <w:tc>
          <w:tcPr>
            <w:tcW w:w="1276" w:type="dxa"/>
            <w:tcBorders>
              <w:bottom w:val="single" w:sz="4" w:space="0" w:color="000000"/>
            </w:tcBorders>
            <w:shd w:val="clear" w:color="auto" w:fill="EEECE1" w:themeFill="background2"/>
            <w:vAlign w:val="center"/>
          </w:tcPr>
          <w:p w14:paraId="513EF21F" w14:textId="2E83A5FE" w:rsidR="003207BB" w:rsidRPr="00F86F4B" w:rsidRDefault="003207BB" w:rsidP="000A251A">
            <w:pPr>
              <w:pStyle w:val="Nagwek3"/>
              <w:spacing w:before="100" w:after="100" w:line="240" w:lineRule="auto"/>
              <w:jc w:val="center"/>
              <w:rPr>
                <w:rFonts w:ascii="Lato" w:hAnsi="Lato" w:cs="Arial"/>
                <w:b/>
                <w:bCs/>
                <w:color w:val="auto"/>
                <w:sz w:val="24"/>
              </w:rPr>
            </w:pPr>
            <w:r w:rsidRPr="000A251A">
              <w:rPr>
                <w:rFonts w:ascii="Lato" w:hAnsi="Lato" w:cs="Arial"/>
                <w:b/>
                <w:bCs/>
                <w:color w:val="auto"/>
                <w:sz w:val="20"/>
                <w:szCs w:val="20"/>
              </w:rPr>
              <w:t>Wkład</w:t>
            </w:r>
            <w:r w:rsidR="00EB5E6E">
              <w:rPr>
                <w:rFonts w:ascii="Lato" w:hAnsi="Lato" w:cs="Arial"/>
                <w:b/>
                <w:bCs/>
                <w:color w:val="auto"/>
                <w:sz w:val="20"/>
                <w:szCs w:val="20"/>
              </w:rPr>
              <w:t>u</w:t>
            </w:r>
            <w:r w:rsidRPr="000A251A">
              <w:rPr>
                <w:rFonts w:ascii="Lato" w:hAnsi="Lato" w:cs="Arial"/>
                <w:b/>
                <w:bCs/>
                <w:color w:val="auto"/>
                <w:sz w:val="20"/>
                <w:szCs w:val="20"/>
              </w:rPr>
              <w:t xml:space="preserve"> UE</w:t>
            </w:r>
            <w:r w:rsidR="007155E9" w:rsidRPr="000A251A">
              <w:rPr>
                <w:rFonts w:ascii="Lato" w:hAnsi="Lato" w:cs="Arial"/>
                <w:b/>
                <w:bCs/>
                <w:color w:val="auto"/>
                <w:sz w:val="20"/>
                <w:szCs w:val="20"/>
              </w:rPr>
              <w:t xml:space="preserve"> </w:t>
            </w:r>
            <w:r w:rsidR="007155E9">
              <w:rPr>
                <w:rFonts w:ascii="Lato" w:hAnsi="Lato" w:cs="Arial"/>
                <w:b/>
                <w:bCs/>
                <w:color w:val="auto"/>
                <w:sz w:val="24"/>
              </w:rPr>
              <w:br/>
            </w:r>
            <w:r w:rsidR="007155E9" w:rsidRPr="000A251A">
              <w:rPr>
                <w:rFonts w:ascii="Lato" w:hAnsi="Lato" w:cs="Arial"/>
                <w:color w:val="7F7F7F" w:themeColor="text1" w:themeTint="80"/>
                <w:sz w:val="16"/>
                <w:szCs w:val="16"/>
              </w:rPr>
              <w:t>wyrażona w PLN kwota przewidywanego wkładu UE (kwalifikowalne środki z UE)</w:t>
            </w:r>
          </w:p>
        </w:tc>
        <w:tc>
          <w:tcPr>
            <w:tcW w:w="1559" w:type="dxa"/>
            <w:tcBorders>
              <w:bottom w:val="single" w:sz="4" w:space="0" w:color="000000"/>
            </w:tcBorders>
            <w:shd w:val="clear" w:color="auto" w:fill="EEECE1" w:themeFill="background2"/>
            <w:vAlign w:val="center"/>
          </w:tcPr>
          <w:p w14:paraId="3630506D" w14:textId="139579E4" w:rsidR="007155E9" w:rsidRPr="000A251A" w:rsidRDefault="003207BB" w:rsidP="000A251A">
            <w:pPr>
              <w:pStyle w:val="Nagwek3"/>
              <w:spacing w:before="100" w:after="100" w:line="240" w:lineRule="auto"/>
              <w:contextualSpacing/>
              <w:jc w:val="center"/>
              <w:rPr>
                <w:rFonts w:ascii="Lato" w:hAnsi="Lato" w:cs="Arial"/>
                <w:color w:val="7F7F7F" w:themeColor="text1" w:themeTint="80"/>
                <w:sz w:val="16"/>
                <w:szCs w:val="16"/>
              </w:rPr>
            </w:pPr>
            <w:r w:rsidRPr="000A251A">
              <w:rPr>
                <w:rFonts w:ascii="Lato" w:hAnsi="Lato" w:cs="Arial"/>
                <w:b/>
                <w:bCs/>
                <w:color w:val="auto"/>
                <w:sz w:val="20"/>
                <w:szCs w:val="20"/>
              </w:rPr>
              <w:t>Wkład</w:t>
            </w:r>
            <w:r w:rsidR="00EB5E6E">
              <w:rPr>
                <w:rFonts w:ascii="Lato" w:hAnsi="Lato" w:cs="Arial"/>
                <w:b/>
                <w:bCs/>
                <w:color w:val="auto"/>
                <w:sz w:val="20"/>
                <w:szCs w:val="20"/>
              </w:rPr>
              <w:t>u</w:t>
            </w:r>
            <w:r w:rsidRPr="000A251A">
              <w:rPr>
                <w:rFonts w:ascii="Lato" w:hAnsi="Lato" w:cs="Arial"/>
                <w:b/>
                <w:bCs/>
                <w:color w:val="auto"/>
                <w:sz w:val="20"/>
                <w:szCs w:val="20"/>
              </w:rPr>
              <w:t xml:space="preserve"> krajow</w:t>
            </w:r>
            <w:r w:rsidR="00EB5E6E">
              <w:rPr>
                <w:rFonts w:ascii="Lato" w:hAnsi="Lato" w:cs="Arial"/>
                <w:b/>
                <w:bCs/>
                <w:color w:val="auto"/>
                <w:sz w:val="20"/>
                <w:szCs w:val="20"/>
              </w:rPr>
              <w:t>ego</w:t>
            </w:r>
            <w:r w:rsidR="007155E9">
              <w:rPr>
                <w:rFonts w:ascii="Lato" w:hAnsi="Lato" w:cs="Arial"/>
                <w:b/>
                <w:bCs/>
                <w:color w:val="auto"/>
                <w:sz w:val="24"/>
              </w:rPr>
              <w:br/>
            </w:r>
            <w:r w:rsidR="007155E9" w:rsidRPr="000A251A">
              <w:rPr>
                <w:rFonts w:ascii="Lato" w:hAnsi="Lato" w:cs="Arial"/>
                <w:color w:val="7F7F7F" w:themeColor="text1" w:themeTint="80"/>
                <w:sz w:val="16"/>
                <w:szCs w:val="16"/>
              </w:rPr>
              <w:t>wyrażona w PLN kwota wkładu krajowego (kwalifikowalne środki publiczne i prywatne</w:t>
            </w:r>
            <w:r w:rsidR="00274FC7">
              <w:rPr>
                <w:rFonts w:ascii="Lato" w:hAnsi="Lato" w:cs="Arial"/>
                <w:color w:val="7F7F7F" w:themeColor="text1" w:themeTint="80"/>
                <w:sz w:val="16"/>
                <w:szCs w:val="16"/>
              </w:rPr>
              <w:t>). W</w:t>
            </w:r>
            <w:r w:rsidR="00274FC7" w:rsidRPr="00156D59">
              <w:rPr>
                <w:rFonts w:ascii="Lato" w:hAnsi="Lato" w:cs="Arial"/>
                <w:color w:val="7F7F7F" w:themeColor="text1" w:themeTint="80"/>
                <w:sz w:val="16"/>
                <w:szCs w:val="16"/>
              </w:rPr>
              <w:t xml:space="preserve"> przypadku projektu </w:t>
            </w:r>
            <w:r w:rsidR="00274FC7">
              <w:rPr>
                <w:rFonts w:ascii="Lato" w:hAnsi="Lato" w:cs="Arial"/>
                <w:color w:val="7F7F7F" w:themeColor="text1" w:themeTint="80"/>
                <w:sz w:val="16"/>
                <w:szCs w:val="16"/>
              </w:rPr>
              <w:t xml:space="preserve">realizowanego w </w:t>
            </w:r>
            <w:r w:rsidR="00714FCF">
              <w:rPr>
                <w:rFonts w:ascii="Lato" w:hAnsi="Lato" w:cs="Arial"/>
                <w:color w:val="7F7F7F" w:themeColor="text1" w:themeTint="80"/>
                <w:sz w:val="16"/>
                <w:szCs w:val="16"/>
              </w:rPr>
              <w:t>sposób niekonkurencyjny</w:t>
            </w:r>
            <w:r w:rsidR="00274FC7">
              <w:rPr>
                <w:rFonts w:ascii="Lato" w:hAnsi="Lato" w:cs="Arial"/>
                <w:color w:val="7F7F7F" w:themeColor="text1" w:themeTint="80"/>
                <w:sz w:val="16"/>
                <w:szCs w:val="16"/>
              </w:rPr>
              <w:t xml:space="preserve"> suma kwalifikowalnych środków publicznych i prywatnych oraz</w:t>
            </w:r>
            <w:r w:rsidR="00494F82">
              <w:rPr>
                <w:rFonts w:ascii="Lato" w:hAnsi="Lato" w:cs="Arial"/>
                <w:color w:val="7F7F7F" w:themeColor="text1" w:themeTint="80"/>
                <w:sz w:val="16"/>
                <w:szCs w:val="16"/>
              </w:rPr>
              <w:t xml:space="preserve"> środków</w:t>
            </w:r>
            <w:r w:rsidR="00A06050">
              <w:rPr>
                <w:rFonts w:ascii="Lato" w:hAnsi="Lato" w:cs="Arial"/>
                <w:color w:val="7F7F7F" w:themeColor="text1" w:themeTint="80"/>
                <w:sz w:val="16"/>
                <w:szCs w:val="16"/>
              </w:rPr>
              <w:t xml:space="preserve"> niekwalifikowal</w:t>
            </w:r>
            <w:r w:rsidR="00274FC7">
              <w:rPr>
                <w:rFonts w:ascii="Lato" w:hAnsi="Lato" w:cs="Arial"/>
                <w:color w:val="7F7F7F" w:themeColor="text1" w:themeTint="80"/>
                <w:sz w:val="16"/>
                <w:szCs w:val="16"/>
              </w:rPr>
              <w:t>nych</w:t>
            </w:r>
            <w:r w:rsidR="007155E9" w:rsidRPr="000A251A">
              <w:rPr>
                <w:rFonts w:ascii="Lato" w:hAnsi="Lato" w:cs="Arial"/>
                <w:color w:val="7F7F7F" w:themeColor="text1" w:themeTint="80"/>
                <w:sz w:val="16"/>
                <w:szCs w:val="16"/>
              </w:rPr>
              <w:t>.</w:t>
            </w:r>
          </w:p>
          <w:p w14:paraId="76DB655A" w14:textId="773D9000" w:rsidR="003207BB" w:rsidRPr="00F86F4B" w:rsidRDefault="003207BB" w:rsidP="000A251A">
            <w:pPr>
              <w:pStyle w:val="Nagwek3"/>
              <w:spacing w:before="100" w:after="100" w:line="240" w:lineRule="auto"/>
              <w:contextualSpacing/>
              <w:jc w:val="center"/>
              <w:rPr>
                <w:rFonts w:ascii="Lato" w:hAnsi="Lato" w:cs="Arial"/>
                <w:b/>
                <w:bCs/>
                <w:color w:val="auto"/>
                <w:sz w:val="24"/>
              </w:rPr>
            </w:pPr>
          </w:p>
        </w:tc>
        <w:tc>
          <w:tcPr>
            <w:tcW w:w="2048" w:type="dxa"/>
            <w:vMerge/>
            <w:tcBorders>
              <w:bottom w:val="single" w:sz="4" w:space="0" w:color="000000"/>
            </w:tcBorders>
            <w:vAlign w:val="center"/>
          </w:tcPr>
          <w:p w14:paraId="59CC2295" w14:textId="77777777" w:rsidR="003207BB" w:rsidRPr="00F86F4B" w:rsidRDefault="003207BB" w:rsidP="004F17D1">
            <w:pPr>
              <w:pStyle w:val="Nagwek3"/>
              <w:rPr>
                <w:rFonts w:ascii="Lato" w:hAnsi="Lato" w:cs="Arial"/>
                <w:b/>
                <w:bCs/>
                <w:color w:val="auto"/>
                <w:sz w:val="24"/>
              </w:rPr>
            </w:pPr>
          </w:p>
        </w:tc>
      </w:tr>
      <w:tr w:rsidR="008D1EBF" w:rsidRPr="00F86F4B" w14:paraId="0C85E56A" w14:textId="77777777" w:rsidTr="000D1762">
        <w:trPr>
          <w:trHeight w:val="664"/>
        </w:trPr>
        <w:tc>
          <w:tcPr>
            <w:tcW w:w="670" w:type="dxa"/>
            <w:tcBorders>
              <w:bottom w:val="single" w:sz="4" w:space="0" w:color="auto"/>
            </w:tcBorders>
            <w:vAlign w:val="center"/>
          </w:tcPr>
          <w:p w14:paraId="6E28B397" w14:textId="1BBB5914" w:rsidR="008D1EBF" w:rsidRPr="00E3207C" w:rsidRDefault="008D615D" w:rsidP="00E3207C">
            <w:pPr>
              <w:pStyle w:val="Nagwek3"/>
              <w:jc w:val="right"/>
              <w:rPr>
                <w:rFonts w:asciiTheme="minorHAnsi" w:hAnsiTheme="minorHAnsi" w:cstheme="minorHAnsi"/>
                <w:color w:val="auto"/>
                <w:szCs w:val="22"/>
              </w:rPr>
            </w:pPr>
            <w:r>
              <w:rPr>
                <w:rFonts w:asciiTheme="minorHAnsi" w:hAnsiTheme="minorHAnsi" w:cstheme="minorHAnsi"/>
                <w:color w:val="auto"/>
                <w:szCs w:val="22"/>
              </w:rPr>
              <w:t>1</w:t>
            </w:r>
            <w:r w:rsidR="00E3207C">
              <w:rPr>
                <w:rFonts w:asciiTheme="minorHAnsi" w:hAnsiTheme="minorHAnsi" w:cstheme="minorHAnsi"/>
                <w:color w:val="auto"/>
                <w:szCs w:val="22"/>
              </w:rPr>
              <w:t>.</w:t>
            </w:r>
          </w:p>
        </w:tc>
        <w:tc>
          <w:tcPr>
            <w:tcW w:w="2302" w:type="dxa"/>
            <w:tcBorders>
              <w:bottom w:val="single" w:sz="4" w:space="0" w:color="auto"/>
            </w:tcBorders>
            <w:shd w:val="clear" w:color="auto" w:fill="auto"/>
            <w:vAlign w:val="center"/>
          </w:tcPr>
          <w:p w14:paraId="2A7E94BA" w14:textId="19989B59" w:rsidR="008D1EBF" w:rsidRPr="00E3207C" w:rsidRDefault="008D1EBF" w:rsidP="008D1EBF">
            <w:pPr>
              <w:pStyle w:val="Nagwek3"/>
              <w:jc w:val="center"/>
              <w:rPr>
                <w:rFonts w:asciiTheme="minorHAnsi" w:hAnsiTheme="minorHAnsi" w:cstheme="minorHAnsi"/>
                <w:color w:val="auto"/>
                <w:szCs w:val="22"/>
              </w:rPr>
            </w:pPr>
            <w:r w:rsidRPr="00E3207C">
              <w:rPr>
                <w:rFonts w:asciiTheme="minorHAnsi" w:hAnsiTheme="minorHAnsi" w:cstheme="minorHAnsi"/>
                <w:color w:val="auto"/>
                <w:szCs w:val="22"/>
              </w:rPr>
              <w:t>CS 4 (k)</w:t>
            </w:r>
          </w:p>
        </w:tc>
        <w:tc>
          <w:tcPr>
            <w:tcW w:w="1604" w:type="dxa"/>
            <w:tcBorders>
              <w:bottom w:val="single" w:sz="4" w:space="0" w:color="auto"/>
            </w:tcBorders>
            <w:shd w:val="clear" w:color="auto" w:fill="auto"/>
            <w:vAlign w:val="center"/>
          </w:tcPr>
          <w:p w14:paraId="551C7A90" w14:textId="3C305B9B" w:rsidR="008D1EBF" w:rsidRPr="00E3207C" w:rsidRDefault="008D1EBF" w:rsidP="008D1EBF">
            <w:pPr>
              <w:pStyle w:val="Nagwek3"/>
              <w:jc w:val="center"/>
              <w:rPr>
                <w:rFonts w:asciiTheme="minorHAnsi" w:hAnsiTheme="minorHAnsi" w:cstheme="minorHAnsi"/>
                <w:color w:val="auto"/>
                <w:szCs w:val="22"/>
              </w:rPr>
            </w:pPr>
            <w:r w:rsidRPr="00E3207C">
              <w:rPr>
                <w:rFonts w:asciiTheme="minorHAnsi" w:hAnsiTheme="minorHAnsi" w:cstheme="minorHAnsi"/>
                <w:color w:val="auto"/>
                <w:szCs w:val="22"/>
              </w:rPr>
              <w:t>FEM.8.K.</w:t>
            </w:r>
            <w:r w:rsidR="00EA504A">
              <w:rPr>
                <w:rFonts w:asciiTheme="minorHAnsi" w:hAnsiTheme="minorHAnsi" w:cstheme="minorHAnsi"/>
                <w:color w:val="auto"/>
                <w:szCs w:val="22"/>
              </w:rPr>
              <w:t>4</w:t>
            </w:r>
          </w:p>
        </w:tc>
        <w:tc>
          <w:tcPr>
            <w:tcW w:w="3216" w:type="dxa"/>
            <w:tcBorders>
              <w:bottom w:val="single" w:sz="4" w:space="0" w:color="auto"/>
            </w:tcBorders>
            <w:shd w:val="clear" w:color="auto" w:fill="auto"/>
            <w:vAlign w:val="center"/>
          </w:tcPr>
          <w:p w14:paraId="4096BBBB" w14:textId="33E13E22" w:rsidR="008D1EBF" w:rsidRPr="007C226C" w:rsidRDefault="008D1EBF" w:rsidP="008D1EBF">
            <w:pPr>
              <w:spacing w:after="0" w:line="240" w:lineRule="auto"/>
              <w:rPr>
                <w:rFonts w:asciiTheme="majorHAnsi" w:hAnsiTheme="majorHAnsi" w:cstheme="majorHAnsi"/>
                <w:sz w:val="20"/>
                <w:szCs w:val="20"/>
              </w:rPr>
            </w:pPr>
            <w:r w:rsidRPr="007C226C">
              <w:rPr>
                <w:rFonts w:asciiTheme="majorHAnsi" w:hAnsiTheme="majorHAnsi" w:cstheme="majorHAnsi"/>
                <w:sz w:val="20"/>
                <w:szCs w:val="20"/>
              </w:rPr>
              <w:t xml:space="preserve">RPZ w zakresie </w:t>
            </w:r>
            <w:r w:rsidR="000D1762" w:rsidRPr="007C226C">
              <w:rPr>
                <w:rFonts w:asciiTheme="majorHAnsi" w:hAnsiTheme="majorHAnsi" w:cstheme="majorHAnsi"/>
                <w:sz w:val="20"/>
                <w:szCs w:val="20"/>
              </w:rPr>
              <w:t>rozszerzenia dostępności nowoczesnych instrumentalnych metod diagnostyki i rehabilitacji dzieci z mózgowym porażeniem dziecięcym na terenie województwa mazowieckiego</w:t>
            </w:r>
          </w:p>
        </w:tc>
        <w:tc>
          <w:tcPr>
            <w:tcW w:w="1559" w:type="dxa"/>
            <w:tcBorders>
              <w:bottom w:val="single" w:sz="4" w:space="0" w:color="auto"/>
            </w:tcBorders>
            <w:shd w:val="clear" w:color="auto" w:fill="auto"/>
            <w:vAlign w:val="center"/>
          </w:tcPr>
          <w:p w14:paraId="6416369B" w14:textId="77777777" w:rsidR="000D1762" w:rsidRPr="007C226C" w:rsidRDefault="000D1762" w:rsidP="000D1762">
            <w:pPr>
              <w:spacing w:after="0" w:line="240" w:lineRule="auto"/>
              <w:jc w:val="center"/>
              <w:rPr>
                <w:rFonts w:asciiTheme="majorHAnsi" w:hAnsiTheme="majorHAnsi" w:cstheme="majorHAnsi"/>
                <w:color w:val="000000"/>
                <w:sz w:val="20"/>
                <w:szCs w:val="20"/>
              </w:rPr>
            </w:pPr>
          </w:p>
          <w:p w14:paraId="12A4991B" w14:textId="1882A70E" w:rsidR="00526FFF" w:rsidRPr="007C226C" w:rsidRDefault="00526FFF" w:rsidP="000D1762">
            <w:pPr>
              <w:spacing w:after="0" w:line="240" w:lineRule="auto"/>
              <w:jc w:val="center"/>
              <w:rPr>
                <w:rFonts w:asciiTheme="majorHAnsi" w:eastAsia="Times New Roman" w:hAnsiTheme="majorHAnsi" w:cstheme="majorHAnsi"/>
                <w:color w:val="000000"/>
                <w:sz w:val="20"/>
                <w:szCs w:val="20"/>
                <w:lang w:eastAsia="pl-PL"/>
              </w:rPr>
            </w:pPr>
            <w:r w:rsidRPr="007C226C">
              <w:rPr>
                <w:rFonts w:asciiTheme="majorHAnsi" w:hAnsiTheme="majorHAnsi" w:cstheme="majorHAnsi"/>
                <w:color w:val="000000"/>
                <w:sz w:val="20"/>
                <w:szCs w:val="20"/>
              </w:rPr>
              <w:t>28 603</w:t>
            </w:r>
            <w:r w:rsidR="00286AB3" w:rsidRPr="007C226C">
              <w:rPr>
                <w:rFonts w:asciiTheme="majorHAnsi" w:hAnsiTheme="majorHAnsi" w:cstheme="majorHAnsi"/>
                <w:color w:val="000000"/>
                <w:sz w:val="20"/>
                <w:szCs w:val="20"/>
              </w:rPr>
              <w:t> </w:t>
            </w:r>
            <w:r w:rsidRPr="007C226C">
              <w:rPr>
                <w:rFonts w:asciiTheme="majorHAnsi" w:hAnsiTheme="majorHAnsi" w:cstheme="majorHAnsi"/>
                <w:color w:val="000000"/>
                <w:sz w:val="20"/>
                <w:szCs w:val="20"/>
              </w:rPr>
              <w:t>941</w:t>
            </w:r>
          </w:p>
          <w:p w14:paraId="71ACD178" w14:textId="233EF72D" w:rsidR="008D1EBF" w:rsidRPr="007C226C" w:rsidRDefault="008D1EBF" w:rsidP="000D1762">
            <w:pPr>
              <w:pStyle w:val="Nagwek3"/>
              <w:jc w:val="center"/>
              <w:rPr>
                <w:rFonts w:cstheme="majorHAnsi"/>
                <w:color w:val="auto"/>
                <w:sz w:val="20"/>
                <w:szCs w:val="20"/>
              </w:rPr>
            </w:pPr>
          </w:p>
        </w:tc>
        <w:tc>
          <w:tcPr>
            <w:tcW w:w="1276" w:type="dxa"/>
            <w:tcBorders>
              <w:bottom w:val="single" w:sz="4" w:space="0" w:color="auto"/>
            </w:tcBorders>
            <w:shd w:val="clear" w:color="auto" w:fill="auto"/>
            <w:vAlign w:val="center"/>
          </w:tcPr>
          <w:p w14:paraId="0DECCEF3" w14:textId="05CD73DF" w:rsidR="008D1EBF" w:rsidRPr="007C226C" w:rsidRDefault="001E78AA" w:rsidP="000D1762">
            <w:pPr>
              <w:spacing w:after="0" w:line="240" w:lineRule="auto"/>
              <w:jc w:val="center"/>
              <w:rPr>
                <w:rFonts w:asciiTheme="majorHAnsi" w:hAnsiTheme="majorHAnsi" w:cstheme="majorHAnsi"/>
                <w:sz w:val="20"/>
                <w:szCs w:val="20"/>
              </w:rPr>
            </w:pPr>
            <w:r w:rsidRPr="007C226C">
              <w:rPr>
                <w:rFonts w:asciiTheme="majorHAnsi" w:hAnsiTheme="majorHAnsi" w:cstheme="majorHAnsi"/>
                <w:color w:val="000000"/>
                <w:sz w:val="20"/>
                <w:szCs w:val="20"/>
              </w:rPr>
              <w:t>21 327 500</w:t>
            </w:r>
          </w:p>
        </w:tc>
        <w:tc>
          <w:tcPr>
            <w:tcW w:w="1559" w:type="dxa"/>
            <w:tcBorders>
              <w:bottom w:val="single" w:sz="4" w:space="0" w:color="auto"/>
            </w:tcBorders>
            <w:shd w:val="clear" w:color="auto" w:fill="auto"/>
            <w:vAlign w:val="center"/>
          </w:tcPr>
          <w:p w14:paraId="50CBF88C" w14:textId="338DC71D" w:rsidR="008D1EBF" w:rsidRPr="007C226C" w:rsidRDefault="006F1944" w:rsidP="000D1762">
            <w:pPr>
              <w:spacing w:after="0" w:line="240" w:lineRule="auto"/>
              <w:jc w:val="center"/>
              <w:rPr>
                <w:rFonts w:asciiTheme="majorHAnsi" w:hAnsiTheme="majorHAnsi" w:cstheme="majorHAnsi"/>
                <w:sz w:val="20"/>
                <w:szCs w:val="20"/>
              </w:rPr>
            </w:pPr>
            <w:r w:rsidRPr="007C226C">
              <w:rPr>
                <w:rFonts w:asciiTheme="majorHAnsi" w:hAnsiTheme="majorHAnsi" w:cstheme="majorHAnsi"/>
                <w:color w:val="000000"/>
                <w:sz w:val="20"/>
                <w:szCs w:val="20"/>
              </w:rPr>
              <w:t>7 276</w:t>
            </w:r>
            <w:r w:rsidR="00334374" w:rsidRPr="007C226C">
              <w:rPr>
                <w:rFonts w:asciiTheme="majorHAnsi" w:hAnsiTheme="majorHAnsi" w:cstheme="majorHAnsi"/>
                <w:color w:val="000000"/>
                <w:sz w:val="20"/>
                <w:szCs w:val="20"/>
              </w:rPr>
              <w:t> </w:t>
            </w:r>
            <w:r w:rsidRPr="007C226C">
              <w:rPr>
                <w:rFonts w:asciiTheme="majorHAnsi" w:hAnsiTheme="majorHAnsi" w:cstheme="majorHAnsi"/>
                <w:color w:val="000000"/>
                <w:sz w:val="20"/>
                <w:szCs w:val="20"/>
              </w:rPr>
              <w:t>441</w:t>
            </w:r>
          </w:p>
        </w:tc>
        <w:tc>
          <w:tcPr>
            <w:tcW w:w="2048" w:type="dxa"/>
            <w:tcBorders>
              <w:bottom w:val="single" w:sz="4" w:space="0" w:color="auto"/>
            </w:tcBorders>
            <w:shd w:val="clear" w:color="auto" w:fill="auto"/>
            <w:vAlign w:val="center"/>
          </w:tcPr>
          <w:p w14:paraId="6AB795C6" w14:textId="77777777" w:rsidR="00334374" w:rsidRPr="007C226C" w:rsidRDefault="00334374" w:rsidP="000D1762">
            <w:pPr>
              <w:jc w:val="center"/>
              <w:rPr>
                <w:rFonts w:asciiTheme="majorHAnsi" w:hAnsiTheme="majorHAnsi" w:cstheme="majorHAnsi"/>
                <w:sz w:val="20"/>
                <w:szCs w:val="20"/>
              </w:rPr>
            </w:pPr>
          </w:p>
          <w:p w14:paraId="3C0AFC82" w14:textId="5FDADF5B" w:rsidR="008D1EBF" w:rsidRPr="007C226C" w:rsidRDefault="008D1EBF" w:rsidP="00334374">
            <w:pPr>
              <w:jc w:val="center"/>
              <w:rPr>
                <w:rFonts w:asciiTheme="majorHAnsi" w:hAnsiTheme="majorHAnsi" w:cstheme="majorHAnsi"/>
                <w:sz w:val="20"/>
                <w:szCs w:val="20"/>
              </w:rPr>
            </w:pPr>
            <w:r w:rsidRPr="007C226C">
              <w:rPr>
                <w:rFonts w:asciiTheme="majorHAnsi" w:hAnsiTheme="majorHAnsi" w:cstheme="majorHAnsi"/>
                <w:sz w:val="20"/>
                <w:szCs w:val="20"/>
              </w:rPr>
              <w:t>202</w:t>
            </w:r>
            <w:r w:rsidR="00EA504A" w:rsidRPr="007C226C">
              <w:rPr>
                <w:rFonts w:asciiTheme="majorHAnsi" w:hAnsiTheme="majorHAnsi" w:cstheme="majorHAnsi"/>
                <w:sz w:val="20"/>
                <w:szCs w:val="20"/>
              </w:rPr>
              <w:t>5</w:t>
            </w:r>
            <w:r w:rsidRPr="007C226C">
              <w:rPr>
                <w:rFonts w:asciiTheme="majorHAnsi" w:hAnsiTheme="majorHAnsi" w:cstheme="majorHAnsi"/>
                <w:sz w:val="20"/>
                <w:szCs w:val="20"/>
              </w:rPr>
              <w:t>.II</w:t>
            </w:r>
            <w:r w:rsidR="00F300C6" w:rsidRPr="007C226C">
              <w:rPr>
                <w:rFonts w:asciiTheme="majorHAnsi" w:hAnsiTheme="majorHAnsi" w:cstheme="majorHAnsi"/>
                <w:sz w:val="20"/>
                <w:szCs w:val="20"/>
              </w:rPr>
              <w:t>I</w:t>
            </w:r>
          </w:p>
        </w:tc>
      </w:tr>
      <w:tr w:rsidR="007C226C" w:rsidRPr="00F86F4B" w14:paraId="5B42953E" w14:textId="77777777" w:rsidTr="000D1762">
        <w:trPr>
          <w:trHeight w:val="664"/>
        </w:trPr>
        <w:tc>
          <w:tcPr>
            <w:tcW w:w="670" w:type="dxa"/>
            <w:tcBorders>
              <w:bottom w:val="single" w:sz="4" w:space="0" w:color="auto"/>
            </w:tcBorders>
            <w:vAlign w:val="center"/>
          </w:tcPr>
          <w:p w14:paraId="25E9310F" w14:textId="514B5EEF" w:rsidR="007C226C" w:rsidRDefault="007C226C" w:rsidP="007C226C">
            <w:pPr>
              <w:pStyle w:val="Nagwek3"/>
              <w:jc w:val="right"/>
              <w:rPr>
                <w:rFonts w:asciiTheme="minorHAnsi" w:hAnsiTheme="minorHAnsi" w:cstheme="minorHAnsi"/>
                <w:color w:val="auto"/>
                <w:szCs w:val="22"/>
              </w:rPr>
            </w:pPr>
            <w:r>
              <w:rPr>
                <w:rFonts w:asciiTheme="minorHAnsi" w:hAnsiTheme="minorHAnsi" w:cstheme="minorHAnsi"/>
                <w:color w:val="auto"/>
                <w:szCs w:val="22"/>
              </w:rPr>
              <w:t>2.</w:t>
            </w:r>
          </w:p>
        </w:tc>
        <w:tc>
          <w:tcPr>
            <w:tcW w:w="2302" w:type="dxa"/>
            <w:tcBorders>
              <w:bottom w:val="single" w:sz="4" w:space="0" w:color="auto"/>
            </w:tcBorders>
            <w:shd w:val="clear" w:color="auto" w:fill="auto"/>
            <w:vAlign w:val="center"/>
          </w:tcPr>
          <w:p w14:paraId="7E0BD92C" w14:textId="5444AB53" w:rsidR="007C226C" w:rsidRPr="00E3207C" w:rsidRDefault="007C226C" w:rsidP="007C226C">
            <w:pPr>
              <w:pStyle w:val="Nagwek3"/>
              <w:jc w:val="center"/>
              <w:rPr>
                <w:rFonts w:asciiTheme="minorHAnsi" w:hAnsiTheme="minorHAnsi" w:cstheme="minorHAnsi"/>
                <w:color w:val="auto"/>
                <w:szCs w:val="22"/>
              </w:rPr>
            </w:pPr>
            <w:r>
              <w:rPr>
                <w:rFonts w:ascii="Lato" w:hAnsi="Lato" w:cs="Arial"/>
                <w:color w:val="auto"/>
                <w:sz w:val="20"/>
                <w:szCs w:val="20"/>
              </w:rPr>
              <w:t xml:space="preserve">CS </w:t>
            </w:r>
            <w:r w:rsidRPr="009A4D2F">
              <w:rPr>
                <w:rFonts w:ascii="Lato" w:hAnsi="Lato" w:cs="Arial"/>
                <w:color w:val="auto"/>
                <w:sz w:val="20"/>
                <w:szCs w:val="20"/>
              </w:rPr>
              <w:t>4</w:t>
            </w:r>
            <w:r>
              <w:rPr>
                <w:rFonts w:ascii="Lato" w:hAnsi="Lato" w:cs="Arial"/>
                <w:color w:val="auto"/>
                <w:sz w:val="20"/>
                <w:szCs w:val="20"/>
              </w:rPr>
              <w:t xml:space="preserve"> (</w:t>
            </w:r>
            <w:r w:rsidRPr="009A4D2F">
              <w:rPr>
                <w:rFonts w:ascii="Lato" w:hAnsi="Lato" w:cs="Arial"/>
                <w:color w:val="auto"/>
                <w:sz w:val="20"/>
                <w:szCs w:val="20"/>
              </w:rPr>
              <w:t>d</w:t>
            </w:r>
            <w:r>
              <w:rPr>
                <w:rFonts w:ascii="Lato" w:hAnsi="Lato" w:cs="Arial"/>
                <w:color w:val="auto"/>
                <w:sz w:val="20"/>
                <w:szCs w:val="20"/>
              </w:rPr>
              <w:t>)</w:t>
            </w:r>
          </w:p>
        </w:tc>
        <w:tc>
          <w:tcPr>
            <w:tcW w:w="1604" w:type="dxa"/>
            <w:tcBorders>
              <w:bottom w:val="single" w:sz="4" w:space="0" w:color="auto"/>
            </w:tcBorders>
            <w:shd w:val="clear" w:color="auto" w:fill="auto"/>
            <w:vAlign w:val="center"/>
          </w:tcPr>
          <w:p w14:paraId="27976D30" w14:textId="73EF1122" w:rsidR="007C226C" w:rsidRPr="00E3207C" w:rsidRDefault="007C226C" w:rsidP="007C226C">
            <w:pPr>
              <w:pStyle w:val="Nagwek3"/>
              <w:jc w:val="center"/>
              <w:rPr>
                <w:rFonts w:asciiTheme="minorHAnsi" w:hAnsiTheme="minorHAnsi" w:cstheme="minorHAnsi"/>
                <w:color w:val="auto"/>
                <w:szCs w:val="22"/>
              </w:rPr>
            </w:pPr>
            <w:r w:rsidRPr="009A4D2F">
              <w:rPr>
                <w:rFonts w:ascii="Lato" w:hAnsi="Lato" w:cs="Arial"/>
                <w:color w:val="auto"/>
                <w:sz w:val="20"/>
                <w:szCs w:val="20"/>
              </w:rPr>
              <w:t>FEM.6.K.2</w:t>
            </w:r>
          </w:p>
        </w:tc>
        <w:tc>
          <w:tcPr>
            <w:tcW w:w="3216" w:type="dxa"/>
            <w:tcBorders>
              <w:bottom w:val="single" w:sz="4" w:space="0" w:color="auto"/>
            </w:tcBorders>
            <w:shd w:val="clear" w:color="auto" w:fill="auto"/>
            <w:vAlign w:val="center"/>
          </w:tcPr>
          <w:p w14:paraId="77449C2E" w14:textId="357138AB" w:rsidR="007C226C" w:rsidRPr="007C226C" w:rsidRDefault="007C226C" w:rsidP="007C226C">
            <w:pPr>
              <w:spacing w:after="0" w:line="240" w:lineRule="auto"/>
              <w:rPr>
                <w:rFonts w:asciiTheme="majorHAnsi" w:hAnsiTheme="majorHAnsi" w:cstheme="majorHAnsi"/>
                <w:sz w:val="20"/>
                <w:szCs w:val="20"/>
              </w:rPr>
            </w:pPr>
            <w:r w:rsidRPr="007C226C">
              <w:rPr>
                <w:rFonts w:asciiTheme="majorHAnsi" w:hAnsiTheme="majorHAnsi" w:cstheme="majorHAnsi"/>
                <w:sz w:val="20"/>
                <w:szCs w:val="20"/>
              </w:rPr>
              <w:t xml:space="preserve">Rehabilitacja dla osób pracujących </w:t>
            </w:r>
            <w:r w:rsidRPr="007C226C">
              <w:rPr>
                <w:rFonts w:asciiTheme="majorHAnsi" w:eastAsiaTheme="minorEastAsia" w:hAnsiTheme="majorHAnsi" w:cstheme="majorHAnsi"/>
                <w:sz w:val="20"/>
                <w:szCs w:val="20"/>
                <w:lang w:eastAsia="ja-JP"/>
              </w:rPr>
              <w:t>i powracających do pracy</w:t>
            </w:r>
          </w:p>
        </w:tc>
        <w:tc>
          <w:tcPr>
            <w:tcW w:w="1559" w:type="dxa"/>
            <w:tcBorders>
              <w:bottom w:val="single" w:sz="4" w:space="0" w:color="auto"/>
            </w:tcBorders>
            <w:shd w:val="clear" w:color="auto" w:fill="auto"/>
            <w:vAlign w:val="center"/>
          </w:tcPr>
          <w:p w14:paraId="5397C093" w14:textId="77777777" w:rsidR="007C226C" w:rsidRPr="007C226C" w:rsidRDefault="007C226C" w:rsidP="007C226C">
            <w:pPr>
              <w:spacing w:after="0" w:line="240" w:lineRule="auto"/>
              <w:jc w:val="center"/>
              <w:rPr>
                <w:rFonts w:asciiTheme="majorHAnsi" w:hAnsiTheme="majorHAnsi" w:cstheme="majorHAnsi"/>
                <w:color w:val="000000"/>
                <w:sz w:val="20"/>
                <w:szCs w:val="20"/>
              </w:rPr>
            </w:pPr>
          </w:p>
          <w:p w14:paraId="7FC3BA0A" w14:textId="5281533F" w:rsidR="007C226C" w:rsidRPr="007C226C" w:rsidRDefault="007C226C" w:rsidP="007C226C">
            <w:pPr>
              <w:spacing w:after="0" w:line="240" w:lineRule="auto"/>
              <w:jc w:val="center"/>
              <w:rPr>
                <w:rFonts w:asciiTheme="majorHAnsi" w:eastAsia="Times New Roman" w:hAnsiTheme="majorHAnsi" w:cstheme="majorHAnsi"/>
                <w:color w:val="000000"/>
                <w:sz w:val="20"/>
                <w:szCs w:val="20"/>
                <w:lang w:eastAsia="pl-PL"/>
              </w:rPr>
            </w:pPr>
            <w:r w:rsidRPr="007C226C">
              <w:rPr>
                <w:rFonts w:asciiTheme="majorHAnsi" w:hAnsiTheme="majorHAnsi" w:cstheme="majorHAnsi"/>
                <w:color w:val="000000" w:themeColor="text1"/>
                <w:sz w:val="20"/>
                <w:szCs w:val="20"/>
              </w:rPr>
              <w:t>13 575 600</w:t>
            </w:r>
          </w:p>
          <w:p w14:paraId="1E28976F" w14:textId="77777777" w:rsidR="007C226C" w:rsidRPr="007C226C" w:rsidRDefault="007C226C" w:rsidP="007C226C">
            <w:pPr>
              <w:spacing w:after="0" w:line="240" w:lineRule="auto"/>
              <w:jc w:val="center"/>
              <w:rPr>
                <w:rFonts w:asciiTheme="majorHAnsi" w:hAnsiTheme="majorHAnsi" w:cstheme="majorHAnsi"/>
                <w:color w:val="000000"/>
                <w:sz w:val="20"/>
                <w:szCs w:val="20"/>
              </w:rPr>
            </w:pPr>
          </w:p>
        </w:tc>
        <w:tc>
          <w:tcPr>
            <w:tcW w:w="1276" w:type="dxa"/>
            <w:tcBorders>
              <w:bottom w:val="single" w:sz="4" w:space="0" w:color="auto"/>
            </w:tcBorders>
            <w:shd w:val="clear" w:color="auto" w:fill="auto"/>
            <w:vAlign w:val="center"/>
          </w:tcPr>
          <w:p w14:paraId="12C50E64" w14:textId="77777777" w:rsidR="007C226C" w:rsidRPr="007C226C" w:rsidRDefault="007C226C" w:rsidP="007C226C">
            <w:pPr>
              <w:spacing w:after="0" w:line="240" w:lineRule="auto"/>
              <w:rPr>
                <w:rFonts w:asciiTheme="majorHAnsi" w:hAnsiTheme="majorHAnsi" w:cstheme="majorHAnsi"/>
                <w:color w:val="000000"/>
                <w:sz w:val="20"/>
                <w:szCs w:val="20"/>
              </w:rPr>
            </w:pPr>
          </w:p>
          <w:p w14:paraId="2CC5D670" w14:textId="77777777" w:rsidR="007C226C" w:rsidRPr="007C226C" w:rsidRDefault="007C226C" w:rsidP="007C226C">
            <w:pPr>
              <w:spacing w:after="0" w:line="240" w:lineRule="auto"/>
              <w:rPr>
                <w:rFonts w:asciiTheme="majorHAnsi" w:eastAsia="Times New Roman" w:hAnsiTheme="majorHAnsi" w:cstheme="majorHAnsi"/>
                <w:color w:val="000000"/>
                <w:sz w:val="20"/>
                <w:szCs w:val="20"/>
                <w:lang w:eastAsia="pl-PL"/>
              </w:rPr>
            </w:pPr>
            <w:r w:rsidRPr="007C226C">
              <w:rPr>
                <w:rFonts w:asciiTheme="majorHAnsi" w:hAnsiTheme="majorHAnsi" w:cstheme="majorHAnsi"/>
                <w:color w:val="000000"/>
                <w:sz w:val="20"/>
                <w:szCs w:val="20"/>
              </w:rPr>
              <w:t xml:space="preserve">8 547 600 </w:t>
            </w:r>
          </w:p>
          <w:p w14:paraId="16464795" w14:textId="77777777" w:rsidR="007C226C" w:rsidRPr="007C226C" w:rsidRDefault="007C226C" w:rsidP="007C226C">
            <w:pPr>
              <w:spacing w:after="0" w:line="240" w:lineRule="auto"/>
              <w:jc w:val="center"/>
              <w:rPr>
                <w:rFonts w:asciiTheme="majorHAnsi" w:hAnsiTheme="majorHAnsi" w:cstheme="majorHAnsi"/>
                <w:color w:val="000000"/>
                <w:sz w:val="20"/>
                <w:szCs w:val="20"/>
              </w:rPr>
            </w:pPr>
          </w:p>
        </w:tc>
        <w:tc>
          <w:tcPr>
            <w:tcW w:w="1559" w:type="dxa"/>
            <w:tcBorders>
              <w:bottom w:val="single" w:sz="4" w:space="0" w:color="auto"/>
            </w:tcBorders>
            <w:shd w:val="clear" w:color="auto" w:fill="auto"/>
            <w:vAlign w:val="center"/>
          </w:tcPr>
          <w:p w14:paraId="3CC064CC" w14:textId="77777777" w:rsidR="007C226C" w:rsidRPr="007C226C" w:rsidRDefault="007C226C" w:rsidP="007C226C">
            <w:pPr>
              <w:spacing w:after="0" w:line="240" w:lineRule="auto"/>
              <w:jc w:val="center"/>
              <w:rPr>
                <w:rFonts w:asciiTheme="majorHAnsi" w:hAnsiTheme="majorHAnsi" w:cstheme="majorHAnsi"/>
                <w:color w:val="000000"/>
                <w:sz w:val="20"/>
                <w:szCs w:val="20"/>
              </w:rPr>
            </w:pPr>
          </w:p>
          <w:p w14:paraId="3BE7C558" w14:textId="77777777" w:rsidR="007C226C" w:rsidRPr="007C226C" w:rsidRDefault="007C226C" w:rsidP="007C226C">
            <w:pPr>
              <w:spacing w:after="0" w:line="240" w:lineRule="auto"/>
              <w:jc w:val="center"/>
              <w:rPr>
                <w:rFonts w:asciiTheme="majorHAnsi" w:eastAsia="Times New Roman" w:hAnsiTheme="majorHAnsi" w:cstheme="majorHAnsi"/>
                <w:color w:val="000000"/>
                <w:sz w:val="20"/>
                <w:szCs w:val="20"/>
                <w:lang w:eastAsia="pl-PL"/>
              </w:rPr>
            </w:pPr>
            <w:r w:rsidRPr="007C226C">
              <w:rPr>
                <w:rFonts w:asciiTheme="majorHAnsi" w:hAnsiTheme="majorHAnsi" w:cstheme="majorHAnsi"/>
                <w:color w:val="000000"/>
                <w:sz w:val="20"/>
                <w:szCs w:val="20"/>
              </w:rPr>
              <w:t xml:space="preserve">5 028 000 </w:t>
            </w:r>
          </w:p>
          <w:p w14:paraId="2134D2D5" w14:textId="77777777" w:rsidR="007C226C" w:rsidRPr="007C226C" w:rsidRDefault="007C226C" w:rsidP="007C226C">
            <w:pPr>
              <w:spacing w:after="0" w:line="240" w:lineRule="auto"/>
              <w:jc w:val="center"/>
              <w:rPr>
                <w:rFonts w:asciiTheme="majorHAnsi" w:hAnsiTheme="majorHAnsi" w:cstheme="majorHAnsi"/>
                <w:color w:val="000000"/>
                <w:sz w:val="20"/>
                <w:szCs w:val="20"/>
              </w:rPr>
            </w:pPr>
          </w:p>
        </w:tc>
        <w:tc>
          <w:tcPr>
            <w:tcW w:w="2048" w:type="dxa"/>
            <w:tcBorders>
              <w:bottom w:val="single" w:sz="4" w:space="0" w:color="auto"/>
            </w:tcBorders>
            <w:shd w:val="clear" w:color="auto" w:fill="auto"/>
            <w:vAlign w:val="center"/>
          </w:tcPr>
          <w:p w14:paraId="0288F599" w14:textId="458A95A3" w:rsidR="007C226C" w:rsidRPr="007C226C" w:rsidRDefault="007C226C" w:rsidP="007C226C">
            <w:pPr>
              <w:jc w:val="center"/>
              <w:rPr>
                <w:rFonts w:asciiTheme="majorHAnsi" w:hAnsiTheme="majorHAnsi" w:cstheme="majorHAnsi"/>
                <w:sz w:val="20"/>
                <w:szCs w:val="20"/>
              </w:rPr>
            </w:pPr>
            <w:r w:rsidRPr="007C226C">
              <w:rPr>
                <w:rFonts w:asciiTheme="majorHAnsi" w:hAnsiTheme="majorHAnsi" w:cstheme="majorHAnsi"/>
                <w:sz w:val="20"/>
                <w:szCs w:val="20"/>
              </w:rPr>
              <w:t>2025.III</w:t>
            </w:r>
          </w:p>
        </w:tc>
      </w:tr>
      <w:tr w:rsidR="006F1944" w:rsidRPr="00F86F4B" w14:paraId="468B308C" w14:textId="77777777" w:rsidTr="000D1762">
        <w:trPr>
          <w:trHeight w:val="664"/>
        </w:trPr>
        <w:tc>
          <w:tcPr>
            <w:tcW w:w="670" w:type="dxa"/>
            <w:tcBorders>
              <w:top w:val="single" w:sz="4" w:space="0" w:color="auto"/>
              <w:left w:val="nil"/>
              <w:bottom w:val="nil"/>
              <w:right w:val="nil"/>
            </w:tcBorders>
            <w:vAlign w:val="center"/>
          </w:tcPr>
          <w:p w14:paraId="0C515C38" w14:textId="77777777" w:rsidR="006F1944" w:rsidRDefault="006F1944" w:rsidP="00E3207C">
            <w:pPr>
              <w:pStyle w:val="Nagwek3"/>
              <w:jc w:val="right"/>
              <w:rPr>
                <w:rFonts w:asciiTheme="minorHAnsi" w:hAnsiTheme="minorHAnsi" w:cstheme="minorHAnsi"/>
                <w:color w:val="auto"/>
                <w:szCs w:val="22"/>
              </w:rPr>
            </w:pPr>
          </w:p>
        </w:tc>
        <w:tc>
          <w:tcPr>
            <w:tcW w:w="2302" w:type="dxa"/>
            <w:tcBorders>
              <w:top w:val="single" w:sz="4" w:space="0" w:color="auto"/>
              <w:left w:val="nil"/>
              <w:bottom w:val="nil"/>
              <w:right w:val="nil"/>
            </w:tcBorders>
            <w:shd w:val="clear" w:color="auto" w:fill="auto"/>
            <w:vAlign w:val="center"/>
          </w:tcPr>
          <w:p w14:paraId="284B93DB" w14:textId="6A3AF30D" w:rsidR="006F1944" w:rsidRPr="00E3207C" w:rsidRDefault="006F1944" w:rsidP="008D1EBF">
            <w:pPr>
              <w:pStyle w:val="Nagwek3"/>
              <w:jc w:val="center"/>
              <w:rPr>
                <w:rFonts w:asciiTheme="minorHAnsi" w:hAnsiTheme="minorHAnsi" w:cstheme="minorHAnsi"/>
                <w:color w:val="auto"/>
                <w:szCs w:val="22"/>
              </w:rPr>
            </w:pPr>
          </w:p>
        </w:tc>
        <w:tc>
          <w:tcPr>
            <w:tcW w:w="1604" w:type="dxa"/>
            <w:tcBorders>
              <w:top w:val="single" w:sz="4" w:space="0" w:color="auto"/>
              <w:left w:val="nil"/>
              <w:bottom w:val="nil"/>
              <w:right w:val="nil"/>
            </w:tcBorders>
            <w:shd w:val="clear" w:color="auto" w:fill="auto"/>
            <w:vAlign w:val="center"/>
          </w:tcPr>
          <w:p w14:paraId="76740548" w14:textId="77777777" w:rsidR="006F1944" w:rsidRPr="00E3207C" w:rsidRDefault="006F1944" w:rsidP="008D1EBF">
            <w:pPr>
              <w:pStyle w:val="Nagwek3"/>
              <w:jc w:val="center"/>
              <w:rPr>
                <w:rFonts w:asciiTheme="minorHAnsi" w:hAnsiTheme="minorHAnsi" w:cstheme="minorHAnsi"/>
                <w:color w:val="auto"/>
                <w:szCs w:val="22"/>
              </w:rPr>
            </w:pPr>
          </w:p>
        </w:tc>
        <w:tc>
          <w:tcPr>
            <w:tcW w:w="3216" w:type="dxa"/>
            <w:tcBorders>
              <w:top w:val="single" w:sz="4" w:space="0" w:color="auto"/>
              <w:left w:val="nil"/>
              <w:bottom w:val="nil"/>
              <w:right w:val="nil"/>
            </w:tcBorders>
            <w:shd w:val="clear" w:color="auto" w:fill="auto"/>
            <w:vAlign w:val="center"/>
          </w:tcPr>
          <w:p w14:paraId="5BFB9B5B" w14:textId="77777777" w:rsidR="006F1944" w:rsidRPr="00E3207C" w:rsidRDefault="006F1944" w:rsidP="008D1EBF">
            <w:pPr>
              <w:spacing w:after="0" w:line="240" w:lineRule="auto"/>
              <w:rPr>
                <w:rFonts w:asciiTheme="minorHAnsi" w:hAnsiTheme="minorHAnsi" w:cstheme="minorHAnsi"/>
              </w:rPr>
            </w:pPr>
          </w:p>
        </w:tc>
        <w:tc>
          <w:tcPr>
            <w:tcW w:w="1559" w:type="dxa"/>
            <w:tcBorders>
              <w:top w:val="single" w:sz="4" w:space="0" w:color="auto"/>
              <w:left w:val="nil"/>
              <w:bottom w:val="nil"/>
              <w:right w:val="nil"/>
            </w:tcBorders>
            <w:shd w:val="clear" w:color="auto" w:fill="auto"/>
            <w:vAlign w:val="center"/>
          </w:tcPr>
          <w:p w14:paraId="5E83EA2B" w14:textId="77777777" w:rsidR="006F1944" w:rsidRDefault="006F1944" w:rsidP="00526FFF">
            <w:pPr>
              <w:spacing w:after="0" w:line="240" w:lineRule="auto"/>
              <w:rPr>
                <w:rFonts w:cs="Calibri"/>
                <w:color w:val="000000"/>
              </w:rPr>
            </w:pPr>
          </w:p>
        </w:tc>
        <w:tc>
          <w:tcPr>
            <w:tcW w:w="1276" w:type="dxa"/>
            <w:tcBorders>
              <w:top w:val="single" w:sz="4" w:space="0" w:color="auto"/>
              <w:left w:val="nil"/>
              <w:bottom w:val="nil"/>
              <w:right w:val="nil"/>
            </w:tcBorders>
            <w:shd w:val="clear" w:color="auto" w:fill="auto"/>
            <w:vAlign w:val="center"/>
          </w:tcPr>
          <w:p w14:paraId="05BB53FC" w14:textId="77777777" w:rsidR="006F1944" w:rsidRDefault="006F1944" w:rsidP="001E78AA">
            <w:pPr>
              <w:spacing w:after="0" w:line="240" w:lineRule="auto"/>
              <w:rPr>
                <w:rFonts w:cs="Calibri"/>
                <w:color w:val="000000"/>
              </w:rPr>
            </w:pPr>
          </w:p>
        </w:tc>
        <w:tc>
          <w:tcPr>
            <w:tcW w:w="1559" w:type="dxa"/>
            <w:tcBorders>
              <w:top w:val="single" w:sz="4" w:space="0" w:color="auto"/>
              <w:left w:val="nil"/>
              <w:bottom w:val="nil"/>
              <w:right w:val="nil"/>
            </w:tcBorders>
            <w:shd w:val="clear" w:color="auto" w:fill="auto"/>
            <w:vAlign w:val="center"/>
          </w:tcPr>
          <w:p w14:paraId="7E918E49" w14:textId="77777777" w:rsidR="006F1944" w:rsidRDefault="006F1944" w:rsidP="006F1944">
            <w:pPr>
              <w:spacing w:after="0" w:line="240" w:lineRule="auto"/>
              <w:rPr>
                <w:rFonts w:cs="Calibri"/>
                <w:color w:val="000000"/>
              </w:rPr>
            </w:pPr>
          </w:p>
        </w:tc>
        <w:tc>
          <w:tcPr>
            <w:tcW w:w="2048" w:type="dxa"/>
            <w:tcBorders>
              <w:top w:val="single" w:sz="4" w:space="0" w:color="auto"/>
              <w:left w:val="nil"/>
              <w:bottom w:val="nil"/>
              <w:right w:val="nil"/>
            </w:tcBorders>
            <w:shd w:val="clear" w:color="auto" w:fill="auto"/>
            <w:vAlign w:val="center"/>
          </w:tcPr>
          <w:p w14:paraId="310C7903" w14:textId="77777777" w:rsidR="006F1944" w:rsidRPr="00E3207C" w:rsidRDefault="006F1944" w:rsidP="008D1EBF">
            <w:pPr>
              <w:jc w:val="center"/>
              <w:rPr>
                <w:rFonts w:asciiTheme="minorHAnsi" w:hAnsiTheme="minorHAnsi" w:cstheme="minorHAnsi"/>
              </w:rPr>
            </w:pPr>
          </w:p>
        </w:tc>
      </w:tr>
    </w:tbl>
    <w:p w14:paraId="2BE9912F" w14:textId="3517B597" w:rsidR="006D641C" w:rsidRPr="00711443" w:rsidRDefault="006D641C" w:rsidP="00711443">
      <w:pPr>
        <w:spacing w:before="30" w:after="30" w:line="240" w:lineRule="auto"/>
        <w:rPr>
          <w:rFonts w:ascii="Lato" w:hAnsi="Lato"/>
        </w:rPr>
        <w:sectPr w:rsidR="006D641C" w:rsidRPr="00711443" w:rsidSect="00A26CBB">
          <w:headerReference w:type="first" r:id="rId26"/>
          <w:pgSz w:w="16838" w:h="11906" w:orient="landscape" w:code="9"/>
          <w:pgMar w:top="1276" w:right="1701" w:bottom="1276" w:left="1304" w:header="720" w:footer="720" w:gutter="0"/>
          <w:cols w:space="720"/>
          <w:titlePg/>
          <w:docGrid w:linePitch="360"/>
        </w:sectPr>
      </w:pPr>
    </w:p>
    <w:tbl>
      <w:tblPr>
        <w:tblW w:w="9469" w:type="dxa"/>
        <w:tblInd w:w="-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170" w:type="dxa"/>
          <w:bottom w:w="170" w:type="dxa"/>
        </w:tblCellMar>
        <w:tblLook w:val="01E0" w:firstRow="1" w:lastRow="1" w:firstColumn="1" w:lastColumn="1" w:noHBand="0" w:noVBand="0"/>
      </w:tblPr>
      <w:tblGrid>
        <w:gridCol w:w="3615"/>
        <w:gridCol w:w="5854"/>
      </w:tblGrid>
      <w:tr w:rsidR="0037530D" w:rsidRPr="00D15298" w14:paraId="3D3F7CBC" w14:textId="77777777" w:rsidTr="7C137F81">
        <w:trPr>
          <w:trHeight w:val="783"/>
          <w:tblHeader/>
        </w:trPr>
        <w:tc>
          <w:tcPr>
            <w:tcW w:w="9469" w:type="dxa"/>
            <w:gridSpan w:val="2"/>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771E0420" w14:textId="77777777" w:rsidR="0037530D" w:rsidRPr="00D15298" w:rsidRDefault="0037530D" w:rsidP="00937650">
            <w:pPr>
              <w:pStyle w:val="Nagwek3"/>
              <w:spacing w:before="20" w:after="20" w:line="240" w:lineRule="auto"/>
              <w:contextualSpacing/>
              <w:rPr>
                <w:rFonts w:asciiTheme="minorHAnsi" w:hAnsiTheme="minorHAnsi" w:cstheme="minorHAnsi"/>
                <w:b/>
                <w:bCs/>
                <w:color w:val="auto"/>
                <w:sz w:val="20"/>
                <w:szCs w:val="20"/>
              </w:rPr>
            </w:pPr>
            <w:r w:rsidRPr="00D15298">
              <w:rPr>
                <w:rFonts w:asciiTheme="minorHAnsi" w:hAnsiTheme="minorHAnsi" w:cstheme="minorHAnsi"/>
                <w:b/>
                <w:bCs/>
                <w:color w:val="auto"/>
                <w:sz w:val="20"/>
                <w:szCs w:val="20"/>
              </w:rPr>
              <w:lastRenderedPageBreak/>
              <w:t>IV FISZKA NABORU PROWADZONEGO W SPOSÓB KONKURENCYJNY</w:t>
            </w:r>
          </w:p>
          <w:p w14:paraId="55912B85" w14:textId="77777777" w:rsidR="0037530D" w:rsidRPr="00D15298" w:rsidRDefault="0037530D" w:rsidP="00937650">
            <w:pPr>
              <w:spacing w:after="20" w:line="240" w:lineRule="auto"/>
              <w:contextualSpacing/>
              <w:rPr>
                <w:rFonts w:asciiTheme="minorHAnsi" w:hAnsiTheme="minorHAnsi" w:cstheme="minorHAnsi"/>
              </w:rPr>
            </w:pPr>
            <w:r w:rsidRPr="00D15298">
              <w:rPr>
                <w:rFonts w:asciiTheme="minorHAnsi" w:hAnsiTheme="minorHAnsi" w:cstheme="minorHAnsi"/>
                <w:color w:val="7F7F7F" w:themeColor="text1" w:themeTint="80"/>
                <w:sz w:val="16"/>
                <w:szCs w:val="16"/>
              </w:rPr>
              <w:t>część wypełniana jest oddzielnie dla każdego naboru prowadzonego w sposób konkurencyjny, ujętego w wykazie działań zawartym w części Informacje ogólne. W przypadku zgłaszania w Planie więcej niż jednego naboru, kolejną fiszkę należy przedstawić w oddzielnej części poprzez powielenie formularza fiszki.</w:t>
            </w:r>
          </w:p>
        </w:tc>
      </w:tr>
      <w:tr w:rsidR="0037530D" w:rsidRPr="00D15298" w14:paraId="518AE8A0" w14:textId="77777777" w:rsidTr="7C137F81">
        <w:trPr>
          <w:trHeight w:val="403"/>
          <w:tblHeader/>
        </w:trPr>
        <w:tc>
          <w:tcPr>
            <w:tcW w:w="3615"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47A115F5" w14:textId="77777777" w:rsidR="0037530D" w:rsidRPr="00D15298" w:rsidRDefault="0037530D" w:rsidP="00937650">
            <w:pPr>
              <w:pStyle w:val="Nagwek3"/>
              <w:spacing w:before="20" w:after="20" w:line="240" w:lineRule="auto"/>
              <w:contextualSpacing/>
              <w:jc w:val="both"/>
              <w:rPr>
                <w:rFonts w:asciiTheme="minorHAnsi" w:hAnsiTheme="minorHAnsi" w:cstheme="minorHAnsi"/>
                <w:b/>
                <w:bCs/>
                <w:color w:val="auto"/>
                <w:sz w:val="20"/>
                <w:szCs w:val="20"/>
              </w:rPr>
            </w:pPr>
            <w:r w:rsidRPr="00D15298">
              <w:rPr>
                <w:rFonts w:asciiTheme="minorHAnsi" w:hAnsiTheme="minorHAnsi" w:cstheme="minorHAnsi"/>
                <w:b/>
                <w:bCs/>
                <w:color w:val="auto"/>
                <w:sz w:val="20"/>
                <w:szCs w:val="20"/>
              </w:rPr>
              <w:t>IV.1 NUMER NABORU W PD</w:t>
            </w:r>
          </w:p>
          <w:p w14:paraId="09D433CB" w14:textId="77777777" w:rsidR="0037530D" w:rsidRPr="00D15298" w:rsidRDefault="0037530D" w:rsidP="00937650">
            <w:pPr>
              <w:spacing w:before="20" w:after="20" w:line="240" w:lineRule="auto"/>
              <w:contextualSpacing/>
              <w:rPr>
                <w:rFonts w:asciiTheme="minorHAnsi" w:hAnsiTheme="minorHAnsi" w:cstheme="minorHAnsi"/>
                <w:sz w:val="16"/>
                <w:szCs w:val="16"/>
              </w:rPr>
            </w:pPr>
            <w:r w:rsidRPr="00D15298">
              <w:rPr>
                <w:rFonts w:asciiTheme="minorHAnsi" w:hAnsiTheme="minorHAnsi" w:cstheme="minorHAnsi"/>
                <w:color w:val="7F7F7F" w:themeColor="text1" w:themeTint="80"/>
                <w:sz w:val="16"/>
                <w:szCs w:val="16"/>
              </w:rPr>
              <w:t>skrócona nazwa programu - skrót nazwy województwa . numer priorytetu . litera „K”. kolejny numer projektu Przykład: WD.1.K.1.</w:t>
            </w:r>
          </w:p>
        </w:tc>
        <w:tc>
          <w:tcPr>
            <w:tcW w:w="5854" w:type="dxa"/>
            <w:tcBorders>
              <w:top w:val="single" w:sz="4" w:space="0" w:color="auto"/>
              <w:left w:val="single" w:sz="4" w:space="0" w:color="auto"/>
              <w:bottom w:val="single" w:sz="4" w:space="0" w:color="auto"/>
              <w:right w:val="single" w:sz="4" w:space="0" w:color="auto"/>
            </w:tcBorders>
            <w:shd w:val="clear" w:color="auto" w:fill="auto"/>
            <w:vAlign w:val="center"/>
          </w:tcPr>
          <w:p w14:paraId="2CD3B9C8" w14:textId="6F6BD206" w:rsidR="0037530D" w:rsidRPr="003E5607" w:rsidRDefault="0037530D" w:rsidP="00937650">
            <w:pPr>
              <w:pStyle w:val="Nagwek3"/>
              <w:spacing w:line="360" w:lineRule="auto"/>
              <w:contextualSpacing/>
              <w:jc w:val="both"/>
              <w:rPr>
                <w:rFonts w:asciiTheme="minorHAnsi" w:hAnsiTheme="minorHAnsi" w:cstheme="minorHAnsi"/>
                <w:color w:val="auto"/>
                <w:szCs w:val="22"/>
              </w:rPr>
            </w:pPr>
            <w:r w:rsidRPr="003E5607">
              <w:rPr>
                <w:rFonts w:asciiTheme="minorHAnsi" w:hAnsiTheme="minorHAnsi" w:cstheme="minorHAnsi"/>
                <w:color w:val="auto"/>
                <w:szCs w:val="22"/>
              </w:rPr>
              <w:t>FEM.8.</w:t>
            </w:r>
            <w:r w:rsidR="003032FF">
              <w:rPr>
                <w:rFonts w:asciiTheme="minorHAnsi" w:hAnsiTheme="minorHAnsi" w:cstheme="minorHAnsi"/>
                <w:color w:val="auto"/>
                <w:szCs w:val="22"/>
              </w:rPr>
              <w:t>K</w:t>
            </w:r>
            <w:r w:rsidRPr="003E5607">
              <w:rPr>
                <w:rFonts w:asciiTheme="minorHAnsi" w:hAnsiTheme="minorHAnsi" w:cstheme="minorHAnsi"/>
                <w:color w:val="auto"/>
                <w:szCs w:val="22"/>
              </w:rPr>
              <w:t>.</w:t>
            </w:r>
            <w:r w:rsidR="003032FF">
              <w:rPr>
                <w:rFonts w:asciiTheme="minorHAnsi" w:hAnsiTheme="minorHAnsi" w:cstheme="minorHAnsi"/>
                <w:color w:val="auto"/>
                <w:szCs w:val="22"/>
              </w:rPr>
              <w:t>4</w:t>
            </w:r>
          </w:p>
        </w:tc>
      </w:tr>
      <w:tr w:rsidR="0037530D" w:rsidRPr="00D15298" w14:paraId="0F5EEA5C" w14:textId="77777777" w:rsidTr="7C137F81">
        <w:trPr>
          <w:trHeight w:val="326"/>
          <w:tblHeader/>
        </w:trPr>
        <w:tc>
          <w:tcPr>
            <w:tcW w:w="3615"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590B1A17" w14:textId="77777777" w:rsidR="0037530D" w:rsidRPr="00D15298" w:rsidRDefault="0037530D" w:rsidP="00937650">
            <w:pPr>
              <w:spacing w:before="20" w:after="20" w:line="240" w:lineRule="auto"/>
              <w:contextualSpacing/>
              <w:rPr>
                <w:rFonts w:asciiTheme="minorHAnsi" w:hAnsiTheme="minorHAnsi" w:cstheme="minorHAnsi"/>
                <w:b/>
                <w:sz w:val="20"/>
                <w:szCs w:val="20"/>
              </w:rPr>
            </w:pPr>
            <w:r w:rsidRPr="00D15298">
              <w:rPr>
                <w:rFonts w:asciiTheme="minorHAnsi" w:hAnsiTheme="minorHAnsi" w:cstheme="minorHAnsi"/>
                <w:b/>
                <w:sz w:val="20"/>
                <w:szCs w:val="20"/>
              </w:rPr>
              <w:t xml:space="preserve">IV.2 DZIAŁANIE </w:t>
            </w:r>
          </w:p>
          <w:p w14:paraId="19F4C7A3" w14:textId="77777777" w:rsidR="0037530D" w:rsidRPr="00D15298" w:rsidRDefault="0037530D" w:rsidP="00937650">
            <w:pPr>
              <w:spacing w:before="20" w:after="20" w:line="240" w:lineRule="auto"/>
              <w:contextualSpacing/>
              <w:rPr>
                <w:rFonts w:asciiTheme="minorHAnsi" w:hAnsiTheme="minorHAnsi" w:cstheme="minorHAnsi"/>
                <w:bCs/>
                <w:sz w:val="24"/>
                <w:szCs w:val="24"/>
              </w:rPr>
            </w:pPr>
            <w:r w:rsidRPr="00D15298">
              <w:rPr>
                <w:rFonts w:asciiTheme="minorHAnsi" w:hAnsiTheme="minorHAnsi" w:cstheme="minorHAnsi"/>
                <w:bCs/>
                <w:color w:val="7F7F7F" w:themeColor="text1" w:themeTint="80"/>
                <w:sz w:val="16"/>
                <w:szCs w:val="16"/>
              </w:rPr>
              <w:t>numer oraz nazwa działania , w ramach którego ogłaszany jest nabór</w:t>
            </w:r>
          </w:p>
        </w:tc>
        <w:tc>
          <w:tcPr>
            <w:tcW w:w="58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E9B858A" w14:textId="77777777" w:rsidR="0037530D" w:rsidRPr="003E5607" w:rsidRDefault="0037530D" w:rsidP="00937650">
            <w:pPr>
              <w:pStyle w:val="Nagwek3"/>
              <w:spacing w:line="360" w:lineRule="auto"/>
              <w:contextualSpacing/>
              <w:jc w:val="both"/>
              <w:rPr>
                <w:rFonts w:asciiTheme="minorHAnsi" w:hAnsiTheme="minorHAnsi" w:cstheme="minorHAnsi"/>
                <w:color w:val="auto"/>
                <w:szCs w:val="22"/>
              </w:rPr>
            </w:pPr>
            <w:r w:rsidRPr="003E5607">
              <w:rPr>
                <w:rFonts w:asciiTheme="minorHAnsi" w:hAnsiTheme="minorHAnsi" w:cstheme="minorHAnsi"/>
                <w:color w:val="auto"/>
                <w:szCs w:val="22"/>
              </w:rPr>
              <w:t>Usługi społeczne i zdrowotne</w:t>
            </w:r>
          </w:p>
        </w:tc>
      </w:tr>
      <w:tr w:rsidR="0037530D" w:rsidRPr="00D15298" w14:paraId="4B72CE97" w14:textId="77777777" w:rsidTr="7C137F81">
        <w:trPr>
          <w:trHeight w:val="19"/>
          <w:tblHeader/>
        </w:trPr>
        <w:tc>
          <w:tcPr>
            <w:tcW w:w="3615"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47517C20" w14:textId="77777777" w:rsidR="0037530D" w:rsidRPr="00D15298" w:rsidRDefault="0037530D" w:rsidP="00937650">
            <w:pPr>
              <w:spacing w:before="20" w:after="20" w:line="240" w:lineRule="auto"/>
              <w:contextualSpacing/>
              <w:rPr>
                <w:rFonts w:asciiTheme="minorHAnsi" w:hAnsiTheme="minorHAnsi" w:cstheme="minorHAnsi"/>
                <w:b/>
                <w:bCs/>
                <w:sz w:val="20"/>
                <w:szCs w:val="20"/>
              </w:rPr>
            </w:pPr>
            <w:r w:rsidRPr="00D15298">
              <w:rPr>
                <w:rFonts w:asciiTheme="minorHAnsi" w:hAnsiTheme="minorHAnsi" w:cstheme="minorHAnsi"/>
                <w:b/>
                <w:bCs/>
                <w:sz w:val="20"/>
                <w:szCs w:val="20"/>
              </w:rPr>
              <w:t>IV.3 Fundusz</w:t>
            </w:r>
          </w:p>
          <w:p w14:paraId="1C13B404" w14:textId="77777777" w:rsidR="0037530D" w:rsidRPr="00D15298" w:rsidRDefault="0037530D" w:rsidP="00937650">
            <w:pPr>
              <w:spacing w:before="20" w:after="20" w:line="240" w:lineRule="auto"/>
              <w:contextualSpacing/>
              <w:rPr>
                <w:rFonts w:asciiTheme="minorHAnsi" w:hAnsiTheme="minorHAnsi" w:cstheme="minorHAnsi"/>
                <w:sz w:val="24"/>
                <w:szCs w:val="24"/>
              </w:rPr>
            </w:pPr>
            <w:r w:rsidRPr="00D15298">
              <w:rPr>
                <w:rFonts w:asciiTheme="minorHAnsi" w:hAnsiTheme="minorHAnsi" w:cstheme="minorHAnsi"/>
                <w:color w:val="7F7F7F" w:themeColor="text1" w:themeTint="80"/>
                <w:sz w:val="16"/>
                <w:szCs w:val="16"/>
              </w:rPr>
              <w:t>skrót właściwego funduszu, w ramach którego udzielane będzie dofinansowanie inwestycji – wybrać z listy</w:t>
            </w:r>
          </w:p>
        </w:tc>
        <w:sdt>
          <w:sdtPr>
            <w:rPr>
              <w:rFonts w:asciiTheme="minorHAnsi" w:eastAsia="Lato" w:hAnsiTheme="minorHAnsi" w:cstheme="minorBidi"/>
            </w:rPr>
            <w:alias w:val="Fundusz"/>
            <w:tag w:val="Fundusz"/>
            <w:id w:val="-1018229207"/>
            <w:placeholder>
              <w:docPart w:val="B59734BA630E4028B29DFD68936E33F7"/>
            </w:placeholder>
            <w:dropDownList>
              <w:listItem w:value="Wybierz element."/>
              <w:listItem w:displayText="EFRR" w:value="EFRR"/>
              <w:listItem w:displayText="EFS+" w:value="EFS+"/>
            </w:dropDownList>
          </w:sdtPr>
          <w:sdtEndPr/>
          <w:sdtContent>
            <w:tc>
              <w:tcPr>
                <w:tcW w:w="5854" w:type="dxa"/>
                <w:tcBorders>
                  <w:top w:val="single" w:sz="4" w:space="0" w:color="auto"/>
                  <w:left w:val="single" w:sz="4" w:space="0" w:color="auto"/>
                  <w:bottom w:val="single" w:sz="4" w:space="0" w:color="auto"/>
                  <w:right w:val="single" w:sz="4" w:space="0" w:color="auto"/>
                </w:tcBorders>
                <w:vAlign w:val="center"/>
              </w:tcPr>
              <w:p w14:paraId="3AEDAF82" w14:textId="77777777" w:rsidR="0037530D" w:rsidRPr="003E5607" w:rsidRDefault="0037530D" w:rsidP="00937650">
                <w:pPr>
                  <w:spacing w:before="100" w:after="100" w:line="360" w:lineRule="auto"/>
                  <w:contextualSpacing/>
                  <w:rPr>
                    <w:rFonts w:asciiTheme="minorHAnsi" w:hAnsiTheme="minorHAnsi" w:cstheme="minorHAnsi"/>
                    <w:bCs/>
                  </w:rPr>
                </w:pPr>
                <w:r w:rsidRPr="003E5607">
                  <w:rPr>
                    <w:rFonts w:asciiTheme="minorHAnsi" w:hAnsiTheme="minorHAnsi" w:cstheme="minorHAnsi"/>
                    <w:bCs/>
                  </w:rPr>
                  <w:t>EFS+</w:t>
                </w:r>
              </w:p>
            </w:tc>
          </w:sdtContent>
        </w:sdt>
      </w:tr>
      <w:tr w:rsidR="0037530D" w:rsidRPr="00D15298" w14:paraId="4984921E" w14:textId="77777777" w:rsidTr="7C137F81">
        <w:trPr>
          <w:trHeight w:val="19"/>
          <w:tblHeader/>
        </w:trPr>
        <w:tc>
          <w:tcPr>
            <w:tcW w:w="3615"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0E6C51D2" w14:textId="77777777" w:rsidR="0037530D" w:rsidRPr="00D15298" w:rsidRDefault="0037530D" w:rsidP="00937650">
            <w:pPr>
              <w:spacing w:before="20" w:after="20" w:line="240" w:lineRule="auto"/>
              <w:contextualSpacing/>
              <w:rPr>
                <w:rFonts w:asciiTheme="minorHAnsi" w:hAnsiTheme="minorHAnsi" w:cstheme="minorHAnsi"/>
                <w:b/>
                <w:bCs/>
                <w:sz w:val="20"/>
                <w:szCs w:val="20"/>
              </w:rPr>
            </w:pPr>
            <w:r w:rsidRPr="00D15298">
              <w:rPr>
                <w:rFonts w:asciiTheme="minorHAnsi" w:hAnsiTheme="minorHAnsi" w:cstheme="minorHAnsi"/>
                <w:b/>
                <w:bCs/>
                <w:sz w:val="20"/>
                <w:szCs w:val="20"/>
              </w:rPr>
              <w:t>IV.4 Cel szczegółowy</w:t>
            </w:r>
          </w:p>
          <w:p w14:paraId="6C8BAC65" w14:textId="77777777" w:rsidR="0037530D" w:rsidRPr="00D15298" w:rsidRDefault="0037530D" w:rsidP="00937650">
            <w:pPr>
              <w:spacing w:before="20" w:after="20" w:line="240" w:lineRule="auto"/>
              <w:contextualSpacing/>
              <w:rPr>
                <w:rFonts w:asciiTheme="minorHAnsi" w:hAnsiTheme="minorHAnsi" w:cstheme="minorHAnsi"/>
                <w:sz w:val="24"/>
                <w:szCs w:val="24"/>
              </w:rPr>
            </w:pPr>
            <w:r w:rsidRPr="00D15298">
              <w:rPr>
                <w:rFonts w:asciiTheme="minorHAnsi" w:hAnsiTheme="minorHAnsi" w:cstheme="minorHAnsi"/>
                <w:color w:val="7F7F7F" w:themeColor="text1" w:themeTint="80"/>
                <w:sz w:val="16"/>
                <w:szCs w:val="16"/>
              </w:rPr>
              <w:t>numer i nazwa jednego z celów szczegółowych polityki spójności – wybrać z listy zawartej w tym dokumencie. Jeśli projekt dotyczy kilku pozycji należy w razie potrzeby powielić wiersz i wybrać wszystkie, które mają zastosowanie</w:t>
            </w:r>
          </w:p>
        </w:tc>
        <w:tc>
          <w:tcPr>
            <w:tcW w:w="5854" w:type="dxa"/>
            <w:tcBorders>
              <w:top w:val="single" w:sz="4" w:space="0" w:color="auto"/>
              <w:left w:val="single" w:sz="4" w:space="0" w:color="auto"/>
              <w:bottom w:val="single" w:sz="4" w:space="0" w:color="auto"/>
              <w:right w:val="single" w:sz="4" w:space="0" w:color="auto"/>
            </w:tcBorders>
            <w:vAlign w:val="center"/>
            <w:hideMark/>
          </w:tcPr>
          <w:p w14:paraId="456186FE" w14:textId="77777777" w:rsidR="0037530D" w:rsidRPr="003E5607" w:rsidRDefault="00211043" w:rsidP="00937650">
            <w:pPr>
              <w:spacing w:before="100" w:after="100" w:line="360" w:lineRule="auto"/>
              <w:contextualSpacing/>
              <w:rPr>
                <w:rFonts w:asciiTheme="minorHAnsi" w:hAnsiTheme="minorHAnsi" w:cstheme="minorHAnsi"/>
                <w:bCs/>
              </w:rPr>
            </w:pPr>
            <w:sdt>
              <w:sdtPr>
                <w:rPr>
                  <w:rFonts w:asciiTheme="minorHAnsi" w:eastAsia="Lato" w:hAnsiTheme="minorHAnsi" w:cstheme="minorHAnsi"/>
                </w:rPr>
                <w:alias w:val="Cel szczegółowy"/>
                <w:tag w:val="Cel szczegółowy"/>
                <w:id w:val="2095593011"/>
                <w:placeholder>
                  <w:docPart w:val="7C2574B3AAD943768CB6EA088D29B4F6"/>
                </w:placeholder>
              </w:sdtPr>
              <w:sdtEndPr/>
              <w:sdtContent>
                <w:r w:rsidR="0037530D" w:rsidRPr="003E5607">
                  <w:rPr>
                    <w:rFonts w:asciiTheme="minorHAnsi" w:hAnsiTheme="minorHAnsi" w:cstheme="minorHAnsi"/>
                  </w:rPr>
                  <w:t>Cel szczegółowy: 4(k) Zwiększanie równego i szybkiego dostępu do dobrej jakości, trwałych i przystępnych cenowo usług, w tym usług, które wspierają dostęp do mieszkań oraz opieki skoncentrowanej na osobie, w tym opieki zdrowotnej (...)</w:t>
                </w:r>
              </w:sdtContent>
            </w:sdt>
          </w:p>
        </w:tc>
      </w:tr>
      <w:tr w:rsidR="0037530D" w:rsidRPr="00D66E0D" w14:paraId="36A7BBBA" w14:textId="77777777" w:rsidTr="7C137F81">
        <w:trPr>
          <w:trHeight w:val="19"/>
          <w:tblHeader/>
        </w:trPr>
        <w:tc>
          <w:tcPr>
            <w:tcW w:w="3615"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7DE66C8D" w14:textId="77777777" w:rsidR="0037530D" w:rsidRPr="00D15298" w:rsidRDefault="0037530D" w:rsidP="00937650">
            <w:pPr>
              <w:spacing w:before="20" w:after="20" w:line="240" w:lineRule="auto"/>
              <w:contextualSpacing/>
              <w:rPr>
                <w:rFonts w:asciiTheme="minorHAnsi" w:hAnsiTheme="minorHAnsi" w:cstheme="minorHAnsi"/>
                <w:b/>
                <w:bCs/>
                <w:sz w:val="20"/>
                <w:szCs w:val="20"/>
              </w:rPr>
            </w:pPr>
            <w:r w:rsidRPr="00D15298">
              <w:rPr>
                <w:rFonts w:asciiTheme="minorHAnsi" w:hAnsiTheme="minorHAnsi" w:cstheme="minorHAnsi"/>
                <w:b/>
                <w:bCs/>
                <w:sz w:val="20"/>
                <w:szCs w:val="20"/>
              </w:rPr>
              <w:t>IV.5 Typ/typy projektów przewidziane do realizacji w ramach naboru zgodnie z SzOP</w:t>
            </w:r>
          </w:p>
          <w:p w14:paraId="0BDF4D65" w14:textId="77777777" w:rsidR="0037530D" w:rsidRPr="00D15298" w:rsidRDefault="0037530D" w:rsidP="00937650">
            <w:pPr>
              <w:spacing w:before="20" w:after="20" w:line="240" w:lineRule="auto"/>
              <w:contextualSpacing/>
              <w:rPr>
                <w:rFonts w:asciiTheme="minorHAnsi" w:hAnsiTheme="minorHAnsi" w:cstheme="minorHAnsi"/>
                <w:sz w:val="24"/>
                <w:szCs w:val="24"/>
              </w:rPr>
            </w:pPr>
            <w:r w:rsidRPr="00D15298">
              <w:rPr>
                <w:rFonts w:asciiTheme="minorHAnsi" w:hAnsiTheme="minorHAnsi" w:cstheme="minorHAnsi"/>
                <w:color w:val="7F7F7F" w:themeColor="text1" w:themeTint="80"/>
                <w:sz w:val="16"/>
                <w:szCs w:val="16"/>
              </w:rPr>
              <w:t>typ projektu zgodnie z programem/ SzOP, w który wpisuje się dany projekt</w:t>
            </w:r>
          </w:p>
        </w:tc>
        <w:tc>
          <w:tcPr>
            <w:tcW w:w="5854" w:type="dxa"/>
            <w:tcBorders>
              <w:top w:val="single" w:sz="4" w:space="0" w:color="auto"/>
              <w:left w:val="single" w:sz="4" w:space="0" w:color="auto"/>
              <w:bottom w:val="single" w:sz="4" w:space="0" w:color="auto"/>
              <w:right w:val="single" w:sz="4" w:space="0" w:color="auto"/>
            </w:tcBorders>
            <w:vAlign w:val="center"/>
            <w:hideMark/>
          </w:tcPr>
          <w:p w14:paraId="10A8CC06" w14:textId="77777777" w:rsidR="0037530D" w:rsidRPr="00D66E0D" w:rsidRDefault="0037530D" w:rsidP="4B494A7C">
            <w:pPr>
              <w:pStyle w:val="Tekstkomentarza"/>
              <w:spacing w:before="100" w:after="100" w:line="360" w:lineRule="auto"/>
              <w:contextualSpacing/>
              <w:rPr>
                <w:rFonts w:asciiTheme="minorHAnsi" w:hAnsiTheme="minorHAnsi" w:cstheme="minorBidi"/>
              </w:rPr>
            </w:pPr>
            <w:r w:rsidRPr="00D66E0D">
              <w:rPr>
                <w:rFonts w:asciiTheme="minorHAnsi" w:hAnsiTheme="minorHAnsi" w:cstheme="minorBidi"/>
                <w:color w:val="000000" w:themeColor="text1"/>
              </w:rPr>
              <w:t>Wsparcie procesu deinstytucjonalizacji w ochronie zdrowia</w:t>
            </w:r>
          </w:p>
        </w:tc>
      </w:tr>
      <w:tr w:rsidR="0037530D" w:rsidRPr="00D15298" w14:paraId="1B3A59BF" w14:textId="77777777" w:rsidTr="7C137F81">
        <w:trPr>
          <w:trHeight w:val="233"/>
          <w:tblHeader/>
        </w:trPr>
        <w:tc>
          <w:tcPr>
            <w:tcW w:w="3615" w:type="dxa"/>
            <w:vMerge w:val="restart"/>
            <w:tcBorders>
              <w:top w:val="single" w:sz="4" w:space="0" w:color="auto"/>
              <w:left w:val="single" w:sz="4" w:space="0" w:color="auto"/>
              <w:right w:val="single" w:sz="4" w:space="0" w:color="auto"/>
            </w:tcBorders>
            <w:shd w:val="clear" w:color="auto" w:fill="E5DFEC" w:themeFill="accent4" w:themeFillTint="33"/>
            <w:vAlign w:val="center"/>
          </w:tcPr>
          <w:p w14:paraId="5BD9953A" w14:textId="77777777" w:rsidR="0037530D" w:rsidRPr="00D15298" w:rsidRDefault="0037530D" w:rsidP="00937650">
            <w:pPr>
              <w:spacing w:after="0" w:line="240" w:lineRule="auto"/>
              <w:rPr>
                <w:rFonts w:asciiTheme="minorHAnsi" w:eastAsia="Times New Roman" w:hAnsiTheme="minorHAnsi" w:cstheme="minorHAnsi"/>
                <w:b/>
                <w:bCs/>
                <w:color w:val="000000"/>
                <w:sz w:val="20"/>
                <w:szCs w:val="20"/>
                <w:lang w:eastAsia="pl-PL"/>
              </w:rPr>
            </w:pPr>
            <w:r w:rsidRPr="00D15298">
              <w:rPr>
                <w:rFonts w:asciiTheme="minorHAnsi" w:hAnsiTheme="minorHAnsi" w:cstheme="minorHAnsi"/>
                <w:b/>
                <w:bCs/>
                <w:sz w:val="20"/>
                <w:szCs w:val="20"/>
              </w:rPr>
              <w:t xml:space="preserve">IV.6 </w:t>
            </w:r>
            <w:r w:rsidRPr="00D15298">
              <w:rPr>
                <w:rFonts w:asciiTheme="minorHAnsi" w:eastAsia="Times New Roman" w:hAnsiTheme="minorHAnsi" w:cstheme="minorHAnsi"/>
                <w:b/>
                <w:bCs/>
                <w:color w:val="000000"/>
                <w:sz w:val="20"/>
                <w:szCs w:val="20"/>
                <w:lang w:eastAsia="pl-PL"/>
              </w:rPr>
              <w:t>Zakres terytorialny inwestycji</w:t>
            </w:r>
          </w:p>
          <w:p w14:paraId="453EB6EC" w14:textId="77777777" w:rsidR="0037530D" w:rsidRPr="00D15298" w:rsidRDefault="0037530D" w:rsidP="00937650">
            <w:pPr>
              <w:spacing w:before="20" w:after="20" w:line="240" w:lineRule="auto"/>
              <w:contextualSpacing/>
              <w:rPr>
                <w:rFonts w:asciiTheme="minorHAnsi" w:hAnsiTheme="minorHAnsi" w:cstheme="minorHAnsi"/>
                <w:b/>
                <w:bCs/>
                <w:sz w:val="20"/>
                <w:szCs w:val="20"/>
              </w:rPr>
            </w:pPr>
            <w:r w:rsidRPr="00D15298">
              <w:rPr>
                <w:rFonts w:asciiTheme="minorHAnsi" w:hAnsiTheme="minorHAnsi" w:cstheme="minorHAnsi"/>
                <w:color w:val="7F7F7F"/>
                <w:sz w:val="16"/>
                <w:szCs w:val="16"/>
              </w:rPr>
              <w:t xml:space="preserve">pozostawić odpowiednie słowo określające, czy inwestycja ma zasięg regionalny czy ogólnopolski (w </w:t>
            </w:r>
            <w:r w:rsidRPr="00D15298">
              <w:rPr>
                <w:rFonts w:asciiTheme="minorHAnsi" w:hAnsiTheme="minorHAnsi" w:cstheme="minorHAnsi"/>
                <w:color w:val="7F7F7F"/>
                <w:sz w:val="16"/>
                <w:szCs w:val="16"/>
              </w:rPr>
              <w:lastRenderedPageBreak/>
              <w:t>przypadku programów regionalnych zawsze należy pozostawić słowo „regionalny”).</w:t>
            </w:r>
          </w:p>
        </w:tc>
        <w:sdt>
          <w:sdtPr>
            <w:rPr>
              <w:rFonts w:asciiTheme="minorHAnsi" w:eastAsia="Lato" w:hAnsiTheme="minorHAnsi" w:cstheme="minorBidi"/>
            </w:rPr>
            <w:alias w:val="zakres terytorialny"/>
            <w:tag w:val="zakres terytorialny"/>
            <w:id w:val="-1618205071"/>
            <w:placeholder>
              <w:docPart w:val="BA15F80547E3411E81E9DF568FF507D3"/>
            </w:placeholder>
            <w:dropDownList>
              <w:listItem w:value="Wybierz element."/>
              <w:listItem w:displayText="ogólnopolski" w:value="ogólnopolski"/>
              <w:listItem w:displayText="regionalny" w:value="regionalny"/>
            </w:dropDownList>
          </w:sdtPr>
          <w:sdtEndPr/>
          <w:sdtContent>
            <w:tc>
              <w:tcPr>
                <w:tcW w:w="5854" w:type="dxa"/>
                <w:tcBorders>
                  <w:top w:val="single" w:sz="4" w:space="0" w:color="auto"/>
                  <w:left w:val="single" w:sz="4" w:space="0" w:color="auto"/>
                  <w:bottom w:val="single" w:sz="4" w:space="0" w:color="auto"/>
                  <w:right w:val="single" w:sz="4" w:space="0" w:color="auto"/>
                </w:tcBorders>
                <w:vAlign w:val="center"/>
              </w:tcPr>
              <w:p w14:paraId="11FC684F" w14:textId="77777777" w:rsidR="0037530D" w:rsidRPr="003E5607" w:rsidRDefault="0037530D" w:rsidP="00937650">
                <w:pPr>
                  <w:pStyle w:val="Tekstkomentarza"/>
                  <w:spacing w:after="0" w:line="240" w:lineRule="auto"/>
                  <w:contextualSpacing/>
                  <w:rPr>
                    <w:rFonts w:asciiTheme="minorHAnsi" w:hAnsiTheme="minorHAnsi" w:cstheme="minorHAnsi"/>
                  </w:rPr>
                </w:pPr>
                <w:r w:rsidRPr="003E5607">
                  <w:rPr>
                    <w:rFonts w:asciiTheme="minorHAnsi" w:hAnsiTheme="minorHAnsi" w:cstheme="minorHAnsi"/>
                  </w:rPr>
                  <w:t>regionalny</w:t>
                </w:r>
              </w:p>
            </w:tc>
          </w:sdtContent>
        </w:sdt>
      </w:tr>
      <w:tr w:rsidR="0037530D" w:rsidRPr="00D15298" w14:paraId="12B6A2F6" w14:textId="77777777" w:rsidTr="7C137F81">
        <w:trPr>
          <w:trHeight w:val="66"/>
          <w:tblHeader/>
        </w:trPr>
        <w:tc>
          <w:tcPr>
            <w:tcW w:w="3615" w:type="dxa"/>
            <w:vMerge/>
            <w:vAlign w:val="center"/>
          </w:tcPr>
          <w:p w14:paraId="2891ACF6" w14:textId="77777777" w:rsidR="0037530D" w:rsidRPr="00D15298" w:rsidRDefault="0037530D" w:rsidP="00937650">
            <w:pPr>
              <w:spacing w:after="0" w:line="240" w:lineRule="auto"/>
              <w:rPr>
                <w:rFonts w:asciiTheme="minorHAnsi" w:hAnsiTheme="minorHAnsi" w:cstheme="minorHAnsi"/>
                <w:b/>
                <w:bCs/>
                <w:sz w:val="20"/>
                <w:szCs w:val="20"/>
              </w:rPr>
            </w:pPr>
          </w:p>
        </w:tc>
        <w:tc>
          <w:tcPr>
            <w:tcW w:w="5854" w:type="dxa"/>
            <w:tcBorders>
              <w:top w:val="single" w:sz="4" w:space="0" w:color="auto"/>
              <w:left w:val="single" w:sz="4" w:space="0" w:color="auto"/>
              <w:bottom w:val="single" w:sz="4" w:space="0" w:color="auto"/>
              <w:right w:val="single" w:sz="4" w:space="0" w:color="auto"/>
            </w:tcBorders>
            <w:vAlign w:val="center"/>
          </w:tcPr>
          <w:p w14:paraId="77A51229" w14:textId="14EF1088" w:rsidR="0037530D" w:rsidRPr="003E5607" w:rsidRDefault="00B444B5" w:rsidP="00937650">
            <w:pPr>
              <w:pStyle w:val="Tekstkomentarza"/>
              <w:spacing w:after="0" w:line="240" w:lineRule="auto"/>
              <w:contextualSpacing/>
              <w:rPr>
                <w:rFonts w:asciiTheme="minorHAnsi" w:hAnsiTheme="minorHAnsi" w:cstheme="minorHAnsi"/>
              </w:rPr>
            </w:pPr>
            <w:r>
              <w:rPr>
                <w:rFonts w:asciiTheme="minorHAnsi" w:hAnsiTheme="minorHAnsi" w:cstheme="minorHAnsi"/>
              </w:rPr>
              <w:t>w</w:t>
            </w:r>
            <w:r w:rsidR="0037530D" w:rsidRPr="003E5607">
              <w:rPr>
                <w:rFonts w:asciiTheme="minorHAnsi" w:hAnsiTheme="minorHAnsi" w:cstheme="minorHAnsi"/>
              </w:rPr>
              <w:t>ojewództwo mazowieckie</w:t>
            </w:r>
          </w:p>
        </w:tc>
      </w:tr>
      <w:tr w:rsidR="0037530D" w:rsidRPr="00D15298" w14:paraId="4220D822" w14:textId="77777777" w:rsidTr="7C137F81">
        <w:trPr>
          <w:trHeight w:val="199"/>
          <w:tblHeader/>
        </w:trPr>
        <w:tc>
          <w:tcPr>
            <w:tcW w:w="3615" w:type="dxa"/>
            <w:vMerge/>
            <w:vAlign w:val="center"/>
          </w:tcPr>
          <w:p w14:paraId="039678C9" w14:textId="77777777" w:rsidR="0037530D" w:rsidRPr="00D15298" w:rsidRDefault="0037530D" w:rsidP="00937650">
            <w:pPr>
              <w:spacing w:after="0" w:line="240" w:lineRule="auto"/>
              <w:rPr>
                <w:rFonts w:asciiTheme="minorHAnsi" w:hAnsiTheme="minorHAnsi" w:cstheme="minorHAnsi"/>
                <w:b/>
                <w:bCs/>
                <w:sz w:val="20"/>
                <w:szCs w:val="20"/>
              </w:rPr>
            </w:pPr>
          </w:p>
        </w:tc>
        <w:tc>
          <w:tcPr>
            <w:tcW w:w="5854" w:type="dxa"/>
            <w:tcBorders>
              <w:top w:val="single" w:sz="4" w:space="0" w:color="auto"/>
              <w:left w:val="single" w:sz="4" w:space="0" w:color="auto"/>
              <w:bottom w:val="single" w:sz="4" w:space="0" w:color="auto"/>
              <w:right w:val="single" w:sz="4" w:space="0" w:color="auto"/>
            </w:tcBorders>
            <w:vAlign w:val="center"/>
          </w:tcPr>
          <w:p w14:paraId="3EA45A16" w14:textId="48654F02" w:rsidR="0037530D" w:rsidRPr="002C14EC" w:rsidRDefault="0037530D" w:rsidP="00937650">
            <w:pPr>
              <w:pStyle w:val="Tekstkomentarza"/>
              <w:spacing w:after="0" w:line="240" w:lineRule="auto"/>
              <w:contextualSpacing/>
              <w:rPr>
                <w:rFonts w:asciiTheme="minorHAnsi" w:hAnsiTheme="minorHAnsi" w:cstheme="minorBidi"/>
              </w:rPr>
            </w:pPr>
            <w:r w:rsidRPr="002C14EC">
              <w:rPr>
                <w:rFonts w:asciiTheme="minorHAnsi" w:hAnsiTheme="minorHAnsi" w:cstheme="minorBidi"/>
              </w:rPr>
              <w:t>Powiat</w:t>
            </w:r>
            <w:r w:rsidRPr="002C14EC">
              <w:rPr>
                <w:rFonts w:asciiTheme="minorHAnsi" w:eastAsia="Lato" w:hAnsiTheme="minorHAnsi" w:cstheme="minorBidi"/>
              </w:rPr>
              <w:t>:</w:t>
            </w:r>
            <w:r w:rsidRPr="002C14EC">
              <w:rPr>
                <w:rFonts w:asciiTheme="minorHAnsi" w:hAnsiTheme="minorHAnsi" w:cstheme="minorBidi"/>
              </w:rPr>
              <w:t xml:space="preserve"> 14 01-białobrzeski, 14 02-ciechanowski, 14 03-garwoliński, 14 04-gostyniński, 14 05-grodziski (mazowiecki), 14 06-grójecki, 14 07-kozienicki, 14 08-legionowski, 14 09-lipski, 14 10-łosicki, 14 11-makowski, 14 12-miński, 14 13-mławski, 14 14-nowodworski (mazowiecki), 14 15-ostrołęcki, 14 61-m. Ostrołęka, 14 16-ostrowski (mazowiecki), 14 17-otwocki, 14 18-piaseczyński, 14 62-m. Płock, 14 19-płocki, 14 20-płoński, 14 21-pruszkowski, 14 22-przasnyski, 14 23-przysuski, 14 24-pułtuski, 14 63-m. Radom, 14 25-radomski, 14 28 sochaczewski, 14 64-m. Siedlce, 14 65-m. Warszawa, 14 26-siedlecki, 14 27-sierpecki, 14 29-sokołowski, 14 30-szydłowiecki, 14 32-warszawski zachodni, 14 33-węgrowski, 14 34-wołomiński, 14 35-wyszkowski, 14 36-zwoleński, 14 37-żuromiński, 14 38-żyrardowski</w:t>
            </w:r>
          </w:p>
        </w:tc>
      </w:tr>
      <w:tr w:rsidR="0037530D" w:rsidRPr="00D15298" w14:paraId="37301B93" w14:textId="77777777" w:rsidTr="7C137F81">
        <w:trPr>
          <w:trHeight w:val="199"/>
          <w:tblHeader/>
        </w:trPr>
        <w:tc>
          <w:tcPr>
            <w:tcW w:w="3615" w:type="dxa"/>
            <w:vMerge/>
            <w:vAlign w:val="center"/>
          </w:tcPr>
          <w:p w14:paraId="0110578A" w14:textId="77777777" w:rsidR="0037530D" w:rsidRPr="00D15298" w:rsidRDefault="0037530D" w:rsidP="00937650">
            <w:pPr>
              <w:spacing w:after="0" w:line="240" w:lineRule="auto"/>
              <w:rPr>
                <w:rFonts w:asciiTheme="minorHAnsi" w:hAnsiTheme="minorHAnsi" w:cstheme="minorHAnsi"/>
                <w:b/>
                <w:bCs/>
                <w:sz w:val="20"/>
                <w:szCs w:val="20"/>
              </w:rPr>
            </w:pPr>
          </w:p>
        </w:tc>
        <w:tc>
          <w:tcPr>
            <w:tcW w:w="5854" w:type="dxa"/>
            <w:tcBorders>
              <w:top w:val="single" w:sz="4" w:space="0" w:color="auto"/>
              <w:left w:val="single" w:sz="4" w:space="0" w:color="auto"/>
              <w:bottom w:val="single" w:sz="4" w:space="0" w:color="auto"/>
              <w:right w:val="single" w:sz="4" w:space="0" w:color="auto"/>
            </w:tcBorders>
            <w:vAlign w:val="center"/>
          </w:tcPr>
          <w:p w14:paraId="6AFAEBAC" w14:textId="77777777" w:rsidR="0037530D" w:rsidRPr="00D15298" w:rsidRDefault="0037530D" w:rsidP="00937650">
            <w:pPr>
              <w:pStyle w:val="Tekstkomentarza"/>
              <w:spacing w:after="0" w:line="240" w:lineRule="auto"/>
              <w:contextualSpacing/>
              <w:rPr>
                <w:rFonts w:asciiTheme="minorHAnsi" w:hAnsiTheme="minorHAnsi" w:cstheme="minorHAnsi"/>
                <w:sz w:val="20"/>
                <w:szCs w:val="20"/>
              </w:rPr>
            </w:pPr>
            <w:r w:rsidRPr="00D15298">
              <w:rPr>
                <w:rFonts w:asciiTheme="minorHAnsi" w:hAnsiTheme="minorHAnsi" w:cstheme="minorHAnsi"/>
                <w:sz w:val="20"/>
                <w:szCs w:val="20"/>
              </w:rPr>
              <w:t>TERYT powiat</w:t>
            </w:r>
            <w:r w:rsidRPr="00D15298">
              <w:rPr>
                <w:rFonts w:asciiTheme="minorHAnsi" w:eastAsia="Lato" w:hAnsiTheme="minorHAnsi" w:cstheme="minorHAnsi"/>
                <w:sz w:val="20"/>
                <w:szCs w:val="20"/>
              </w:rPr>
              <w:t xml:space="preserve">: </w:t>
            </w:r>
            <w:r w:rsidRPr="00D15298">
              <w:rPr>
                <w:rFonts w:asciiTheme="minorHAnsi" w:hAnsiTheme="minorHAnsi" w:cstheme="minorHAnsi"/>
                <w:sz w:val="20"/>
                <w:szCs w:val="20"/>
              </w:rPr>
              <w:t>'14 01, 14 02, 14 03, 14 04, 14 05, 14 06, 14 07, 14 08, 14 09, 14 10, 14 11, 14 12, 14 13, 14 14, 14 15, 14 61, 14 16, 14 17, 14 18, 14 62, 14 19-, 14 20, 14 21, 14 22, 14 23, 14 24, 14 63, 14 25, 14 28, 14 64, 14 26, 14 27, 14 29, 14 30, 14 65, 14 32, 14 33, 14 34, 14 35, 14 36, 14 37, 14 38</w:t>
            </w:r>
          </w:p>
        </w:tc>
      </w:tr>
      <w:tr w:rsidR="0037530D" w:rsidRPr="00D15298" w14:paraId="1F5DE8E8" w14:textId="77777777" w:rsidTr="7C137F81">
        <w:trPr>
          <w:trHeight w:val="20"/>
          <w:tblHeader/>
        </w:trPr>
        <w:tc>
          <w:tcPr>
            <w:tcW w:w="9469" w:type="dxa"/>
            <w:gridSpan w:val="2"/>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4B9E9F9B" w14:textId="77777777" w:rsidR="0037530D" w:rsidRPr="00D15298" w:rsidRDefault="0037530D" w:rsidP="00937650">
            <w:pPr>
              <w:spacing w:before="20" w:after="20" w:line="240" w:lineRule="auto"/>
              <w:contextualSpacing/>
              <w:rPr>
                <w:rFonts w:asciiTheme="minorHAnsi" w:hAnsiTheme="minorHAnsi" w:cstheme="minorHAnsi"/>
                <w:b/>
                <w:sz w:val="24"/>
                <w:szCs w:val="24"/>
              </w:rPr>
            </w:pPr>
            <w:r w:rsidRPr="00D15298">
              <w:rPr>
                <w:rFonts w:asciiTheme="minorHAnsi" w:hAnsiTheme="minorHAnsi" w:cstheme="minorHAnsi"/>
                <w:b/>
                <w:sz w:val="20"/>
                <w:szCs w:val="20"/>
              </w:rPr>
              <w:t>PODSTAWOWE INFORMACJE O NABORZE</w:t>
            </w:r>
          </w:p>
        </w:tc>
      </w:tr>
      <w:tr w:rsidR="0037530D" w:rsidRPr="00D15298" w14:paraId="282E60EB" w14:textId="77777777" w:rsidTr="7C137F81">
        <w:trPr>
          <w:trHeight w:val="143"/>
          <w:tblHeader/>
        </w:trPr>
        <w:tc>
          <w:tcPr>
            <w:tcW w:w="3615"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70BCDFD3" w14:textId="77777777" w:rsidR="0037530D" w:rsidRPr="00D15298" w:rsidRDefault="0037530D" w:rsidP="00937650">
            <w:pPr>
              <w:spacing w:before="20" w:after="20" w:line="240" w:lineRule="auto"/>
              <w:contextualSpacing/>
              <w:rPr>
                <w:rFonts w:asciiTheme="minorHAnsi" w:hAnsiTheme="minorHAnsi" w:cstheme="minorHAnsi"/>
                <w:b/>
                <w:bCs/>
                <w:sz w:val="20"/>
                <w:szCs w:val="20"/>
              </w:rPr>
            </w:pPr>
            <w:r w:rsidRPr="00D15298">
              <w:rPr>
                <w:rFonts w:asciiTheme="minorHAnsi" w:hAnsiTheme="minorHAnsi" w:cstheme="minorHAnsi"/>
                <w:b/>
                <w:bCs/>
                <w:sz w:val="20"/>
                <w:szCs w:val="20"/>
              </w:rPr>
              <w:t>IV.7 Tytuł naboru</w:t>
            </w:r>
          </w:p>
          <w:p w14:paraId="18E38FCD" w14:textId="77777777" w:rsidR="0037530D" w:rsidRPr="00D15298" w:rsidRDefault="0037530D" w:rsidP="00937650">
            <w:pPr>
              <w:spacing w:before="20" w:after="20" w:line="240" w:lineRule="auto"/>
              <w:contextualSpacing/>
              <w:rPr>
                <w:rFonts w:asciiTheme="minorHAnsi" w:hAnsiTheme="minorHAnsi" w:cstheme="minorHAnsi"/>
                <w:sz w:val="24"/>
                <w:szCs w:val="24"/>
              </w:rPr>
            </w:pPr>
            <w:r w:rsidRPr="00D15298">
              <w:rPr>
                <w:rFonts w:asciiTheme="minorHAnsi" w:hAnsiTheme="minorHAnsi" w:cstheme="minorHAnsi"/>
                <w:color w:val="7F7F7F" w:themeColor="text1" w:themeTint="80"/>
                <w:sz w:val="16"/>
                <w:szCs w:val="16"/>
              </w:rPr>
              <w:t>zakres działań, który zostanie objęty naborem, główne założenia naboru, oczekiwane efekty jego realizacji</w:t>
            </w:r>
          </w:p>
        </w:tc>
        <w:tc>
          <w:tcPr>
            <w:tcW w:w="5854" w:type="dxa"/>
            <w:tcBorders>
              <w:top w:val="single" w:sz="4" w:space="0" w:color="auto"/>
              <w:left w:val="single" w:sz="4" w:space="0" w:color="auto"/>
              <w:bottom w:val="single" w:sz="4" w:space="0" w:color="auto"/>
              <w:right w:val="single" w:sz="4" w:space="0" w:color="auto"/>
            </w:tcBorders>
            <w:vAlign w:val="center"/>
            <w:hideMark/>
          </w:tcPr>
          <w:p w14:paraId="6D105F8C" w14:textId="21CE124A" w:rsidR="0037530D" w:rsidRPr="003E5607" w:rsidRDefault="0037530D" w:rsidP="00937650">
            <w:pPr>
              <w:spacing w:before="100" w:after="100" w:line="360" w:lineRule="auto"/>
              <w:contextualSpacing/>
              <w:rPr>
                <w:rFonts w:asciiTheme="minorHAnsi" w:eastAsia="Lato" w:hAnsiTheme="minorHAnsi" w:cstheme="minorHAnsi"/>
              </w:rPr>
            </w:pPr>
            <w:r w:rsidRPr="003E5607">
              <w:rPr>
                <w:rFonts w:asciiTheme="minorHAnsi" w:eastAsia="Lato" w:hAnsiTheme="minorHAnsi" w:cstheme="minorHAnsi"/>
              </w:rPr>
              <w:t xml:space="preserve">Regionalny Program Zdrowotny </w:t>
            </w:r>
            <w:r w:rsidR="00EC1900" w:rsidRPr="00E3207C">
              <w:rPr>
                <w:rFonts w:asciiTheme="minorHAnsi" w:hAnsiTheme="minorHAnsi" w:cstheme="minorHAnsi"/>
              </w:rPr>
              <w:t xml:space="preserve">w zakresie </w:t>
            </w:r>
            <w:r w:rsidR="00EC1900" w:rsidRPr="000D1762">
              <w:rPr>
                <w:rFonts w:asciiTheme="minorHAnsi" w:hAnsiTheme="minorHAnsi" w:cstheme="minorHAnsi"/>
              </w:rPr>
              <w:t>rozszerzenia dostępności nowoczesnych instrumentalnych metod diagnostyki i rehabilitacji dzieci z mózgowym porażeniem dziecięcym na terenie województwa mazowieckiego</w:t>
            </w:r>
            <w:r w:rsidR="00EC1900">
              <w:rPr>
                <w:rFonts w:asciiTheme="minorHAnsi" w:hAnsiTheme="minorHAnsi" w:cstheme="minorHAnsi"/>
              </w:rPr>
              <w:t>.</w:t>
            </w:r>
          </w:p>
        </w:tc>
      </w:tr>
      <w:tr w:rsidR="0037530D" w:rsidRPr="00D15298" w14:paraId="613307A1" w14:textId="77777777" w:rsidTr="7C137F81">
        <w:trPr>
          <w:trHeight w:val="1134"/>
          <w:tblHeader/>
        </w:trPr>
        <w:tc>
          <w:tcPr>
            <w:tcW w:w="3615"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1648CFF2" w14:textId="77777777" w:rsidR="0037530D" w:rsidRPr="00D15298" w:rsidRDefault="0037530D" w:rsidP="00937650">
            <w:pPr>
              <w:spacing w:before="20" w:after="20" w:line="240" w:lineRule="auto"/>
              <w:contextualSpacing/>
              <w:rPr>
                <w:rFonts w:asciiTheme="minorHAnsi" w:hAnsiTheme="minorHAnsi" w:cstheme="minorHAnsi"/>
                <w:b/>
                <w:bCs/>
                <w:sz w:val="20"/>
                <w:szCs w:val="20"/>
              </w:rPr>
            </w:pPr>
            <w:r w:rsidRPr="00D15298">
              <w:rPr>
                <w:rFonts w:asciiTheme="minorHAnsi" w:hAnsiTheme="minorHAnsi" w:cstheme="minorHAnsi"/>
                <w:b/>
                <w:bCs/>
                <w:sz w:val="20"/>
                <w:szCs w:val="20"/>
              </w:rPr>
              <w:t>IV.8 Potencjalni beneficjenci / Typy beneficjentów</w:t>
            </w:r>
          </w:p>
          <w:p w14:paraId="025E2FB7" w14:textId="77777777" w:rsidR="0037530D" w:rsidRPr="00D15298" w:rsidRDefault="0037530D" w:rsidP="00937650">
            <w:pPr>
              <w:spacing w:before="20" w:after="20" w:line="240" w:lineRule="auto"/>
              <w:contextualSpacing/>
              <w:rPr>
                <w:rFonts w:asciiTheme="minorHAnsi" w:hAnsiTheme="minorHAnsi" w:cstheme="minorHAnsi"/>
                <w:sz w:val="24"/>
                <w:szCs w:val="24"/>
              </w:rPr>
            </w:pPr>
            <w:r w:rsidRPr="00D15298">
              <w:rPr>
                <w:rFonts w:asciiTheme="minorHAnsi" w:hAnsiTheme="minorHAnsi" w:cstheme="minorHAnsi"/>
                <w:color w:val="7F7F7F" w:themeColor="text1" w:themeTint="80"/>
                <w:sz w:val="16"/>
                <w:szCs w:val="16"/>
              </w:rPr>
              <w:t>typy beneficjentów zgodnie z zapisami programu/SzOP (tylko beneficjenci, którzy będą mogli ubiegać się o wsparcie w ramach danego naboru)</w:t>
            </w:r>
          </w:p>
        </w:tc>
        <w:tc>
          <w:tcPr>
            <w:tcW w:w="5854" w:type="dxa"/>
            <w:tcBorders>
              <w:top w:val="single" w:sz="4" w:space="0" w:color="auto"/>
              <w:left w:val="single" w:sz="4" w:space="0" w:color="auto"/>
              <w:bottom w:val="single" w:sz="4" w:space="0" w:color="auto"/>
              <w:right w:val="single" w:sz="4" w:space="0" w:color="auto"/>
            </w:tcBorders>
            <w:vAlign w:val="center"/>
            <w:hideMark/>
          </w:tcPr>
          <w:p w14:paraId="725926D1" w14:textId="77777777" w:rsidR="0037530D" w:rsidRPr="003E5607" w:rsidRDefault="0037530D" w:rsidP="00937650">
            <w:pPr>
              <w:spacing w:before="100" w:after="100" w:line="360" w:lineRule="auto"/>
              <w:contextualSpacing/>
              <w:rPr>
                <w:rFonts w:asciiTheme="minorHAnsi" w:eastAsia="Lato" w:hAnsiTheme="minorHAnsi" w:cstheme="minorHAnsi"/>
              </w:rPr>
            </w:pPr>
            <w:r w:rsidRPr="003E5607">
              <w:rPr>
                <w:rFonts w:asciiTheme="minorHAnsi" w:eastAsia="Lato" w:hAnsiTheme="minorHAnsi" w:cstheme="minorHAnsi"/>
              </w:rPr>
              <w:t>Podmioty wykonujące działalność leczniczą w myśl ustawy z dnia 15 kwietnia 2011 r. o działalności leczniczej.</w:t>
            </w:r>
          </w:p>
        </w:tc>
      </w:tr>
      <w:tr w:rsidR="0037530D" w:rsidRPr="00D15298" w14:paraId="78276A94" w14:textId="77777777" w:rsidTr="7C137F81">
        <w:trPr>
          <w:trHeight w:val="1134"/>
          <w:tblHeader/>
        </w:trPr>
        <w:tc>
          <w:tcPr>
            <w:tcW w:w="3615"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7DB88506" w14:textId="77777777" w:rsidR="0037530D" w:rsidRPr="00D15298" w:rsidRDefault="0037530D" w:rsidP="00937650">
            <w:pPr>
              <w:spacing w:before="20" w:after="20" w:line="240" w:lineRule="auto"/>
              <w:contextualSpacing/>
              <w:rPr>
                <w:rFonts w:asciiTheme="minorHAnsi" w:hAnsiTheme="minorHAnsi" w:cstheme="minorHAnsi"/>
                <w:b/>
                <w:bCs/>
                <w:sz w:val="20"/>
                <w:szCs w:val="20"/>
              </w:rPr>
            </w:pPr>
            <w:r w:rsidRPr="00D15298">
              <w:rPr>
                <w:rFonts w:asciiTheme="minorHAnsi" w:hAnsiTheme="minorHAnsi" w:cstheme="minorHAnsi"/>
                <w:b/>
                <w:bCs/>
                <w:sz w:val="20"/>
                <w:szCs w:val="20"/>
              </w:rPr>
              <w:t>IV.9 Cel główny naboru</w:t>
            </w:r>
          </w:p>
          <w:p w14:paraId="2AD439B5" w14:textId="77777777" w:rsidR="0037530D" w:rsidRPr="00D15298" w:rsidRDefault="0037530D" w:rsidP="00937650">
            <w:pPr>
              <w:spacing w:before="20" w:after="20" w:line="240" w:lineRule="auto"/>
              <w:contextualSpacing/>
              <w:rPr>
                <w:rFonts w:asciiTheme="minorHAnsi" w:hAnsiTheme="minorHAnsi" w:cstheme="minorHAnsi"/>
                <w:sz w:val="24"/>
                <w:szCs w:val="24"/>
              </w:rPr>
            </w:pPr>
            <w:r w:rsidRPr="00D15298">
              <w:rPr>
                <w:rFonts w:asciiTheme="minorHAnsi" w:hAnsiTheme="minorHAnsi" w:cstheme="minorHAnsi"/>
                <w:color w:val="7F7F7F" w:themeColor="text1" w:themeTint="80"/>
                <w:sz w:val="16"/>
                <w:szCs w:val="16"/>
              </w:rPr>
              <w:t xml:space="preserve">cel główny naboru, biorąc pod uwagę zidentyfikowane problemy </w:t>
            </w:r>
          </w:p>
        </w:tc>
        <w:tc>
          <w:tcPr>
            <w:tcW w:w="5854" w:type="dxa"/>
            <w:tcBorders>
              <w:top w:val="single" w:sz="4" w:space="0" w:color="auto"/>
              <w:left w:val="single" w:sz="4" w:space="0" w:color="auto"/>
              <w:bottom w:val="single" w:sz="4" w:space="0" w:color="auto"/>
              <w:right w:val="single" w:sz="4" w:space="0" w:color="auto"/>
            </w:tcBorders>
            <w:hideMark/>
          </w:tcPr>
          <w:p w14:paraId="3A01F52C" w14:textId="55D59E33" w:rsidR="0037530D" w:rsidRPr="003E5607" w:rsidRDefault="0037530D" w:rsidP="00937650">
            <w:pPr>
              <w:autoSpaceDE w:val="0"/>
              <w:autoSpaceDN w:val="0"/>
              <w:adjustRightInd w:val="0"/>
              <w:spacing w:before="120" w:after="160" w:line="360" w:lineRule="auto"/>
              <w:ind w:left="-20" w:right="-20"/>
              <w:contextualSpacing/>
              <w:rPr>
                <w:rFonts w:asciiTheme="minorHAnsi" w:eastAsia="Lato" w:hAnsiTheme="minorHAnsi" w:cstheme="minorHAnsi"/>
              </w:rPr>
            </w:pPr>
            <w:r w:rsidRPr="003E5607">
              <w:rPr>
                <w:rFonts w:asciiTheme="minorHAnsi" w:eastAsia="Lato" w:hAnsiTheme="minorHAnsi" w:cstheme="minorHAnsi"/>
                <w:color w:val="000000" w:themeColor="text1"/>
              </w:rPr>
              <w:t xml:space="preserve">Poprawa dostępu do usług zdrowotnych w formie zdeinstytucjonalizowanej, tj. w </w:t>
            </w:r>
            <w:r w:rsidR="00E5168A">
              <w:rPr>
                <w:rFonts w:asciiTheme="minorHAnsi" w:eastAsia="Lato" w:hAnsiTheme="minorHAnsi" w:cstheme="minorHAnsi"/>
                <w:color w:val="000000" w:themeColor="text1"/>
              </w:rPr>
              <w:t>formie dziennej</w:t>
            </w:r>
            <w:r w:rsidR="00AC36FB">
              <w:rPr>
                <w:rFonts w:asciiTheme="minorHAnsi" w:eastAsia="Lato" w:hAnsiTheme="minorHAnsi" w:cstheme="minorHAnsi"/>
                <w:color w:val="000000" w:themeColor="text1"/>
              </w:rPr>
              <w:t>/ ambulatoryjnej</w:t>
            </w:r>
            <w:r w:rsidRPr="003E5607">
              <w:rPr>
                <w:rFonts w:asciiTheme="minorHAnsi" w:eastAsia="Lato" w:hAnsiTheme="minorHAnsi" w:cstheme="minorHAnsi"/>
                <w:color w:val="000000" w:themeColor="text1"/>
              </w:rPr>
              <w:t xml:space="preserve">, dla dzieci </w:t>
            </w:r>
            <w:r w:rsidRPr="003E5607">
              <w:rPr>
                <w:rFonts w:asciiTheme="minorHAnsi" w:eastAsia="Lato" w:hAnsiTheme="minorHAnsi" w:cstheme="minorHAnsi"/>
              </w:rPr>
              <w:t xml:space="preserve">z </w:t>
            </w:r>
            <w:r w:rsidR="00314085" w:rsidRPr="000D1762">
              <w:rPr>
                <w:rFonts w:asciiTheme="minorHAnsi" w:hAnsiTheme="minorHAnsi" w:cstheme="minorHAnsi"/>
              </w:rPr>
              <w:t>mózgowym porażeniem dziecięcym</w:t>
            </w:r>
            <w:r w:rsidR="00EB5B21">
              <w:rPr>
                <w:rFonts w:asciiTheme="minorHAnsi" w:hAnsiTheme="minorHAnsi" w:cstheme="minorHAnsi"/>
              </w:rPr>
              <w:t>.</w:t>
            </w:r>
            <w:r w:rsidR="00314085" w:rsidRPr="000D1762">
              <w:rPr>
                <w:rFonts w:asciiTheme="minorHAnsi" w:hAnsiTheme="minorHAnsi" w:cstheme="minorHAnsi"/>
              </w:rPr>
              <w:t xml:space="preserve"> </w:t>
            </w:r>
            <w:r w:rsidRPr="003E5607">
              <w:rPr>
                <w:rFonts w:asciiTheme="minorHAnsi" w:eastAsia="Lato" w:hAnsiTheme="minorHAnsi" w:cstheme="minorHAnsi"/>
              </w:rPr>
              <w:t>Program z jednej strony zwiększy dostępność do świadczeń dla osób zagrożonych wykluczeniem społecznym, a z drugiej będzie wspierał proces deinstytucjonalizacji.</w:t>
            </w:r>
          </w:p>
        </w:tc>
      </w:tr>
      <w:tr w:rsidR="0037530D" w:rsidRPr="00D15298" w14:paraId="3F7448B5" w14:textId="77777777" w:rsidTr="7C137F81">
        <w:trPr>
          <w:trHeight w:val="1134"/>
          <w:tblHeader/>
        </w:trPr>
        <w:tc>
          <w:tcPr>
            <w:tcW w:w="3615"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1B30A88D" w14:textId="77777777" w:rsidR="0037530D" w:rsidRPr="007C226C" w:rsidRDefault="0037530D" w:rsidP="00937650">
            <w:pPr>
              <w:spacing w:before="20" w:after="20" w:line="240" w:lineRule="auto"/>
              <w:contextualSpacing/>
              <w:rPr>
                <w:rFonts w:asciiTheme="minorHAnsi" w:hAnsiTheme="minorHAnsi" w:cstheme="minorHAnsi"/>
                <w:b/>
                <w:bCs/>
                <w:sz w:val="20"/>
                <w:szCs w:val="20"/>
              </w:rPr>
            </w:pPr>
            <w:r w:rsidRPr="00D15298">
              <w:rPr>
                <w:rFonts w:asciiTheme="minorHAnsi" w:hAnsiTheme="minorHAnsi" w:cstheme="minorHAnsi"/>
                <w:b/>
                <w:bCs/>
                <w:sz w:val="20"/>
                <w:szCs w:val="20"/>
              </w:rPr>
              <w:lastRenderedPageBreak/>
              <w:t xml:space="preserve">IV.10 Opis </w:t>
            </w:r>
            <w:r w:rsidRPr="007C226C">
              <w:rPr>
                <w:rFonts w:asciiTheme="minorHAnsi" w:hAnsiTheme="minorHAnsi" w:cstheme="minorHAnsi"/>
                <w:b/>
                <w:bCs/>
                <w:sz w:val="20"/>
                <w:szCs w:val="20"/>
              </w:rPr>
              <w:t xml:space="preserve">zakresu naboru </w:t>
            </w:r>
          </w:p>
          <w:p w14:paraId="34BEFB92" w14:textId="77777777" w:rsidR="0037530D" w:rsidRPr="007C226C" w:rsidRDefault="0037530D" w:rsidP="00937650">
            <w:pPr>
              <w:spacing w:before="20" w:after="20" w:line="240" w:lineRule="auto"/>
              <w:contextualSpacing/>
              <w:rPr>
                <w:rFonts w:asciiTheme="minorHAnsi" w:hAnsiTheme="minorHAnsi" w:cstheme="minorHAnsi"/>
                <w:color w:val="7F7F7F" w:themeColor="text1" w:themeTint="80"/>
                <w:sz w:val="16"/>
                <w:szCs w:val="16"/>
              </w:rPr>
            </w:pPr>
            <w:r w:rsidRPr="007C226C">
              <w:rPr>
                <w:rFonts w:asciiTheme="minorHAnsi" w:hAnsiTheme="minorHAnsi" w:cstheme="minorHAnsi"/>
                <w:color w:val="7F7F7F" w:themeColor="text1" w:themeTint="80"/>
                <w:sz w:val="16"/>
                <w:szCs w:val="16"/>
              </w:rPr>
              <w:t>opis zakresu danego naboru.</w:t>
            </w:r>
          </w:p>
          <w:p w14:paraId="1DC5DB6B" w14:textId="77777777" w:rsidR="0037530D" w:rsidRPr="007C226C" w:rsidRDefault="0037530D" w:rsidP="00937650">
            <w:pPr>
              <w:spacing w:before="20" w:after="20" w:line="240" w:lineRule="auto"/>
              <w:contextualSpacing/>
              <w:rPr>
                <w:rFonts w:asciiTheme="minorHAnsi" w:hAnsiTheme="minorHAnsi" w:cstheme="minorHAnsi"/>
                <w:color w:val="7F7F7F" w:themeColor="text1" w:themeTint="80"/>
                <w:sz w:val="16"/>
                <w:szCs w:val="16"/>
              </w:rPr>
            </w:pPr>
            <w:r w:rsidRPr="007C226C">
              <w:rPr>
                <w:rFonts w:asciiTheme="minorHAnsi" w:hAnsiTheme="minorHAnsi" w:cstheme="minorHAnsi"/>
                <w:color w:val="7F7F7F" w:themeColor="text1" w:themeTint="80"/>
                <w:sz w:val="16"/>
                <w:szCs w:val="16"/>
              </w:rPr>
              <w:t>Dodatkowo należy przedstawić diagnozę sytuacji w regionie, wskazującą konieczność ogłoszenia naboru (dotyczy programów regionalnych).</w:t>
            </w:r>
          </w:p>
          <w:p w14:paraId="4A7F675F" w14:textId="77777777" w:rsidR="0037530D" w:rsidRPr="00D15298" w:rsidRDefault="0037530D" w:rsidP="00937650">
            <w:pPr>
              <w:spacing w:before="20" w:after="20" w:line="240" w:lineRule="auto"/>
              <w:contextualSpacing/>
              <w:rPr>
                <w:rFonts w:asciiTheme="minorHAnsi" w:hAnsiTheme="minorHAnsi" w:cstheme="minorHAnsi"/>
                <w:b/>
                <w:bCs/>
                <w:sz w:val="20"/>
                <w:szCs w:val="20"/>
              </w:rPr>
            </w:pPr>
            <w:r w:rsidRPr="007C226C">
              <w:rPr>
                <w:rFonts w:asciiTheme="minorHAnsi" w:hAnsiTheme="minorHAnsi" w:cstheme="minorHAnsi"/>
                <w:color w:val="7F7F7F" w:themeColor="text1" w:themeTint="80"/>
                <w:sz w:val="16"/>
                <w:szCs w:val="16"/>
              </w:rPr>
              <w:t>W przypadku RPZ należy przedstawić ogólny opis schematu RPZ, wskazać, czy nabór dotyczy całego województwa, czy jego części, czy wybrany będzie tylko jeden realizator czy nie ma</w:t>
            </w:r>
            <w:r w:rsidRPr="00D15298">
              <w:rPr>
                <w:rFonts w:asciiTheme="minorHAnsi" w:hAnsiTheme="minorHAnsi" w:cstheme="minorHAnsi"/>
                <w:color w:val="7F7F7F" w:themeColor="text1" w:themeTint="80"/>
                <w:sz w:val="16"/>
                <w:szCs w:val="16"/>
              </w:rPr>
              <w:t xml:space="preserve"> takich ograniczeń, czy jest to pierwszy nabór na realizację tego RPZ (w przypadku, gdy jest to kolejny nabór należy wskazać numer poprzedniego naboru oraz zakontraktowaną alokację i liczbę wybranych podmiotów). </w:t>
            </w:r>
          </w:p>
        </w:tc>
        <w:tc>
          <w:tcPr>
            <w:tcW w:w="5854" w:type="dxa"/>
            <w:tcBorders>
              <w:top w:val="single" w:sz="4" w:space="0" w:color="auto"/>
              <w:left w:val="single" w:sz="4" w:space="0" w:color="auto"/>
              <w:bottom w:val="single" w:sz="4" w:space="0" w:color="auto"/>
              <w:right w:val="single" w:sz="4" w:space="0" w:color="auto"/>
            </w:tcBorders>
          </w:tcPr>
          <w:p w14:paraId="54848DC3" w14:textId="720FA76B" w:rsidR="0037530D" w:rsidRPr="003E5607" w:rsidRDefault="57670990" w:rsidP="0B7E1C71">
            <w:pPr>
              <w:autoSpaceDE w:val="0"/>
              <w:autoSpaceDN w:val="0"/>
              <w:adjustRightInd w:val="0"/>
              <w:spacing w:before="120" w:after="120" w:line="240" w:lineRule="auto"/>
              <w:ind w:left="-23" w:right="-23"/>
              <w:contextualSpacing/>
              <w:rPr>
                <w:rFonts w:asciiTheme="majorHAnsi" w:eastAsiaTheme="majorEastAsia" w:hAnsiTheme="majorHAnsi" w:cstheme="majorBidi"/>
              </w:rPr>
            </w:pPr>
            <w:r w:rsidRPr="018A881B">
              <w:rPr>
                <w:rFonts w:asciiTheme="majorHAnsi" w:eastAsiaTheme="majorEastAsia" w:hAnsiTheme="majorHAnsi" w:cstheme="majorBidi"/>
              </w:rPr>
              <w:t>Program stanowi wsparcie w zabezpieczeniu zdrowia populacji dzieci będące wartością dodaną do obecnie funkcjonujących świadczeń gwarantowanych.</w:t>
            </w:r>
          </w:p>
          <w:p w14:paraId="5DAD1DDC" w14:textId="6361C9A3" w:rsidR="0037530D" w:rsidRPr="003E5607" w:rsidRDefault="0037530D" w:rsidP="00937650">
            <w:pPr>
              <w:autoSpaceDE w:val="0"/>
              <w:autoSpaceDN w:val="0"/>
              <w:adjustRightInd w:val="0"/>
              <w:spacing w:before="120" w:after="120" w:line="240" w:lineRule="auto"/>
              <w:ind w:left="-23" w:right="-23"/>
              <w:contextualSpacing/>
              <w:rPr>
                <w:rFonts w:asciiTheme="majorHAnsi" w:eastAsiaTheme="majorEastAsia" w:hAnsiTheme="majorHAnsi" w:cstheme="majorBidi"/>
              </w:rPr>
            </w:pPr>
          </w:p>
          <w:p w14:paraId="538DA8F7" w14:textId="79898810" w:rsidR="0037530D" w:rsidRDefault="0037530D" w:rsidP="7C137F81">
            <w:pPr>
              <w:spacing w:before="120" w:after="120" w:line="240" w:lineRule="auto"/>
              <w:ind w:left="-23" w:right="-23"/>
              <w:rPr>
                <w:rFonts w:asciiTheme="majorHAnsi" w:eastAsiaTheme="majorEastAsia" w:hAnsiTheme="majorHAnsi" w:cstheme="majorBidi"/>
              </w:rPr>
            </w:pPr>
            <w:r w:rsidRPr="7C137F81">
              <w:rPr>
                <w:rFonts w:asciiTheme="majorHAnsi" w:eastAsiaTheme="majorEastAsia" w:hAnsiTheme="majorHAnsi" w:cstheme="majorBidi"/>
              </w:rPr>
              <w:t>Program stanowi formę profilaktyki chorób będących istotnym problemem zdrowotnym regionu, co uzasadnia jego realizację w formule RPZ.</w:t>
            </w:r>
            <w:r w:rsidRPr="7C137F81">
              <w:rPr>
                <w:rFonts w:asciiTheme="majorHAnsi" w:eastAsiaTheme="majorEastAsia" w:hAnsiTheme="majorHAnsi" w:cstheme="majorBidi"/>
                <w:color w:val="4F81BD" w:themeColor="accent1"/>
              </w:rPr>
              <w:t xml:space="preserve"> </w:t>
            </w:r>
            <w:r w:rsidR="6D1B2E01" w:rsidRPr="7C137F81">
              <w:rPr>
                <w:rFonts w:asciiTheme="majorHAnsi" w:eastAsiaTheme="majorEastAsia" w:hAnsiTheme="majorHAnsi" w:cstheme="majorBidi"/>
              </w:rPr>
              <w:t>Z analiz BASIW za 2023 r. wynika, że rozpoznanie G80-G83 jest w grupie 10 najczęstszych chorób z powodu których udziela się świadczeń rehabilitacji medycznej.  100% pacjent</w:t>
            </w:r>
            <w:r w:rsidR="0EA79892" w:rsidRPr="7C137F81">
              <w:rPr>
                <w:rFonts w:asciiTheme="majorHAnsi" w:eastAsiaTheme="majorEastAsia" w:hAnsiTheme="majorHAnsi" w:cstheme="majorBidi"/>
              </w:rPr>
              <w:t xml:space="preserve">ów </w:t>
            </w:r>
            <w:r w:rsidR="6D1B2E01" w:rsidRPr="7C137F81">
              <w:rPr>
                <w:rFonts w:asciiTheme="majorHAnsi" w:eastAsiaTheme="majorEastAsia" w:hAnsiTheme="majorHAnsi" w:cstheme="majorBidi"/>
              </w:rPr>
              <w:t>z grupy wiekowej 0-17</w:t>
            </w:r>
            <w:r w:rsidR="7E6227B6" w:rsidRPr="7C137F81">
              <w:rPr>
                <w:rFonts w:asciiTheme="majorHAnsi" w:eastAsiaTheme="majorEastAsia" w:hAnsiTheme="majorHAnsi" w:cstheme="majorBidi"/>
              </w:rPr>
              <w:t>, którym</w:t>
            </w:r>
            <w:r w:rsidR="6D1B2E01" w:rsidRPr="7C137F81">
              <w:rPr>
                <w:rFonts w:asciiTheme="majorHAnsi" w:eastAsiaTheme="majorEastAsia" w:hAnsiTheme="majorHAnsi" w:cstheme="majorBidi"/>
              </w:rPr>
              <w:t xml:space="preserve"> udzielano świadczeń z zakresu rehabilitacji neurologicznej </w:t>
            </w:r>
            <w:r w:rsidR="02325B02" w:rsidRPr="7C137F81">
              <w:rPr>
                <w:rFonts w:asciiTheme="majorHAnsi" w:eastAsiaTheme="majorEastAsia" w:hAnsiTheme="majorHAnsi" w:cstheme="majorBidi"/>
              </w:rPr>
              <w:t xml:space="preserve">stanowiły osoby z </w:t>
            </w:r>
            <w:r w:rsidR="6D1B2E01" w:rsidRPr="7C137F81">
              <w:rPr>
                <w:rFonts w:asciiTheme="majorHAnsi" w:eastAsiaTheme="majorEastAsia" w:hAnsiTheme="majorHAnsi" w:cstheme="majorBidi"/>
              </w:rPr>
              <w:t>MPD.</w:t>
            </w:r>
            <w:r>
              <w:br/>
            </w:r>
          </w:p>
          <w:p w14:paraId="50C7531E" w14:textId="0812731E" w:rsidR="0037530D" w:rsidRPr="003E5607" w:rsidRDefault="397A4600" w:rsidP="018A881B">
            <w:pPr>
              <w:autoSpaceDE w:val="0"/>
              <w:autoSpaceDN w:val="0"/>
              <w:adjustRightInd w:val="0"/>
              <w:spacing w:before="120" w:after="120" w:line="240" w:lineRule="auto"/>
              <w:ind w:left="-23" w:right="-23"/>
              <w:contextualSpacing/>
              <w:rPr>
                <w:rFonts w:asciiTheme="majorHAnsi" w:eastAsiaTheme="majorEastAsia" w:hAnsiTheme="majorHAnsi" w:cstheme="majorBidi"/>
                <w:color w:val="4F81BD" w:themeColor="accent1"/>
              </w:rPr>
            </w:pPr>
            <w:r w:rsidRPr="007C226C">
              <w:rPr>
                <w:rFonts w:asciiTheme="majorHAnsi" w:eastAsiaTheme="majorEastAsia" w:hAnsiTheme="majorHAnsi" w:cstheme="majorBidi"/>
              </w:rPr>
              <w:t>Program obejmie dzieci w wieku od 5 do 18 lat. Według danych BASIW w województwie mazowieckim w roku 2023 liczebność grupy dzieci w wieku 5-18 wynosiła 851 844 osoby. Zakładając częstość MPD na poziomie 2.5 na 1 000 można oszacować, że na Mazowszu będzie około 2 129 dzieci i młodzieży z tym rozpoznaniem. Szacuje się, że około 90% tej grupy będzie spełniać kryteria wejścia do programu.</w:t>
            </w:r>
          </w:p>
          <w:p w14:paraId="555F682C" w14:textId="48364846" w:rsidR="0037530D" w:rsidRPr="003E5607" w:rsidRDefault="0037530D" w:rsidP="00937650">
            <w:pPr>
              <w:autoSpaceDE w:val="0"/>
              <w:autoSpaceDN w:val="0"/>
              <w:adjustRightInd w:val="0"/>
              <w:spacing w:before="120" w:after="120" w:line="240" w:lineRule="auto"/>
              <w:ind w:left="-23" w:right="-23"/>
              <w:contextualSpacing/>
              <w:rPr>
                <w:rFonts w:asciiTheme="majorHAnsi" w:eastAsiaTheme="majorEastAsia" w:hAnsiTheme="majorHAnsi" w:cstheme="majorBidi"/>
              </w:rPr>
            </w:pPr>
          </w:p>
          <w:p w14:paraId="482C455D" w14:textId="6FFDB7FD" w:rsidR="0037530D" w:rsidRPr="00F10BB0" w:rsidRDefault="0037530D" w:rsidP="00937650">
            <w:pPr>
              <w:spacing w:after="300" w:line="240" w:lineRule="auto"/>
              <w:ind w:left="-20" w:right="-20"/>
              <w:contextualSpacing/>
              <w:rPr>
                <w:rFonts w:asciiTheme="majorHAnsi" w:eastAsiaTheme="majorEastAsia" w:hAnsiTheme="majorHAnsi" w:cstheme="majorBidi"/>
                <w:color w:val="4F81BD" w:themeColor="accent1"/>
              </w:rPr>
            </w:pPr>
            <w:r w:rsidRPr="32A4598C">
              <w:rPr>
                <w:rFonts w:asciiTheme="majorHAnsi" w:eastAsiaTheme="majorEastAsia" w:hAnsiTheme="majorHAnsi" w:cstheme="majorBidi"/>
              </w:rPr>
              <w:t>Zgodnie z dokumentem “ZDROWA PRZYSZŁOŚĆ. Ramy strategiczne rozwoju systemu ochrony zdrowia na lata 2021–2027, z perspektywą do 2030 r.” jednym z wyz</w:t>
            </w:r>
            <w:r w:rsidR="00387809" w:rsidRPr="32A4598C">
              <w:rPr>
                <w:rFonts w:asciiTheme="majorHAnsi" w:eastAsiaTheme="majorEastAsia" w:hAnsiTheme="majorHAnsi" w:cstheme="majorBidi"/>
              </w:rPr>
              <w:t>w</w:t>
            </w:r>
            <w:r w:rsidRPr="32A4598C">
              <w:rPr>
                <w:rFonts w:asciiTheme="majorHAnsi" w:eastAsiaTheme="majorEastAsia" w:hAnsiTheme="majorHAnsi" w:cstheme="majorBidi"/>
              </w:rPr>
              <w:t xml:space="preserve">ań jest </w:t>
            </w:r>
            <w:r w:rsidR="00DE7365" w:rsidRPr="32A4598C">
              <w:rPr>
                <w:rFonts w:asciiTheme="majorHAnsi" w:eastAsiaTheme="majorEastAsia" w:hAnsiTheme="majorHAnsi" w:cstheme="majorBidi"/>
              </w:rPr>
              <w:t>a</w:t>
            </w:r>
            <w:r w:rsidRPr="32A4598C">
              <w:rPr>
                <w:rFonts w:asciiTheme="majorHAnsi" w:eastAsiaTheme="majorEastAsia" w:hAnsiTheme="majorHAnsi" w:cstheme="majorBidi"/>
              </w:rPr>
              <w:t xml:space="preserve">ktualizacja i/lub opracowanie programów zdrowotnych/programów polityki zdrowotnej dla kluczowych chorób cywilizacyjnych oraz promocja zdrowia i postaw prozdrowotnych – ze szczególnym uwzględnieniem działań na rzecz dzieci, młodzieży i osób starszych oraz zdrowia psychicznego. Profilaktyka chorób to działania ukierunkowane na zapobieganie wystąpieniu choroby, na minimalizowanie wpływu choroby i niepełnosprawności albo – jeśli nie jest to możliwe – opóźnienie jej postępu. RPZ przewiduje realizację działań, których celem jest minimalizacja deficytów, które objawią się u osób z </w:t>
            </w:r>
            <w:r w:rsidR="54E9C07D" w:rsidRPr="32A4598C">
              <w:rPr>
                <w:rFonts w:asciiTheme="majorHAnsi" w:eastAsiaTheme="majorEastAsia" w:hAnsiTheme="majorHAnsi" w:cstheme="majorBidi"/>
              </w:rPr>
              <w:t>MPD</w:t>
            </w:r>
            <w:r w:rsidRPr="32A4598C">
              <w:rPr>
                <w:rFonts w:asciiTheme="majorHAnsi" w:eastAsiaTheme="majorEastAsia" w:hAnsiTheme="majorHAnsi" w:cstheme="majorBidi"/>
              </w:rPr>
              <w:t>.</w:t>
            </w:r>
            <w:r w:rsidR="428089D7" w:rsidRPr="32A4598C">
              <w:rPr>
                <w:rFonts w:asciiTheme="majorHAnsi" w:eastAsiaTheme="majorEastAsia" w:hAnsiTheme="majorHAnsi" w:cstheme="majorBidi"/>
              </w:rPr>
              <w:t xml:space="preserve"> RPZ przewiduje obligatoryjne działania dotyczące wsparcia psychologicznego dla opiekunów oraz dział</w:t>
            </w:r>
            <w:r w:rsidR="13036AB9" w:rsidRPr="32A4598C">
              <w:rPr>
                <w:rFonts w:asciiTheme="majorHAnsi" w:eastAsiaTheme="majorEastAsia" w:hAnsiTheme="majorHAnsi" w:cstheme="majorBidi"/>
              </w:rPr>
              <w:t>a</w:t>
            </w:r>
            <w:r w:rsidR="428089D7" w:rsidRPr="32A4598C">
              <w:rPr>
                <w:rFonts w:asciiTheme="majorHAnsi" w:eastAsiaTheme="majorEastAsia" w:hAnsiTheme="majorHAnsi" w:cstheme="majorBidi"/>
              </w:rPr>
              <w:t>nia edukacyjne.</w:t>
            </w:r>
            <w:r w:rsidR="27563E2B" w:rsidRPr="32A4598C">
              <w:rPr>
                <w:rFonts w:asciiTheme="majorHAnsi" w:eastAsiaTheme="majorEastAsia" w:hAnsiTheme="majorHAnsi" w:cstheme="majorBidi"/>
              </w:rPr>
              <w:t xml:space="preserve"> </w:t>
            </w:r>
            <w:r w:rsidR="27563E2B" w:rsidRPr="007C226C">
              <w:rPr>
                <w:rFonts w:asciiTheme="majorHAnsi" w:eastAsiaTheme="majorEastAsia" w:hAnsiTheme="majorHAnsi" w:cstheme="majorBidi"/>
              </w:rPr>
              <w:t>Celem edukacji zdrowotnej jest zapewnienie rodzicom/opiekunom faktycznym dostępu do fachowej wiedzy odnośnie charakterystyki zaburzenia mózgowego porażenia dziecięcego, w tym m.in.: przebiegu procesu terapeutycznego, opieki i metod usprawniania dziecka</w:t>
            </w:r>
            <w:r w:rsidR="0E717507" w:rsidRPr="007C226C">
              <w:rPr>
                <w:rFonts w:asciiTheme="majorHAnsi" w:eastAsiaTheme="majorEastAsia" w:hAnsiTheme="majorHAnsi" w:cstheme="majorBidi"/>
              </w:rPr>
              <w:t>.</w:t>
            </w:r>
            <w:r w:rsidR="428089D7" w:rsidRPr="007C226C">
              <w:rPr>
                <w:rFonts w:asciiTheme="majorHAnsi" w:eastAsiaTheme="majorEastAsia" w:hAnsiTheme="majorHAnsi" w:cstheme="majorBidi"/>
              </w:rPr>
              <w:t xml:space="preserve"> </w:t>
            </w:r>
          </w:p>
          <w:p w14:paraId="656DD168" w14:textId="77777777" w:rsidR="0037530D" w:rsidRPr="003E5607" w:rsidRDefault="0037530D" w:rsidP="00937650">
            <w:pPr>
              <w:autoSpaceDE w:val="0"/>
              <w:autoSpaceDN w:val="0"/>
              <w:adjustRightInd w:val="0"/>
              <w:spacing w:before="120" w:after="120" w:line="240" w:lineRule="auto"/>
              <w:ind w:left="-23" w:right="-23"/>
              <w:contextualSpacing/>
              <w:rPr>
                <w:rFonts w:asciiTheme="majorHAnsi" w:eastAsiaTheme="majorEastAsia" w:hAnsiTheme="majorHAnsi" w:cstheme="majorBidi"/>
              </w:rPr>
            </w:pPr>
          </w:p>
          <w:p w14:paraId="41076DB4" w14:textId="77777777" w:rsidR="0037530D" w:rsidRPr="003E5607" w:rsidRDefault="0037530D" w:rsidP="00937650">
            <w:pPr>
              <w:autoSpaceDE w:val="0"/>
              <w:autoSpaceDN w:val="0"/>
              <w:adjustRightInd w:val="0"/>
              <w:spacing w:after="0" w:line="240" w:lineRule="auto"/>
              <w:rPr>
                <w:rFonts w:asciiTheme="majorHAnsi" w:eastAsiaTheme="majorEastAsia" w:hAnsiTheme="majorHAnsi" w:cstheme="majorBidi"/>
                <w14:ligatures w14:val="standardContextual"/>
              </w:rPr>
            </w:pPr>
            <w:r w:rsidRPr="018A881B">
              <w:rPr>
                <w:rFonts w:asciiTheme="majorHAnsi" w:eastAsiaTheme="majorEastAsia" w:hAnsiTheme="majorHAnsi" w:cstheme="majorBidi"/>
              </w:rPr>
              <w:t xml:space="preserve">Program spełnia definicję opieki długoterminowej </w:t>
            </w:r>
            <w:r w:rsidRPr="018A881B">
              <w:rPr>
                <w:rFonts w:asciiTheme="majorHAnsi" w:eastAsiaTheme="majorEastAsia" w:hAnsiTheme="majorHAnsi" w:cstheme="majorBidi"/>
                <w:color w:val="000000"/>
              </w:rPr>
              <w:t xml:space="preserve">określoną w </w:t>
            </w:r>
            <w:r w:rsidRPr="018A881B">
              <w:rPr>
                <w:rFonts w:asciiTheme="majorHAnsi" w:eastAsiaTheme="majorEastAsia" w:hAnsiTheme="majorHAnsi" w:cstheme="majorBidi"/>
                <w14:ligatures w14:val="standardContextual"/>
              </w:rPr>
              <w:t>Wytycznych dotyczących realizacji projektów z udziałem środków Europejskiego Funduszu Społecznego Plus w regionalnych programach na lata 2021–2027, mianowicie:</w:t>
            </w:r>
          </w:p>
          <w:p w14:paraId="550873F2" w14:textId="77777777" w:rsidR="0037530D" w:rsidRPr="003E5607" w:rsidRDefault="0037530D" w:rsidP="00937650">
            <w:pPr>
              <w:autoSpaceDE w:val="0"/>
              <w:autoSpaceDN w:val="0"/>
              <w:adjustRightInd w:val="0"/>
              <w:spacing w:after="0" w:line="240" w:lineRule="auto"/>
              <w:rPr>
                <w:rFonts w:asciiTheme="majorHAnsi" w:eastAsiaTheme="majorEastAsia" w:hAnsiTheme="majorHAnsi" w:cstheme="majorBidi"/>
                <w14:ligatures w14:val="standardContextual"/>
              </w:rPr>
            </w:pPr>
            <w:r w:rsidRPr="018A881B">
              <w:rPr>
                <w:rFonts w:asciiTheme="majorHAnsi" w:eastAsiaTheme="majorEastAsia" w:hAnsiTheme="majorHAnsi" w:cstheme="majorBidi"/>
                <w14:ligatures w14:val="standardContextual"/>
              </w:rPr>
              <w:t xml:space="preserve">opieka długoterminowa – zakres usług udzielanych osobom potrzebującym wsparcia w codziennym funkcjonowaniu, w tym przewlekle chorym, które przez dłuższy czas potrzebują pomocy w podstawowych aktywnościach życia codziennego, a </w:t>
            </w:r>
            <w:r w:rsidRPr="018A881B">
              <w:rPr>
                <w:rFonts w:asciiTheme="majorHAnsi" w:eastAsiaTheme="majorEastAsia" w:hAnsiTheme="majorHAnsi" w:cstheme="majorBidi"/>
                <w14:ligatures w14:val="standardContextual"/>
              </w:rPr>
              <w:lastRenderedPageBreak/>
              <w:t>które nie wymagają hospitalizacji w warunkach oddziału szpitalnego. Opiekę tę stanowią usługi zdrowotne lub społeczne polegające na świadczeniu w szczególności:</w:t>
            </w:r>
          </w:p>
          <w:p w14:paraId="4054F7C9" w14:textId="77777777" w:rsidR="0037530D" w:rsidRPr="003E5607" w:rsidRDefault="0037530D" w:rsidP="00937650">
            <w:pPr>
              <w:autoSpaceDE w:val="0"/>
              <w:autoSpaceDN w:val="0"/>
              <w:adjustRightInd w:val="0"/>
              <w:spacing w:after="0" w:line="240" w:lineRule="auto"/>
              <w:rPr>
                <w:rFonts w:asciiTheme="majorHAnsi" w:eastAsiaTheme="majorEastAsia" w:hAnsiTheme="majorHAnsi" w:cstheme="majorBidi"/>
                <w14:ligatures w14:val="standardContextual"/>
              </w:rPr>
            </w:pPr>
            <w:r w:rsidRPr="018A881B">
              <w:rPr>
                <w:rFonts w:asciiTheme="majorHAnsi" w:eastAsiaTheme="majorEastAsia" w:hAnsiTheme="majorHAnsi" w:cstheme="majorBidi"/>
                <w14:ligatures w14:val="standardContextual"/>
              </w:rPr>
              <w:t>a) długotrwałej opieki pielęgniarskiej;</w:t>
            </w:r>
          </w:p>
          <w:p w14:paraId="16B2B0F0" w14:textId="77777777" w:rsidR="0037530D" w:rsidRPr="003E5607" w:rsidRDefault="0037530D" w:rsidP="00937650">
            <w:pPr>
              <w:autoSpaceDE w:val="0"/>
              <w:autoSpaceDN w:val="0"/>
              <w:adjustRightInd w:val="0"/>
              <w:spacing w:after="0" w:line="240" w:lineRule="auto"/>
              <w:rPr>
                <w:rFonts w:asciiTheme="majorHAnsi" w:eastAsiaTheme="majorEastAsia" w:hAnsiTheme="majorHAnsi" w:cstheme="majorBidi"/>
                <w14:ligatures w14:val="standardContextual"/>
              </w:rPr>
            </w:pPr>
            <w:r w:rsidRPr="018A881B">
              <w:rPr>
                <w:rFonts w:asciiTheme="majorHAnsi" w:eastAsiaTheme="majorEastAsia" w:hAnsiTheme="majorHAnsi" w:cstheme="majorBidi"/>
                <w14:ligatures w14:val="standardContextual"/>
              </w:rPr>
              <w:t>b) rehabilitacji;</w:t>
            </w:r>
          </w:p>
          <w:p w14:paraId="603AB5A3" w14:textId="77777777" w:rsidR="0037530D" w:rsidRPr="003E5607" w:rsidRDefault="0037530D" w:rsidP="00937650">
            <w:pPr>
              <w:autoSpaceDE w:val="0"/>
              <w:autoSpaceDN w:val="0"/>
              <w:adjustRightInd w:val="0"/>
              <w:spacing w:after="0" w:line="240" w:lineRule="auto"/>
              <w:rPr>
                <w:rFonts w:asciiTheme="majorHAnsi" w:eastAsiaTheme="majorEastAsia" w:hAnsiTheme="majorHAnsi" w:cstheme="majorBidi"/>
                <w14:ligatures w14:val="standardContextual"/>
              </w:rPr>
            </w:pPr>
            <w:r w:rsidRPr="018A881B">
              <w:rPr>
                <w:rFonts w:asciiTheme="majorHAnsi" w:eastAsiaTheme="majorEastAsia" w:hAnsiTheme="majorHAnsi" w:cstheme="majorBidi"/>
                <w14:ligatures w14:val="standardContextual"/>
              </w:rPr>
              <w:t>c) świadczeń terapeutycznych;</w:t>
            </w:r>
          </w:p>
          <w:p w14:paraId="47570EDF" w14:textId="77777777" w:rsidR="0037530D" w:rsidRPr="003E5607" w:rsidRDefault="0037530D" w:rsidP="00937650">
            <w:pPr>
              <w:autoSpaceDE w:val="0"/>
              <w:autoSpaceDN w:val="0"/>
              <w:adjustRightInd w:val="0"/>
              <w:spacing w:after="0" w:line="240" w:lineRule="auto"/>
              <w:rPr>
                <w:rFonts w:asciiTheme="majorHAnsi" w:eastAsiaTheme="majorEastAsia" w:hAnsiTheme="majorHAnsi" w:cstheme="majorBidi"/>
                <w14:ligatures w14:val="standardContextual"/>
              </w:rPr>
            </w:pPr>
            <w:r w:rsidRPr="018A881B">
              <w:rPr>
                <w:rFonts w:asciiTheme="majorHAnsi" w:eastAsiaTheme="majorEastAsia" w:hAnsiTheme="majorHAnsi" w:cstheme="majorBidi"/>
                <w14:ligatures w14:val="standardContextual"/>
              </w:rPr>
              <w:t>d) usług pielęgnacyjnych, opiekuńczych oraz innych usług wspierających osoby;</w:t>
            </w:r>
          </w:p>
          <w:p w14:paraId="71E266FD" w14:textId="77777777" w:rsidR="0037530D" w:rsidRPr="003E5607" w:rsidRDefault="0037530D" w:rsidP="00937650">
            <w:pPr>
              <w:autoSpaceDE w:val="0"/>
              <w:autoSpaceDN w:val="0"/>
              <w:adjustRightInd w:val="0"/>
              <w:spacing w:after="0" w:line="240" w:lineRule="auto"/>
              <w:rPr>
                <w:rFonts w:asciiTheme="majorHAnsi" w:eastAsiaTheme="majorEastAsia" w:hAnsiTheme="majorHAnsi" w:cstheme="majorBidi"/>
                <w14:ligatures w14:val="standardContextual"/>
              </w:rPr>
            </w:pPr>
            <w:r w:rsidRPr="018A881B">
              <w:rPr>
                <w:rFonts w:asciiTheme="majorHAnsi" w:eastAsiaTheme="majorEastAsia" w:hAnsiTheme="majorHAnsi" w:cstheme="majorBidi"/>
                <w14:ligatures w14:val="standardContextual"/>
              </w:rPr>
              <w:t>e) kontynuacji leczenia farmakologicznego i dietetycznego.</w:t>
            </w:r>
          </w:p>
          <w:p w14:paraId="1595D9EB" w14:textId="77777777" w:rsidR="0037530D" w:rsidRPr="003E5607" w:rsidRDefault="0037530D" w:rsidP="00937650">
            <w:pPr>
              <w:autoSpaceDE w:val="0"/>
              <w:autoSpaceDN w:val="0"/>
              <w:adjustRightInd w:val="0"/>
              <w:spacing w:after="0" w:line="240" w:lineRule="auto"/>
              <w:rPr>
                <w:rFonts w:asciiTheme="majorHAnsi" w:eastAsiaTheme="majorEastAsia" w:hAnsiTheme="majorHAnsi" w:cstheme="majorBidi"/>
                <w:color w:val="000000"/>
              </w:rPr>
            </w:pPr>
            <w:r w:rsidRPr="018A881B">
              <w:rPr>
                <w:rFonts w:asciiTheme="majorHAnsi" w:eastAsiaTheme="majorEastAsia" w:hAnsiTheme="majorHAnsi" w:cstheme="majorBidi"/>
                <w14:ligatures w14:val="standardContextual"/>
              </w:rPr>
              <w:t>Opieka ta może być udzielana przez opiekunów formalnych (personel medyczny i pracowników świadczących usługi opiekuńcze) lub opiekunów faktycznych (rodzinę, osoby sprawujące rodzinną pieczę zastępczą, bliskich, wolontariuszy).</w:t>
            </w:r>
            <w:r w:rsidRPr="018A881B">
              <w:rPr>
                <w:rFonts w:asciiTheme="majorHAnsi" w:eastAsiaTheme="majorEastAsia" w:hAnsiTheme="majorHAnsi" w:cstheme="majorBidi"/>
                <w:color w:val="000000"/>
              </w:rPr>
              <w:t xml:space="preserve">  </w:t>
            </w:r>
          </w:p>
          <w:p w14:paraId="30D5D654" w14:textId="77777777" w:rsidR="0037530D" w:rsidRPr="003E5607" w:rsidRDefault="0037530D" w:rsidP="00937650">
            <w:pPr>
              <w:spacing w:before="30" w:after="30" w:line="240" w:lineRule="auto"/>
              <w:rPr>
                <w:rFonts w:asciiTheme="majorHAnsi" w:eastAsiaTheme="majorEastAsia" w:hAnsiTheme="majorHAnsi" w:cstheme="majorBidi"/>
              </w:rPr>
            </w:pPr>
          </w:p>
          <w:p w14:paraId="168C12B5" w14:textId="77AC0119" w:rsidR="0037530D" w:rsidRPr="00B465B6" w:rsidRDefault="0037530D" w:rsidP="00937650">
            <w:pPr>
              <w:spacing w:before="30" w:after="30" w:line="240" w:lineRule="auto"/>
              <w:rPr>
                <w:rFonts w:asciiTheme="majorHAnsi" w:eastAsiaTheme="majorEastAsia" w:hAnsiTheme="majorHAnsi" w:cstheme="majorBidi"/>
                <w:highlight w:val="yellow"/>
              </w:rPr>
            </w:pPr>
            <w:r w:rsidRPr="018A881B">
              <w:rPr>
                <w:rFonts w:asciiTheme="majorHAnsi" w:eastAsiaTheme="majorEastAsia" w:hAnsiTheme="majorHAnsi" w:cstheme="majorBidi"/>
              </w:rPr>
              <w:t>Projekt RPZ jest kontynuacją Regionalnego Programu Zdrowotnego pn.: „</w:t>
            </w:r>
            <w:r w:rsidR="000D588F" w:rsidRPr="018A881B">
              <w:rPr>
                <w:rFonts w:asciiTheme="majorHAnsi" w:eastAsiaTheme="majorEastAsia" w:hAnsiTheme="majorHAnsi" w:cstheme="majorBidi"/>
              </w:rPr>
              <w:t xml:space="preserve">RPZ w zakresie rozszerzenia dostępności nowoczesnych instrumentalnych metod diagnostyki i rehabilitacji dzieci z mózgowym porażeniem dziecięcym na terenie województwa mazowieckiego na lata </w:t>
            </w:r>
            <w:r w:rsidR="23A6739B" w:rsidRPr="018A881B">
              <w:rPr>
                <w:rFonts w:asciiTheme="majorHAnsi" w:eastAsiaTheme="majorEastAsia" w:hAnsiTheme="majorHAnsi" w:cstheme="majorBidi"/>
              </w:rPr>
              <w:t>2017 – 2023"</w:t>
            </w:r>
            <w:r w:rsidRPr="018A881B">
              <w:rPr>
                <w:rFonts w:asciiTheme="majorHAnsi" w:eastAsiaTheme="majorEastAsia" w:hAnsiTheme="majorHAnsi" w:cstheme="majorBidi"/>
              </w:rPr>
              <w:t>. Treść niniejszego programu obejmuj</w:t>
            </w:r>
            <w:r w:rsidR="00ED4C8A" w:rsidRPr="018A881B">
              <w:rPr>
                <w:rFonts w:asciiTheme="majorHAnsi" w:eastAsiaTheme="majorEastAsia" w:hAnsiTheme="majorHAnsi" w:cstheme="majorBidi"/>
              </w:rPr>
              <w:t>e</w:t>
            </w:r>
            <w:r w:rsidRPr="018A881B">
              <w:rPr>
                <w:rFonts w:asciiTheme="majorHAnsi" w:eastAsiaTheme="majorEastAsia" w:hAnsiTheme="majorHAnsi" w:cstheme="majorBidi"/>
              </w:rPr>
              <w:t xml:space="preserve"> także rekomendacje z przeprowadzonej ewaluacji zewnętrznej poprzedniej edycji programu realizowanej w perspektywie 2014-2020. Jak</w:t>
            </w:r>
            <w:r w:rsidRPr="018A881B">
              <w:rPr>
                <w:rFonts w:asciiTheme="majorHAnsi" w:eastAsiaTheme="majorEastAsia" w:hAnsiTheme="majorHAnsi" w:cstheme="majorBidi"/>
                <w:b/>
              </w:rPr>
              <w:t xml:space="preserve"> </w:t>
            </w:r>
            <w:r w:rsidRPr="018A881B">
              <w:rPr>
                <w:rFonts w:asciiTheme="majorHAnsi" w:eastAsiaTheme="majorEastAsia" w:hAnsiTheme="majorHAnsi" w:cstheme="majorBidi"/>
              </w:rPr>
              <w:t>wynika z ewaluacji zewnętrznej poprzedniej edycji RPZ,</w:t>
            </w:r>
            <w:r w:rsidR="5EF84AE4" w:rsidRPr="018A881B">
              <w:rPr>
                <w:rFonts w:asciiTheme="majorHAnsi" w:eastAsiaTheme="majorEastAsia" w:hAnsiTheme="majorHAnsi" w:cstheme="majorBidi"/>
              </w:rPr>
              <w:t xml:space="preserve"> zdecydowana większość </w:t>
            </w:r>
            <w:r w:rsidR="2DE74C1D" w:rsidRPr="018A881B">
              <w:rPr>
                <w:rFonts w:asciiTheme="majorHAnsi" w:eastAsiaTheme="majorEastAsia" w:hAnsiTheme="majorHAnsi" w:cstheme="majorBidi"/>
              </w:rPr>
              <w:t>ankietowanych</w:t>
            </w:r>
            <w:r w:rsidR="5EF84AE4" w:rsidRPr="018A881B">
              <w:rPr>
                <w:rFonts w:asciiTheme="majorHAnsi" w:eastAsiaTheme="majorEastAsia" w:hAnsiTheme="majorHAnsi" w:cstheme="majorBidi"/>
              </w:rPr>
              <w:t xml:space="preserve"> deklarowała, że wsparcie realizowane w ramach RPZ powinno być kontynuowane w przyszłości. Potrzebę kontynuacji programu uzasadniano wysoką skutecznością i efektywnością realizowanych działań, ale również samą specyfiką zaburzenia, wpływającą na potrzebę zapewnienia długotrwałej terapii</w:t>
            </w:r>
            <w:r w:rsidR="74D13803" w:rsidRPr="018A881B">
              <w:rPr>
                <w:rFonts w:asciiTheme="majorHAnsi" w:eastAsiaTheme="majorEastAsia" w:hAnsiTheme="majorHAnsi" w:cstheme="majorBidi"/>
              </w:rPr>
              <w:t>.</w:t>
            </w:r>
            <w:r w:rsidR="00B465B6" w:rsidRPr="018A881B">
              <w:rPr>
                <w:rFonts w:asciiTheme="majorHAnsi" w:eastAsiaTheme="majorEastAsia" w:hAnsiTheme="majorHAnsi" w:cstheme="majorBidi"/>
              </w:rPr>
              <w:t xml:space="preserve"> </w:t>
            </w:r>
            <w:r w:rsidR="33C916BA" w:rsidRPr="018A881B">
              <w:rPr>
                <w:rFonts w:asciiTheme="majorHAnsi" w:eastAsiaTheme="majorEastAsia" w:hAnsiTheme="majorHAnsi" w:cstheme="majorBidi"/>
              </w:rPr>
              <w:t xml:space="preserve">W przypadku kontynuacji programu, </w:t>
            </w:r>
            <w:r w:rsidR="65E35999" w:rsidRPr="018A881B">
              <w:rPr>
                <w:rFonts w:asciiTheme="majorHAnsi" w:eastAsiaTheme="majorEastAsia" w:hAnsiTheme="majorHAnsi" w:cstheme="majorBidi"/>
              </w:rPr>
              <w:t>rekomendowano możli</w:t>
            </w:r>
            <w:r w:rsidR="5E94FADB" w:rsidRPr="018A881B">
              <w:rPr>
                <w:rFonts w:asciiTheme="majorHAnsi" w:eastAsiaTheme="majorEastAsia" w:hAnsiTheme="majorHAnsi" w:cstheme="majorBidi"/>
              </w:rPr>
              <w:t>wo</w:t>
            </w:r>
            <w:r w:rsidR="65E35999" w:rsidRPr="018A881B">
              <w:rPr>
                <w:rFonts w:asciiTheme="majorHAnsi" w:eastAsiaTheme="majorEastAsia" w:hAnsiTheme="majorHAnsi" w:cstheme="majorBidi"/>
              </w:rPr>
              <w:t>ść</w:t>
            </w:r>
            <w:r w:rsidR="33C916BA" w:rsidRPr="018A881B">
              <w:rPr>
                <w:rFonts w:asciiTheme="majorHAnsi" w:eastAsiaTheme="majorEastAsia" w:hAnsiTheme="majorHAnsi" w:cstheme="majorBidi"/>
              </w:rPr>
              <w:t xml:space="preserve"> </w:t>
            </w:r>
            <w:r w:rsidR="029ED1AC" w:rsidRPr="018A881B">
              <w:rPr>
                <w:rFonts w:asciiTheme="majorHAnsi" w:eastAsiaTheme="majorEastAsia" w:hAnsiTheme="majorHAnsi" w:cstheme="majorBidi"/>
              </w:rPr>
              <w:t xml:space="preserve">zapewnienia realizatorom projektów większej elastyczności w zakresie dostosowywania działań do potrzeb uczestników, </w:t>
            </w:r>
            <w:r w:rsidR="77A7EED0" w:rsidRPr="018A881B">
              <w:rPr>
                <w:rFonts w:asciiTheme="majorHAnsi" w:eastAsiaTheme="majorEastAsia" w:hAnsiTheme="majorHAnsi" w:cstheme="majorBidi"/>
              </w:rPr>
              <w:t>w celu</w:t>
            </w:r>
            <w:r w:rsidR="029ED1AC" w:rsidRPr="018A881B">
              <w:rPr>
                <w:rFonts w:asciiTheme="majorHAnsi" w:eastAsiaTheme="majorEastAsia" w:hAnsiTheme="majorHAnsi" w:cstheme="majorBidi"/>
              </w:rPr>
              <w:t xml:space="preserve"> maksymalne</w:t>
            </w:r>
            <w:r w:rsidR="3AD9902A" w:rsidRPr="018A881B">
              <w:rPr>
                <w:rFonts w:asciiTheme="majorHAnsi" w:eastAsiaTheme="majorEastAsia" w:hAnsiTheme="majorHAnsi" w:cstheme="majorBidi"/>
              </w:rPr>
              <w:t>go</w:t>
            </w:r>
            <w:r w:rsidR="029ED1AC" w:rsidRPr="018A881B">
              <w:rPr>
                <w:rFonts w:asciiTheme="majorHAnsi" w:eastAsiaTheme="majorEastAsia" w:hAnsiTheme="majorHAnsi" w:cstheme="majorBidi"/>
              </w:rPr>
              <w:t xml:space="preserve"> wykorzystani</w:t>
            </w:r>
            <w:r w:rsidR="119A7B31" w:rsidRPr="018A881B">
              <w:rPr>
                <w:rFonts w:asciiTheme="majorHAnsi" w:eastAsiaTheme="majorEastAsia" w:hAnsiTheme="majorHAnsi" w:cstheme="majorBidi"/>
              </w:rPr>
              <w:t>a</w:t>
            </w:r>
            <w:r w:rsidR="029ED1AC" w:rsidRPr="018A881B">
              <w:rPr>
                <w:rFonts w:asciiTheme="majorHAnsi" w:eastAsiaTheme="majorEastAsia" w:hAnsiTheme="majorHAnsi" w:cstheme="majorBidi"/>
              </w:rPr>
              <w:t xml:space="preserve"> potencjału wsparcia i zwiększenie efektywności działań</w:t>
            </w:r>
            <w:r w:rsidR="69F1ECA8" w:rsidRPr="018A881B">
              <w:rPr>
                <w:rFonts w:asciiTheme="majorHAnsi" w:eastAsiaTheme="majorEastAsia" w:hAnsiTheme="majorHAnsi" w:cstheme="majorBidi"/>
              </w:rPr>
              <w:t>, a także</w:t>
            </w:r>
            <w:r w:rsidR="12D7D976" w:rsidRPr="018A881B">
              <w:rPr>
                <w:rFonts w:asciiTheme="majorHAnsi" w:eastAsiaTheme="majorEastAsia" w:hAnsiTheme="majorHAnsi" w:cstheme="majorBidi"/>
              </w:rPr>
              <w:t xml:space="preserve"> </w:t>
            </w:r>
            <w:r w:rsidR="029ED1AC" w:rsidRPr="018A881B">
              <w:rPr>
                <w:rFonts w:asciiTheme="majorHAnsi" w:eastAsiaTheme="majorEastAsia" w:hAnsiTheme="majorHAnsi" w:cstheme="majorBidi"/>
              </w:rPr>
              <w:t>zapewnieni</w:t>
            </w:r>
            <w:r w:rsidR="6AC898F7" w:rsidRPr="018A881B">
              <w:rPr>
                <w:rFonts w:asciiTheme="majorHAnsi" w:eastAsiaTheme="majorEastAsia" w:hAnsiTheme="majorHAnsi" w:cstheme="majorBidi"/>
              </w:rPr>
              <w:t>e</w:t>
            </w:r>
            <w:r w:rsidR="029ED1AC" w:rsidRPr="018A881B">
              <w:rPr>
                <w:rFonts w:asciiTheme="majorHAnsi" w:eastAsiaTheme="majorEastAsia" w:hAnsiTheme="majorHAnsi" w:cstheme="majorBidi"/>
              </w:rPr>
              <w:t xml:space="preserve"> uczestnikom projektów transportu do miejsca realizacji świadczeń, szczególnie w przypadku obszarów słabo skomunikowanych</w:t>
            </w:r>
            <w:r w:rsidR="3B3C0EFA" w:rsidRPr="018A881B">
              <w:rPr>
                <w:rFonts w:asciiTheme="majorHAnsi" w:eastAsiaTheme="majorEastAsia" w:hAnsiTheme="majorHAnsi" w:cstheme="majorBidi"/>
              </w:rPr>
              <w:t>.</w:t>
            </w:r>
          </w:p>
          <w:p w14:paraId="32E87857" w14:textId="29F0413F" w:rsidR="2A08D174" w:rsidRPr="0060441C" w:rsidRDefault="2A08D174" w:rsidP="0B7E1C71">
            <w:pPr>
              <w:spacing w:before="100" w:after="100" w:line="240" w:lineRule="auto"/>
              <w:ind w:left="-20" w:right="-20"/>
              <w:contextualSpacing/>
              <w:rPr>
                <w:rFonts w:asciiTheme="majorHAnsi" w:eastAsiaTheme="majorEastAsia" w:hAnsiTheme="majorHAnsi" w:cstheme="majorBidi"/>
              </w:rPr>
            </w:pPr>
            <w:r w:rsidRPr="018A881B">
              <w:rPr>
                <w:rFonts w:asciiTheme="majorHAnsi" w:eastAsiaTheme="majorEastAsia" w:hAnsiTheme="majorHAnsi" w:cstheme="majorBidi"/>
              </w:rPr>
              <w:t xml:space="preserve">Mózgowe porażenie dziecięce (MPD) to zespół zaburzeń wpływających na zdolność do poruszania się, trzymania równowagi i postawy. Jest najczęstszą przyczyną niepełnosprawności wśród dzieci i młodzieży w Europie. </w:t>
            </w:r>
            <w:r w:rsidR="59442795" w:rsidRPr="39922538">
              <w:rPr>
                <w:rFonts w:asciiTheme="majorHAnsi" w:eastAsiaTheme="majorEastAsia" w:hAnsiTheme="majorHAnsi" w:cstheme="majorBidi"/>
              </w:rPr>
              <w:t>Pacjenci z MPD to jedna z największych grup dzieci objętych opieką medyczną. Częstość występowania (ok. 2-3 dzieci na każdy tysiąc żywo urodzonych) jest niezmienna</w:t>
            </w:r>
            <w:r w:rsidRPr="0060441C">
              <w:rPr>
                <w:rFonts w:asciiTheme="majorHAnsi" w:eastAsiaTheme="majorEastAsia" w:hAnsiTheme="majorHAnsi" w:cstheme="majorBidi"/>
              </w:rPr>
              <w:t>.</w:t>
            </w:r>
          </w:p>
          <w:p w14:paraId="71A0B6FA" w14:textId="23E7589A" w:rsidR="4C862AF1" w:rsidRDefault="76BA6D1E" w:rsidP="018A881B">
            <w:pPr>
              <w:spacing w:before="100" w:after="100" w:line="240" w:lineRule="auto"/>
              <w:ind w:left="-20" w:right="-20"/>
              <w:contextualSpacing/>
              <w:rPr>
                <w:rFonts w:asciiTheme="majorHAnsi" w:eastAsiaTheme="majorEastAsia" w:hAnsiTheme="majorHAnsi" w:cstheme="majorBidi"/>
                <w:color w:val="4F81BD" w:themeColor="accent1"/>
              </w:rPr>
            </w:pPr>
            <w:r w:rsidRPr="0060441C">
              <w:rPr>
                <w:rFonts w:asciiTheme="majorHAnsi" w:eastAsiaTheme="majorEastAsia" w:hAnsiTheme="majorHAnsi" w:cstheme="majorBidi"/>
              </w:rPr>
              <w:t xml:space="preserve">Podstawowym problemem związanym z MPD są różne formy zwiększonego napięcia mięśniowego i nieprawidłowej aktywacji mięśni, zaburzające rozwój ruchu u dzieci i skutkujące powstaniem trwałych zmian w układzie mięśniowym i kostno-stawowym. Ponieważ wyleczenie przyczyn MPD (uszkodzenia mózgu) jest niemożliwe, zgodnie z Międzynarodową Klasyfikacją </w:t>
            </w:r>
            <w:r w:rsidRPr="0060441C">
              <w:rPr>
                <w:rFonts w:asciiTheme="majorHAnsi" w:eastAsiaTheme="majorEastAsia" w:hAnsiTheme="majorHAnsi" w:cstheme="majorBidi"/>
              </w:rPr>
              <w:lastRenderedPageBreak/>
              <w:t xml:space="preserve">Funkcjonowania Niepełnosprawności i Zdrowia dla Dzieci i Młodzieży (ICF) Światowej Organizacji Zdrowia terapia powinna skupiać się na redukcji następstw uszkodzenia poprzez poprawę funkcjonalną i stymulowanie aktywności. Dla rodziców i pacjentów największym problemem jest zaburzony rozwój funkcji chodu, trwale ograniczający możliwości uczestniczenia w życiu społecznym. Ograniczenie to dotyczy nie tylko samych pacjentów, ale także ich rodzin i wiąże się najczęściej z wyłączeniem jednego z opiekunów z aktywności zawodowej. Obecnie przeważa przekonanie, że poprawa umiejętności poruszania się ma pozytywny wpływ na rozwój dzieci z </w:t>
            </w:r>
            <w:r w:rsidR="6C348DBC" w:rsidRPr="0060441C">
              <w:rPr>
                <w:rFonts w:asciiTheme="majorHAnsi" w:eastAsiaTheme="majorEastAsia" w:hAnsiTheme="majorHAnsi" w:cstheme="majorBidi"/>
              </w:rPr>
              <w:t>MPD</w:t>
            </w:r>
            <w:r w:rsidRPr="0060441C">
              <w:rPr>
                <w:rFonts w:asciiTheme="majorHAnsi" w:eastAsiaTheme="majorEastAsia" w:hAnsiTheme="majorHAnsi" w:cstheme="majorBidi"/>
              </w:rPr>
              <w:t xml:space="preserve">. </w:t>
            </w:r>
            <w:r w:rsidRPr="018A881B">
              <w:rPr>
                <w:rFonts w:asciiTheme="majorHAnsi" w:eastAsiaTheme="majorEastAsia" w:hAnsiTheme="majorHAnsi" w:cstheme="majorBidi"/>
              </w:rPr>
              <w:t>Zaburzenia rozwoju wzorca i funkcji chodu dotyczą praktycznie wszystkich dzieci z MPD. Statystycznie ok 70% dzieci z MPD ma szansę chodzić, w tym ponad 50% samodzielnie</w:t>
            </w:r>
            <w:r w:rsidR="420F2E1E" w:rsidRPr="018A881B">
              <w:rPr>
                <w:rFonts w:asciiTheme="majorHAnsi" w:eastAsiaTheme="majorEastAsia" w:hAnsiTheme="majorHAnsi" w:cstheme="majorBidi"/>
              </w:rPr>
              <w:t>.</w:t>
            </w:r>
            <w:r w:rsidR="37C070B8" w:rsidRPr="018A881B">
              <w:rPr>
                <w:rFonts w:asciiTheme="majorHAnsi" w:eastAsiaTheme="majorEastAsia" w:hAnsiTheme="majorHAnsi" w:cstheme="majorBidi"/>
              </w:rPr>
              <w:t xml:space="preserve"> </w:t>
            </w:r>
            <w:r w:rsidR="03149346" w:rsidRPr="007C226C">
              <w:rPr>
                <w:rFonts w:asciiTheme="majorHAnsi" w:eastAsiaTheme="majorEastAsia" w:hAnsiTheme="majorHAnsi" w:cstheme="majorBidi"/>
              </w:rPr>
              <w:t>Przegląd systematyczny Llamas-Ramos 2022 oceniał skuteczność systemów zrobotyzowanych jako samodzielnej terapii lub w połączeniu z zabiegami fizjoterapeutycznymi w poprawie autonomii i jakości życia dzieci ze zdiagnozowanym porażeniem mózgowym. Stosowanie systemów robotycznych można uznać za skuteczne uzupełnienie konwencjonalnych terapii fizycznych.</w:t>
            </w:r>
            <w:r w:rsidR="03149346" w:rsidRPr="018A881B">
              <w:rPr>
                <w:rFonts w:asciiTheme="majorHAnsi" w:eastAsiaTheme="majorEastAsia" w:hAnsiTheme="majorHAnsi" w:cstheme="majorBidi"/>
              </w:rPr>
              <w:t xml:space="preserve"> </w:t>
            </w:r>
            <w:r w:rsidR="2D94D49F" w:rsidRPr="007C226C">
              <w:rPr>
                <w:rFonts w:asciiTheme="majorHAnsi" w:eastAsiaTheme="majorEastAsia" w:hAnsiTheme="majorHAnsi" w:cstheme="majorBidi"/>
              </w:rPr>
              <w:t xml:space="preserve">Zrobotyzowane systemy terapii zaburzeń chodu wykorzystujące wizualne i proprioeceptywne sprzężenia zwrotne oraz rzeczywistość wirtualną wyznaczają nowe standardy rehabilitacji. Metody te w porównaniu z tradycyjną rehabilitacją pozwalają znacznie zwiększyć aktywne uczestniczenie pacjenta. Istnieją dowody na wpływ takiej terapii na przebudowę kory mózgowej. Zintensyfikowanie terapii daje przełomowe efekty w krótszym czasie. Powoduje to, że rodzice i dzieci znacznie krócej przebywają poza środowiskiem domowym. Zmniejsza się też ryzyko wykluczenia rodziców z rynku pracy. Kolejna przewaga nowoczesnych metod rehabilitacji opartych na zastosowaniu robotów to znaczne zmniejszenie obciążeń dla terapeutów, poprawa ich warunków pracy i mniejsza liczba personelu potrzebna do wykonania porównywalnych zadań terapeutycznych. </w:t>
            </w:r>
          </w:p>
          <w:p w14:paraId="5FC28B7A" w14:textId="6B7EFF4E" w:rsidR="4C862AF1" w:rsidRDefault="4C862AF1" w:rsidP="4C862AF1">
            <w:pPr>
              <w:spacing w:before="100" w:after="100" w:line="240" w:lineRule="auto"/>
              <w:ind w:left="-20" w:right="-20"/>
              <w:contextualSpacing/>
              <w:rPr>
                <w:rFonts w:asciiTheme="majorHAnsi" w:eastAsiaTheme="majorEastAsia" w:hAnsiTheme="majorHAnsi" w:cstheme="majorBidi"/>
              </w:rPr>
            </w:pPr>
          </w:p>
          <w:p w14:paraId="12500C54" w14:textId="2E3DAB39" w:rsidR="0B7E1C71" w:rsidRDefault="00AE630A" w:rsidP="0B7E1C71">
            <w:pPr>
              <w:spacing w:before="100" w:after="100" w:line="240" w:lineRule="auto"/>
              <w:ind w:left="-20" w:right="-20"/>
              <w:contextualSpacing/>
              <w:rPr>
                <w:rFonts w:asciiTheme="majorHAnsi" w:eastAsiaTheme="majorEastAsia" w:hAnsiTheme="majorHAnsi" w:cstheme="majorBidi"/>
              </w:rPr>
            </w:pPr>
            <w:r w:rsidRPr="018A881B">
              <w:rPr>
                <w:rFonts w:asciiTheme="majorHAnsi" w:eastAsiaTheme="majorEastAsia" w:hAnsiTheme="majorHAnsi" w:cstheme="majorBidi"/>
              </w:rPr>
              <w:t xml:space="preserve">W odpowiedzi na powyższe potrzeby </w:t>
            </w:r>
            <w:r w:rsidR="00576056" w:rsidRPr="018A881B">
              <w:rPr>
                <w:rFonts w:asciiTheme="majorHAnsi" w:eastAsiaTheme="majorEastAsia" w:hAnsiTheme="majorHAnsi" w:cstheme="majorBidi"/>
              </w:rPr>
              <w:t xml:space="preserve">planowany jest nabór </w:t>
            </w:r>
            <w:r w:rsidR="009D32A6" w:rsidRPr="018A881B">
              <w:rPr>
                <w:rFonts w:asciiTheme="majorHAnsi" w:eastAsiaTheme="majorEastAsia" w:hAnsiTheme="majorHAnsi" w:cstheme="majorBidi"/>
              </w:rPr>
              <w:t>mający na celu rozszerzenie dostępności nowoczesnych instrumentalnych metod diagnostyki i rehabilitacji dzieci z mózgowym porażeniem dziecięcym na terenie województwa mazowieckiego</w:t>
            </w:r>
            <w:r w:rsidR="003B65E8" w:rsidRPr="018A881B">
              <w:rPr>
                <w:rFonts w:asciiTheme="majorHAnsi" w:eastAsiaTheme="majorEastAsia" w:hAnsiTheme="majorHAnsi" w:cstheme="majorBidi"/>
              </w:rPr>
              <w:t>.</w:t>
            </w:r>
          </w:p>
          <w:p w14:paraId="70A422A5" w14:textId="5F58C374" w:rsidR="0037530D" w:rsidRPr="003E5607" w:rsidRDefault="0037530D" w:rsidP="7C137F81">
            <w:pPr>
              <w:autoSpaceDE w:val="0"/>
              <w:autoSpaceDN w:val="0"/>
              <w:adjustRightInd w:val="0"/>
              <w:spacing w:before="100" w:after="100" w:line="240" w:lineRule="auto"/>
              <w:ind w:left="-20" w:right="-20"/>
              <w:contextualSpacing/>
              <w:rPr>
                <w:rFonts w:asciiTheme="majorHAnsi" w:eastAsiaTheme="majorEastAsia" w:hAnsiTheme="majorHAnsi" w:cstheme="majorBidi"/>
              </w:rPr>
            </w:pPr>
            <w:r w:rsidRPr="7C137F81">
              <w:rPr>
                <w:rFonts w:asciiTheme="majorHAnsi" w:eastAsiaTheme="majorEastAsia" w:hAnsiTheme="majorHAnsi" w:cstheme="majorBidi"/>
              </w:rPr>
              <w:t xml:space="preserve">Beneficjenci programu będą wybrani w drodze </w:t>
            </w:r>
            <w:r w:rsidR="7ACD576B" w:rsidRPr="7C137F81">
              <w:rPr>
                <w:rFonts w:asciiTheme="majorHAnsi" w:eastAsiaTheme="majorEastAsia" w:hAnsiTheme="majorHAnsi" w:cstheme="majorBidi"/>
              </w:rPr>
              <w:t xml:space="preserve">konkurencyjnego </w:t>
            </w:r>
            <w:r w:rsidRPr="7C137F81">
              <w:rPr>
                <w:rFonts w:asciiTheme="majorHAnsi" w:eastAsiaTheme="majorEastAsia" w:hAnsiTheme="majorHAnsi" w:cstheme="majorBidi"/>
              </w:rPr>
              <w:t>naboru. Beneficjentami programu mogą być podmioty wykonujące działalność leczniczą w myśl ustawy z dnia 15 kwietnia 2011 r. o działalności leczniczej. Szczegółowe warunki jakie powinien spełniać oferent zostaną zawarte w ogłoszeniu o konkursie.</w:t>
            </w:r>
            <w:r>
              <w:br/>
            </w:r>
          </w:p>
          <w:p w14:paraId="6D6E7110" w14:textId="13410F42" w:rsidR="03BB41FA" w:rsidRDefault="03BB41FA" w:rsidP="0B7E1C71">
            <w:pPr>
              <w:spacing w:before="120" w:after="160" w:line="240" w:lineRule="auto"/>
              <w:ind w:left="-20" w:right="-20"/>
              <w:contextualSpacing/>
              <w:rPr>
                <w:rFonts w:asciiTheme="majorHAnsi" w:eastAsiaTheme="majorEastAsia" w:hAnsiTheme="majorHAnsi" w:cstheme="majorBidi"/>
              </w:rPr>
            </w:pPr>
            <w:r w:rsidRPr="018A881B">
              <w:rPr>
                <w:rFonts w:asciiTheme="majorHAnsi" w:eastAsiaTheme="majorEastAsia" w:hAnsiTheme="majorHAnsi" w:cstheme="majorBidi"/>
              </w:rPr>
              <w:t>Osoba aplikująca do programu w dniu kwalifikacji musi:</w:t>
            </w:r>
          </w:p>
          <w:p w14:paraId="105278B6" w14:textId="3129DFA8" w:rsidR="03BB41FA" w:rsidRDefault="03BB41FA" w:rsidP="0B7E1C71">
            <w:pPr>
              <w:spacing w:before="120" w:after="160" w:line="240" w:lineRule="auto"/>
              <w:ind w:left="-20" w:right="-20"/>
              <w:contextualSpacing/>
              <w:rPr>
                <w:rFonts w:asciiTheme="majorHAnsi" w:eastAsiaTheme="majorEastAsia" w:hAnsiTheme="majorHAnsi" w:cstheme="majorBidi"/>
              </w:rPr>
            </w:pPr>
            <w:r w:rsidRPr="018A881B">
              <w:rPr>
                <w:rFonts w:asciiTheme="majorHAnsi" w:eastAsiaTheme="majorEastAsia" w:hAnsiTheme="majorHAnsi" w:cstheme="majorBidi"/>
              </w:rPr>
              <w:t>być w wieku pomiędzy 5 a 18 lat i posiadać rozpoznane MPD;</w:t>
            </w:r>
          </w:p>
          <w:p w14:paraId="2B125582" w14:textId="78B5F340" w:rsidR="03BB41FA" w:rsidRDefault="03BB41FA" w:rsidP="0B7E1C71">
            <w:pPr>
              <w:spacing w:before="120" w:after="160" w:line="240" w:lineRule="auto"/>
              <w:ind w:left="-20" w:right="-20"/>
              <w:contextualSpacing/>
              <w:rPr>
                <w:rFonts w:asciiTheme="majorHAnsi" w:eastAsiaTheme="majorEastAsia" w:hAnsiTheme="majorHAnsi" w:cstheme="majorBidi"/>
              </w:rPr>
            </w:pPr>
            <w:r w:rsidRPr="018A881B">
              <w:rPr>
                <w:rFonts w:asciiTheme="majorHAnsi" w:eastAsiaTheme="majorEastAsia" w:hAnsiTheme="majorHAnsi" w:cstheme="majorBidi"/>
              </w:rPr>
              <w:lastRenderedPageBreak/>
              <w:t>mieszkać na terenie województwa mazowieckiego, tj. być osobą fizyczną mieszkającą na terenie województwa mazowieckiego w rozumieniu Kodeksu cywilnego;</w:t>
            </w:r>
          </w:p>
          <w:p w14:paraId="20CDB7F5" w14:textId="7AE16C49" w:rsidR="0037530D" w:rsidRDefault="0037530D" w:rsidP="00937650">
            <w:pPr>
              <w:spacing w:before="120" w:after="160" w:line="240" w:lineRule="auto"/>
              <w:ind w:left="-20" w:right="-20"/>
              <w:contextualSpacing/>
              <w:rPr>
                <w:rFonts w:asciiTheme="majorHAnsi" w:eastAsiaTheme="majorEastAsia" w:hAnsiTheme="majorHAnsi" w:cstheme="majorBidi"/>
              </w:rPr>
            </w:pPr>
          </w:p>
          <w:p w14:paraId="2D1E4C0F" w14:textId="58BB1BAE" w:rsidR="0037530D" w:rsidRPr="003E5607" w:rsidRDefault="0037530D" w:rsidP="7C137F81">
            <w:pPr>
              <w:autoSpaceDE w:val="0"/>
              <w:autoSpaceDN w:val="0"/>
              <w:adjustRightInd w:val="0"/>
              <w:spacing w:before="120" w:after="160" w:line="240" w:lineRule="auto"/>
              <w:ind w:left="-20" w:right="-20"/>
              <w:contextualSpacing/>
              <w:rPr>
                <w:rFonts w:asciiTheme="majorHAnsi" w:eastAsiaTheme="majorEastAsia" w:hAnsiTheme="majorHAnsi" w:cstheme="majorBidi"/>
              </w:rPr>
            </w:pPr>
            <w:r w:rsidRPr="7C137F81">
              <w:rPr>
                <w:rFonts w:asciiTheme="majorHAnsi" w:eastAsiaTheme="majorEastAsia" w:hAnsiTheme="majorHAnsi" w:cstheme="majorBidi"/>
              </w:rPr>
              <w:t>Program zakłada przeprowadzenie następujących interwencji u osób, które spełniają kryteria kwalifikacji do udziału w programie</w:t>
            </w:r>
            <w:r w:rsidR="10CC54E1" w:rsidRPr="7C137F81">
              <w:rPr>
                <w:rFonts w:asciiTheme="majorHAnsi" w:eastAsiaTheme="majorEastAsia" w:hAnsiTheme="majorHAnsi" w:cstheme="majorBidi"/>
              </w:rPr>
              <w:t xml:space="preserve"> (I grupa docelowa)</w:t>
            </w:r>
            <w:r w:rsidRPr="7C137F81">
              <w:rPr>
                <w:rFonts w:asciiTheme="majorHAnsi" w:eastAsiaTheme="majorEastAsia" w:hAnsiTheme="majorHAnsi" w:cstheme="majorBidi"/>
              </w:rPr>
              <w:t>:</w:t>
            </w:r>
            <w:r w:rsidR="40E99AC6" w:rsidRPr="7C137F81">
              <w:rPr>
                <w:rFonts w:asciiTheme="majorHAnsi" w:eastAsiaTheme="majorEastAsia" w:hAnsiTheme="majorHAnsi" w:cstheme="majorBidi"/>
              </w:rPr>
              <w:t xml:space="preserve"> </w:t>
            </w:r>
          </w:p>
          <w:p w14:paraId="0B6B0814" w14:textId="5568F04F" w:rsidR="0037530D" w:rsidRPr="003E5607" w:rsidRDefault="02D13FDE" w:rsidP="00733323">
            <w:pPr>
              <w:pStyle w:val="Akapitzlist"/>
              <w:numPr>
                <w:ilvl w:val="0"/>
                <w:numId w:val="7"/>
              </w:numPr>
              <w:autoSpaceDE w:val="0"/>
              <w:autoSpaceDN w:val="0"/>
              <w:adjustRightInd w:val="0"/>
              <w:spacing w:before="100" w:after="0" w:line="240" w:lineRule="auto"/>
              <w:ind w:right="-20"/>
              <w:rPr>
                <w:rFonts w:asciiTheme="majorHAnsi" w:eastAsiaTheme="majorEastAsia" w:hAnsiTheme="majorHAnsi" w:cstheme="majorBidi"/>
              </w:rPr>
            </w:pPr>
            <w:r w:rsidRPr="018A881B">
              <w:rPr>
                <w:rFonts w:asciiTheme="majorHAnsi" w:eastAsiaTheme="majorEastAsia" w:hAnsiTheme="majorHAnsi" w:cstheme="majorBidi"/>
              </w:rPr>
              <w:t xml:space="preserve">kwalifikacja do programu, </w:t>
            </w:r>
          </w:p>
          <w:p w14:paraId="3131A582" w14:textId="64B62192" w:rsidR="2A4A97AB" w:rsidRDefault="2A4A97AB" w:rsidP="00733323">
            <w:pPr>
              <w:pStyle w:val="Akapitzlist"/>
              <w:numPr>
                <w:ilvl w:val="0"/>
                <w:numId w:val="7"/>
              </w:numPr>
              <w:spacing w:before="100" w:after="0" w:line="240" w:lineRule="auto"/>
              <w:ind w:right="-20"/>
              <w:rPr>
                <w:rFonts w:asciiTheme="majorHAnsi" w:eastAsiaTheme="majorEastAsia" w:hAnsiTheme="majorHAnsi" w:cstheme="majorBidi"/>
                <w:color w:val="4F81BD" w:themeColor="accent1"/>
              </w:rPr>
            </w:pPr>
            <w:r w:rsidRPr="018A881B">
              <w:rPr>
                <w:rFonts w:asciiTheme="majorHAnsi" w:eastAsiaTheme="majorEastAsia" w:hAnsiTheme="majorHAnsi" w:cstheme="majorBidi"/>
              </w:rPr>
              <w:t>badanie początkowe</w:t>
            </w:r>
            <w:r w:rsidRPr="007C226C">
              <w:rPr>
                <w:rFonts w:asciiTheme="majorHAnsi" w:eastAsiaTheme="majorEastAsia" w:hAnsiTheme="majorHAnsi" w:cstheme="majorBidi"/>
              </w:rPr>
              <w:t xml:space="preserve"> i opracowanie indywidualnych planów terapii</w:t>
            </w:r>
            <w:r w:rsidR="6A4F5ED9" w:rsidRPr="007C226C">
              <w:rPr>
                <w:rFonts w:asciiTheme="majorHAnsi" w:eastAsiaTheme="majorEastAsia" w:hAnsiTheme="majorHAnsi" w:cstheme="majorBidi"/>
              </w:rPr>
              <w:t>,</w:t>
            </w:r>
          </w:p>
          <w:p w14:paraId="12A34E4E" w14:textId="7CE6CD9C" w:rsidR="0037530D" w:rsidRPr="003E5607" w:rsidRDefault="02D13FDE" w:rsidP="00733323">
            <w:pPr>
              <w:pStyle w:val="Akapitzlist"/>
              <w:numPr>
                <w:ilvl w:val="0"/>
                <w:numId w:val="7"/>
              </w:numPr>
              <w:autoSpaceDE w:val="0"/>
              <w:autoSpaceDN w:val="0"/>
              <w:adjustRightInd w:val="0"/>
              <w:spacing w:before="100" w:after="0" w:line="240" w:lineRule="auto"/>
              <w:ind w:right="-20"/>
              <w:rPr>
                <w:rFonts w:asciiTheme="majorHAnsi" w:eastAsiaTheme="majorEastAsia" w:hAnsiTheme="majorHAnsi" w:cstheme="majorBidi"/>
              </w:rPr>
            </w:pPr>
            <w:r w:rsidRPr="018A881B">
              <w:rPr>
                <w:rFonts w:asciiTheme="majorHAnsi" w:eastAsiaTheme="majorEastAsia" w:hAnsiTheme="majorHAnsi" w:cstheme="majorBidi"/>
              </w:rPr>
              <w:t>cykl terapeutyczny przy zastosowaniu zrobotyzowanych systemów do rehabilitacji chodu,</w:t>
            </w:r>
          </w:p>
          <w:p w14:paraId="64D11BF6" w14:textId="59202701" w:rsidR="0037530D" w:rsidRPr="003E5607" w:rsidRDefault="02D13FDE" w:rsidP="00733323">
            <w:pPr>
              <w:pStyle w:val="Akapitzlist"/>
              <w:numPr>
                <w:ilvl w:val="0"/>
                <w:numId w:val="7"/>
              </w:numPr>
              <w:autoSpaceDE w:val="0"/>
              <w:autoSpaceDN w:val="0"/>
              <w:adjustRightInd w:val="0"/>
              <w:spacing w:before="100" w:after="0" w:line="240" w:lineRule="auto"/>
              <w:ind w:right="-20"/>
              <w:rPr>
                <w:rFonts w:asciiTheme="majorHAnsi" w:eastAsiaTheme="majorEastAsia" w:hAnsiTheme="majorHAnsi" w:cstheme="majorBidi"/>
              </w:rPr>
            </w:pPr>
            <w:r w:rsidRPr="6890DB11">
              <w:rPr>
                <w:rFonts w:asciiTheme="majorHAnsi" w:eastAsiaTheme="majorEastAsia" w:hAnsiTheme="majorHAnsi" w:cstheme="majorBidi"/>
              </w:rPr>
              <w:t>badanie końcowe.</w:t>
            </w:r>
          </w:p>
          <w:p w14:paraId="79D0DBA6" w14:textId="47AFCEB8" w:rsidR="0037530D" w:rsidRPr="003E5607" w:rsidRDefault="07B9324D" w:rsidP="7C137F81">
            <w:pPr>
              <w:autoSpaceDE w:val="0"/>
              <w:autoSpaceDN w:val="0"/>
              <w:adjustRightInd w:val="0"/>
              <w:spacing w:before="120" w:after="160" w:line="240" w:lineRule="auto"/>
              <w:rPr>
                <w:rFonts w:asciiTheme="majorHAnsi" w:eastAsiaTheme="majorEastAsia" w:hAnsiTheme="majorHAnsi" w:cstheme="majorBidi"/>
                <w:color w:val="1F497D" w:themeColor="text2"/>
              </w:rPr>
            </w:pPr>
            <w:r w:rsidRPr="7C137F81">
              <w:rPr>
                <w:rFonts w:asciiTheme="majorHAnsi" w:eastAsiaTheme="majorEastAsia" w:hAnsiTheme="majorHAnsi" w:cstheme="majorBidi"/>
              </w:rPr>
              <w:t>Dodatkowo, RPZ przewiduje przeprowadzenie</w:t>
            </w:r>
            <w:r w:rsidR="46F3F248" w:rsidRPr="7C137F81">
              <w:rPr>
                <w:rFonts w:asciiTheme="majorHAnsi" w:eastAsiaTheme="majorEastAsia" w:hAnsiTheme="majorHAnsi" w:cstheme="majorBidi"/>
              </w:rPr>
              <w:t xml:space="preserve"> (II grupa docelowa)</w:t>
            </w:r>
            <w:r w:rsidRPr="7C137F81">
              <w:rPr>
                <w:rFonts w:asciiTheme="majorHAnsi" w:eastAsiaTheme="majorEastAsia" w:hAnsiTheme="majorHAnsi" w:cstheme="majorBidi"/>
              </w:rPr>
              <w:t xml:space="preserve">: </w:t>
            </w:r>
          </w:p>
          <w:p w14:paraId="2BE8CED0" w14:textId="7D2BA44A" w:rsidR="0037530D" w:rsidRPr="003E5607" w:rsidRDefault="07B9324D" w:rsidP="7C137F81">
            <w:pPr>
              <w:pStyle w:val="Akapitzlist"/>
              <w:numPr>
                <w:ilvl w:val="0"/>
                <w:numId w:val="2"/>
              </w:numPr>
              <w:autoSpaceDE w:val="0"/>
              <w:autoSpaceDN w:val="0"/>
              <w:adjustRightInd w:val="0"/>
              <w:spacing w:after="0" w:line="240" w:lineRule="auto"/>
              <w:rPr>
                <w:rFonts w:asciiTheme="majorHAnsi" w:eastAsiaTheme="majorEastAsia" w:hAnsiTheme="majorHAnsi" w:cstheme="majorBidi"/>
                <w:color w:val="1F497D" w:themeColor="text2"/>
              </w:rPr>
            </w:pPr>
            <w:r w:rsidRPr="7C137F81">
              <w:rPr>
                <w:rFonts w:asciiTheme="majorHAnsi" w:eastAsiaTheme="majorEastAsia" w:hAnsiTheme="majorHAnsi" w:cstheme="majorBidi"/>
              </w:rPr>
              <w:t>edukacji zdrowotnej dla rodziców/opiekunów faktycznych;</w:t>
            </w:r>
          </w:p>
          <w:p w14:paraId="6960BE60" w14:textId="266FDCE9" w:rsidR="0037530D" w:rsidRPr="003E5607" w:rsidRDefault="07B9324D" w:rsidP="7C137F81">
            <w:pPr>
              <w:pStyle w:val="Akapitzlist"/>
              <w:numPr>
                <w:ilvl w:val="0"/>
                <w:numId w:val="2"/>
              </w:numPr>
              <w:autoSpaceDE w:val="0"/>
              <w:autoSpaceDN w:val="0"/>
              <w:adjustRightInd w:val="0"/>
              <w:spacing w:after="0" w:line="240" w:lineRule="auto"/>
              <w:rPr>
                <w:rFonts w:asciiTheme="majorHAnsi" w:eastAsiaTheme="majorEastAsia" w:hAnsiTheme="majorHAnsi" w:cstheme="majorBidi"/>
                <w:color w:val="1F497D" w:themeColor="text2"/>
              </w:rPr>
            </w:pPr>
            <w:r w:rsidRPr="7C137F81">
              <w:rPr>
                <w:rFonts w:asciiTheme="majorHAnsi" w:eastAsiaTheme="majorEastAsia" w:hAnsiTheme="majorHAnsi" w:cstheme="majorBidi"/>
              </w:rPr>
              <w:t>prowadzenie indywidualnego wsparcia psychologicznego dla rodziców/opiekunów faktycznych.</w:t>
            </w:r>
          </w:p>
        </w:tc>
      </w:tr>
      <w:tr w:rsidR="0037530D" w:rsidRPr="00D15298" w14:paraId="21BC947E" w14:textId="77777777" w:rsidTr="7C137F81">
        <w:trPr>
          <w:trHeight w:val="71"/>
          <w:tblHeader/>
        </w:trPr>
        <w:tc>
          <w:tcPr>
            <w:tcW w:w="3615"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6B162DCE" w14:textId="77777777" w:rsidR="0037530D" w:rsidRPr="00D15298" w:rsidRDefault="0037530D" w:rsidP="00937650">
            <w:pPr>
              <w:spacing w:before="20" w:after="20" w:line="240" w:lineRule="auto"/>
              <w:contextualSpacing/>
              <w:rPr>
                <w:rFonts w:asciiTheme="minorHAnsi" w:hAnsiTheme="minorHAnsi" w:cstheme="minorHAnsi"/>
                <w:b/>
                <w:bCs/>
                <w:sz w:val="20"/>
                <w:szCs w:val="20"/>
              </w:rPr>
            </w:pPr>
            <w:r w:rsidRPr="00D15298">
              <w:rPr>
                <w:rFonts w:asciiTheme="minorHAnsi" w:hAnsiTheme="minorHAnsi" w:cstheme="minorHAnsi"/>
                <w:b/>
                <w:bCs/>
                <w:sz w:val="20"/>
                <w:szCs w:val="20"/>
              </w:rPr>
              <w:lastRenderedPageBreak/>
              <w:t>IV.11 Cel ze „Zdrowej przyszłości”</w:t>
            </w:r>
          </w:p>
          <w:p w14:paraId="4CE820CF" w14:textId="77777777" w:rsidR="0037530D" w:rsidRPr="00D15298" w:rsidRDefault="0037530D" w:rsidP="00937650">
            <w:pPr>
              <w:spacing w:before="20" w:after="20" w:line="240" w:lineRule="auto"/>
              <w:contextualSpacing/>
              <w:rPr>
                <w:rFonts w:asciiTheme="minorHAnsi" w:hAnsiTheme="minorHAnsi" w:cstheme="minorHAnsi"/>
                <w:sz w:val="24"/>
                <w:szCs w:val="24"/>
              </w:rPr>
            </w:pPr>
            <w:r w:rsidRPr="00D15298">
              <w:rPr>
                <w:rFonts w:asciiTheme="minorHAnsi" w:hAnsiTheme="minorHAnsi" w:cstheme="minorHAnsi"/>
                <w:color w:val="7F7F7F" w:themeColor="text1" w:themeTint="80"/>
                <w:sz w:val="16"/>
                <w:szCs w:val="16"/>
              </w:rPr>
              <w:t>nazwa adekwatnego celu z dokumentu „Zdrowa Przyszłość” – wybrać z listy zawartej w tym dokumencie. Jeśli projekt dotyczy kilku pozycji należy w razie potrzeby powielić wiersz i wybrać wszystkie, które mają zastosowanie</w:t>
            </w:r>
          </w:p>
        </w:tc>
        <w:sdt>
          <w:sdtPr>
            <w:rPr>
              <w:rFonts w:asciiTheme="minorHAnsi" w:eastAsia="Lato" w:hAnsiTheme="minorHAnsi" w:cstheme="minorBidi"/>
            </w:rPr>
            <w:alias w:val="Cel"/>
            <w:tag w:val="Cel"/>
            <w:id w:val="339978451"/>
            <w:placeholder>
              <w:docPart w:val="E71BD2F2EEB04757AEE4D92693812859"/>
            </w:placeholder>
            <w:dropDownList>
              <w:listItem w:value="Wybierz element."/>
              <w:listItem w:displayText="Cel 1.1 [Dostępność] Zapewnienie równej dostępności do świadczeń zdrowotnych w ilości i czasie adekwatnych do uzasadnionych potrzeb zdrowotnych społeczeństwa " w:value="Cel 1.1 [Dostępność] Zapewnienie równej dostępności do świadczeń zdrowotnych w ilości i czasie adekwatnych do uzasadnionych potrzeb zdrowotnych społeczeństwa "/>
              <w:listItem w:displayText="Cel 1.2 [Jakość] Poprawa bezpieczeństwa i skuteczności klinicznej świadczeń zdrowotnych " w:value="Cel 1.2 [Jakość] Poprawa bezpieczeństwa i skuteczności klinicznej świadczeń zdrowotnych "/>
              <w:listItem w:displayText="Cel 1.3 [Przyjazność] Zwiększenie zadowolenia i satysfakcji pacjenta z systemu opieki zdrowotnej " w:value="Cel 1.3 [Przyjazność] Zwiększenie zadowolenia i satysfakcji pacjenta z systemu opieki zdrowotnej "/>
              <w:listItem w:displayText="Cel 1.4 [Zdrowie publiczne] Rozwój profilaktyki, skuteczna promocja zdrowia i postaw prozdrowotnych " w:value="Cel 1.4 [Zdrowie publiczne] Rozwój profilaktyki, skuteczna promocja zdrowia i postaw prozdrowotnych "/>
              <w:listItem w:displayText="Cel 2.1 [Przejrzystość] Zapewnienie przejrzystości procedur " w:value="Cel 2.1 [Przejrzystość] Zapewnienie przejrzystości procedur "/>
              <w:listItem w:displayText="Cel 2.2 [Obsługa pacjenta] Usprawnienie procesów obsługi pacjenta" w:value="Cel 2.2 [Obsługa pacjenta] Usprawnienie procesów obsługi pacjenta"/>
              <w:listItem w:displayText="Cel 2.3 [Koordynacja opieki] Rozwój opieki koordynowanej" w:value="Cel 2.3 [Koordynacja opieki] Rozwój opieki koordynowanej"/>
              <w:listItem w:displayText="Cel 2.4 [Piramida świadczeń] Optymalizacja piramidy świadczeń" w:value="Cel 2.4 [Piramida świadczeń] Optymalizacja piramidy świadczeń"/>
              <w:listItem w:displayText="Cel 2.5 [Pomoc społeczna] Wykorzystanie potencjału synergii systemów ochrony zdrowia i pomocy społecznej " w:value="Cel 2.5 [Pomoc społeczna] Wykorzystanie potencjału synergii systemów ochrony zdrowia i pomocy społecznej "/>
              <w:listItem w:displayText="Cel 3.1 [Kadry] Wsparcie rozwoju systemu ochrony zdrowia w kontekście zmieniających się potrzeb zdrowotnych " w:value="Cel 3.1 [Kadry] Wsparcie rozwoju systemu ochrony zdrowia w kontekście zmieniających się potrzeb zdrowotnych "/>
              <w:listItem w:displayText="Cel 3.2 [Infrastruktura] Rozwój i modernizacja infrastruktury ochrony zdrowia zgodny z potrzebami zdrowotnymi społeczeństwa " w:value="Cel 3.2 [Infrastruktura] Rozwój i modernizacja infrastruktury ochrony zdrowia zgodny z potrzebami zdrowotnymi społeczeństwa "/>
              <w:listItem w:displayText="Cel 3.3 [Innowacje] Rozwój i upowszechnianie stosowania nowoczesnych i nowatorskich rozwiązań w ochronie zdrowia " w:value="Cel 3.3 [Innowacje] Rozwój i upowszechnianie stosowania nowoczesnych i nowatorskich rozwiązań w ochronie zdrowia "/>
              <w:listItem w:displayText="Cel 3.4 [e-Zdrowie] Rozwój i upowszechnianie usług cyfrowych e-zdrowia " w:value="Cel 3.4 [e-Zdrowie] Rozwój i upowszechnianie usług cyfrowych e-zdrowia "/>
              <w:listItem w:displayText="Cel 4.1 [Wzrost i dywersyfikacja finansowania] Zwiększenie nakładów publicznych na ochronę zdrowia " w:value="Cel 4.1 [Wzrost i dywersyfikacja finansowania] Zwiększenie nakładów publicznych na ochronę zdrowia "/>
              <w:listItem w:displayText="Cel 4.2 [Efektywność wydatkowania] Racjonalizacja mechanizmów wydatkowania " w:value="Cel 4.2 [Efektywność wydatkowania] Racjonalizacja mechanizmów wydatkowania "/>
            </w:dropDownList>
          </w:sdtPr>
          <w:sdtEndPr/>
          <w:sdtContent>
            <w:tc>
              <w:tcPr>
                <w:tcW w:w="5854" w:type="dxa"/>
                <w:tcBorders>
                  <w:top w:val="single" w:sz="4" w:space="0" w:color="auto"/>
                  <w:left w:val="single" w:sz="4" w:space="0" w:color="auto"/>
                  <w:bottom w:val="single" w:sz="4" w:space="0" w:color="auto"/>
                  <w:right w:val="single" w:sz="4" w:space="0" w:color="auto"/>
                </w:tcBorders>
                <w:vAlign w:val="center"/>
              </w:tcPr>
              <w:p w14:paraId="003F917A" w14:textId="77777777" w:rsidR="0037530D" w:rsidRPr="00D15298" w:rsidRDefault="0037530D" w:rsidP="00937650">
                <w:pPr>
                  <w:spacing w:before="100" w:after="100" w:line="360" w:lineRule="auto"/>
                  <w:contextualSpacing/>
                  <w:rPr>
                    <w:rFonts w:asciiTheme="minorHAnsi" w:eastAsia="Lato" w:hAnsiTheme="minorHAnsi" w:cstheme="minorHAnsi"/>
                    <w:sz w:val="20"/>
                    <w:szCs w:val="20"/>
                  </w:rPr>
                </w:pPr>
                <w:r w:rsidRPr="003E5607">
                  <w:rPr>
                    <w:rFonts w:asciiTheme="minorHAnsi" w:eastAsia="Lato" w:hAnsiTheme="minorHAnsi" w:cstheme="minorHAnsi"/>
                  </w:rPr>
                  <w:t xml:space="preserve">Cel 1.1 [Dostępność] Zapewnienie równej dostępności do świadczeń zdrowotnych w ilości i czasie adekwatnych do uzasadnionych potrzeb zdrowotnych społeczeństwa </w:t>
                </w:r>
              </w:p>
            </w:tc>
          </w:sdtContent>
        </w:sdt>
      </w:tr>
      <w:tr w:rsidR="0037530D" w:rsidRPr="00D15298" w14:paraId="3F9B1A04" w14:textId="77777777" w:rsidTr="7C137F81">
        <w:trPr>
          <w:trHeight w:val="1019"/>
          <w:tblHeader/>
        </w:trPr>
        <w:tc>
          <w:tcPr>
            <w:tcW w:w="3615"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5A996ED4" w14:textId="77777777" w:rsidR="0037530D" w:rsidRPr="00D15298" w:rsidRDefault="0037530D" w:rsidP="00937650">
            <w:pPr>
              <w:keepNext/>
              <w:spacing w:before="20" w:after="20" w:line="240" w:lineRule="auto"/>
              <w:contextualSpacing/>
              <w:rPr>
                <w:rFonts w:asciiTheme="minorHAnsi" w:hAnsiTheme="minorHAnsi" w:cstheme="minorHAnsi"/>
                <w:b/>
                <w:bCs/>
                <w:sz w:val="20"/>
                <w:szCs w:val="20"/>
              </w:rPr>
            </w:pPr>
            <w:r w:rsidRPr="00D15298">
              <w:rPr>
                <w:rFonts w:asciiTheme="minorHAnsi" w:hAnsiTheme="minorHAnsi" w:cstheme="minorHAnsi"/>
                <w:b/>
                <w:bCs/>
                <w:sz w:val="20"/>
                <w:szCs w:val="20"/>
              </w:rPr>
              <w:lastRenderedPageBreak/>
              <w:t xml:space="preserve">IV.12 Opis zgodności naboru z aktualną mapą potrzeb zdrowotnych i Krajowym / Wojewódzkim Planem Transformacji </w:t>
            </w:r>
          </w:p>
          <w:p w14:paraId="4B3DA710" w14:textId="77777777" w:rsidR="0037530D" w:rsidRPr="00D15298" w:rsidRDefault="0037530D" w:rsidP="00937650">
            <w:pPr>
              <w:spacing w:before="20" w:after="20" w:line="240" w:lineRule="auto"/>
              <w:contextualSpacing/>
              <w:rPr>
                <w:rFonts w:asciiTheme="minorHAnsi" w:hAnsiTheme="minorHAnsi" w:cstheme="minorHAnsi"/>
                <w:b/>
                <w:sz w:val="20"/>
                <w:szCs w:val="20"/>
              </w:rPr>
            </w:pPr>
            <w:r w:rsidRPr="00D15298">
              <w:rPr>
                <w:rFonts w:asciiTheme="minorHAnsi" w:hAnsiTheme="minorHAnsi" w:cstheme="minorHAnsi"/>
                <w:color w:val="7F7F7F" w:themeColor="text1" w:themeTint="80"/>
                <w:sz w:val="16"/>
                <w:szCs w:val="16"/>
              </w:rPr>
              <w:t>zakres aktualnej mapy potrzeb zdrowotnych, w który wpisują się działania objęte wsparciem w ramach naboru oraz Krajowego lub Wojewódzkiego Planu Transformacji</w:t>
            </w:r>
          </w:p>
        </w:tc>
        <w:tc>
          <w:tcPr>
            <w:tcW w:w="5854" w:type="dxa"/>
            <w:tcBorders>
              <w:top w:val="single" w:sz="4" w:space="0" w:color="auto"/>
              <w:left w:val="single" w:sz="4" w:space="0" w:color="auto"/>
              <w:bottom w:val="single" w:sz="4" w:space="0" w:color="auto"/>
              <w:right w:val="single" w:sz="4" w:space="0" w:color="auto"/>
            </w:tcBorders>
            <w:vAlign w:val="center"/>
          </w:tcPr>
          <w:p w14:paraId="52D2BCF3" w14:textId="0BD5CD8D" w:rsidR="35FBC68A" w:rsidRPr="00F3095F" w:rsidRDefault="35FBC68A" w:rsidP="0B7E1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60" w:line="240" w:lineRule="auto"/>
              <w:ind w:left="-20" w:right="-20"/>
              <w:contextualSpacing/>
              <w:rPr>
                <w:rFonts w:asciiTheme="minorHAnsi" w:eastAsia="Lato" w:hAnsiTheme="minorHAnsi" w:cstheme="minorBidi"/>
                <w:color w:val="4F81BD" w:themeColor="accent1"/>
              </w:rPr>
            </w:pPr>
            <w:r w:rsidRPr="00F3095F">
              <w:rPr>
                <w:rFonts w:asciiTheme="minorHAnsi" w:eastAsia="Lato" w:hAnsiTheme="minorHAnsi" w:cstheme="minorBidi"/>
              </w:rPr>
              <w:t>Pacjenci z MPD to jedna z największych grup dzieci objętych opieką medyczną. Częstość występowania (ok. 2-3 dzieci na każdy tysiąc żywo urodzonych) jest niezmienna</w:t>
            </w:r>
            <w:r w:rsidR="00EB4F76">
              <w:rPr>
                <w:rFonts w:asciiTheme="minorHAnsi" w:eastAsia="Lato" w:hAnsiTheme="minorHAnsi" w:cstheme="minorBidi"/>
              </w:rPr>
              <w:t>.</w:t>
            </w:r>
            <w:r w:rsidRPr="00F3095F">
              <w:rPr>
                <w:rFonts w:asciiTheme="minorHAnsi" w:eastAsia="Lato" w:hAnsiTheme="minorHAnsi" w:cstheme="minorBidi"/>
              </w:rPr>
              <w:t xml:space="preserve"> </w:t>
            </w:r>
          </w:p>
          <w:p w14:paraId="1B84F2D8" w14:textId="77777777" w:rsidR="000A2B35" w:rsidRPr="00F3095F" w:rsidRDefault="000A2B35" w:rsidP="6F5F6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60" w:line="240" w:lineRule="auto"/>
              <w:ind w:left="-20" w:right="-20"/>
              <w:contextualSpacing/>
              <w:rPr>
                <w:rFonts w:asciiTheme="minorHAnsi" w:eastAsia="Lato" w:hAnsiTheme="minorHAnsi" w:cstheme="minorBidi"/>
              </w:rPr>
            </w:pPr>
          </w:p>
          <w:p w14:paraId="3DDC7148" w14:textId="130C9A82" w:rsidR="77AB3E1A" w:rsidRPr="00F3095F" w:rsidRDefault="77AB3E1A" w:rsidP="6F5F6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60" w:line="240" w:lineRule="auto"/>
              <w:ind w:left="-20" w:right="-20"/>
              <w:contextualSpacing/>
              <w:rPr>
                <w:rFonts w:asciiTheme="minorHAnsi" w:eastAsia="Lato" w:hAnsiTheme="minorHAnsi" w:cstheme="minorBidi"/>
              </w:rPr>
            </w:pPr>
            <w:r w:rsidRPr="00F3095F">
              <w:rPr>
                <w:rFonts w:asciiTheme="minorHAnsi" w:eastAsia="Lato" w:hAnsiTheme="minorHAnsi" w:cstheme="minorBidi"/>
              </w:rPr>
              <w:t>Według danych z BASIW</w:t>
            </w:r>
            <w:r w:rsidR="002D4D85" w:rsidRPr="00F3095F">
              <w:rPr>
                <w:rFonts w:asciiTheme="minorHAnsi" w:eastAsia="Lato" w:hAnsiTheme="minorHAnsi" w:cstheme="minorBidi"/>
              </w:rPr>
              <w:t>, tj. danych źródłowych do Map</w:t>
            </w:r>
            <w:r w:rsidR="00DF5576" w:rsidRPr="00F3095F">
              <w:rPr>
                <w:rFonts w:asciiTheme="minorHAnsi" w:eastAsia="Lato" w:hAnsiTheme="minorHAnsi" w:cstheme="minorBidi"/>
              </w:rPr>
              <w:t xml:space="preserve">y Potrzeb Zdrowotnych </w:t>
            </w:r>
            <w:r w:rsidRPr="00F3095F">
              <w:rPr>
                <w:rFonts w:asciiTheme="minorHAnsi" w:eastAsia="Lato" w:hAnsiTheme="minorHAnsi" w:cstheme="minorBidi"/>
              </w:rPr>
              <w:t xml:space="preserve">na terenie województwa mazowieckiego w 2023 roku liczebność grupy osób w wieku 5-18 lat wynosiła 851 844 osób. Zakładając częstość MPD na poziomie 2.5 na 1000 można oszacować́, że na Mazowszu jest około 2 129 dzieci i młodzieży z tym rozpoznaniem. </w:t>
            </w:r>
          </w:p>
          <w:p w14:paraId="60499EF6" w14:textId="04E5DCD5" w:rsidR="77AB3E1A" w:rsidRPr="00F3095F" w:rsidRDefault="36676CFA" w:rsidP="6F5F6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60" w:line="240" w:lineRule="auto"/>
              <w:ind w:left="-20" w:right="-20"/>
              <w:contextualSpacing/>
            </w:pPr>
            <w:r w:rsidRPr="7C137F81">
              <w:rPr>
                <w:rFonts w:asciiTheme="minorHAnsi" w:eastAsia="Lato" w:hAnsiTheme="minorHAnsi" w:cstheme="minorBidi"/>
              </w:rPr>
              <w:t>Zgodnie z informacjami zawartymi w Map</w:t>
            </w:r>
            <w:r w:rsidR="00A5E640" w:rsidRPr="7C137F81">
              <w:rPr>
                <w:rFonts w:asciiTheme="minorHAnsi" w:eastAsia="Lato" w:hAnsiTheme="minorHAnsi" w:cstheme="minorBidi"/>
              </w:rPr>
              <w:t>ie</w:t>
            </w:r>
            <w:r w:rsidRPr="7C137F81">
              <w:rPr>
                <w:rFonts w:asciiTheme="minorHAnsi" w:eastAsia="Lato" w:hAnsiTheme="minorHAnsi" w:cstheme="minorBidi"/>
              </w:rPr>
              <w:t xml:space="preserve"> Potrzeb Zdrowotnych średnia wartość hospitalizacji z powodu mózgowego porażenia dziecięcego i innych zespołów porażennych w województwie mazowieckim wynosiła 1 270,62.  </w:t>
            </w:r>
          </w:p>
          <w:p w14:paraId="42518EB2" w14:textId="179C8BF0" w:rsidR="77AB3E1A" w:rsidRPr="00F3095F" w:rsidRDefault="77AB3E1A" w:rsidP="6F5F6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60" w:line="240" w:lineRule="auto"/>
              <w:ind w:left="-20" w:right="-20"/>
              <w:contextualSpacing/>
            </w:pPr>
            <w:r w:rsidRPr="00F3095F">
              <w:rPr>
                <w:rFonts w:asciiTheme="minorHAnsi" w:eastAsia="Lato" w:hAnsiTheme="minorHAnsi" w:cstheme="minorBidi"/>
              </w:rPr>
              <w:t xml:space="preserve">W 2023 r. odnotowano 1 634 hospitalizacji z tym rozpoznaniem. Liczba hospitalizacji na 100 tys. mieszkańców wynosiła 29,65.   </w:t>
            </w:r>
          </w:p>
          <w:p w14:paraId="7CA3E4C3" w14:textId="6CD40522" w:rsidR="77AB3E1A" w:rsidRPr="00F3095F" w:rsidRDefault="77AB3E1A" w:rsidP="6F5F6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60" w:line="240" w:lineRule="auto"/>
              <w:ind w:left="-20" w:right="-20"/>
              <w:contextualSpacing/>
            </w:pPr>
            <w:r w:rsidRPr="00F3095F">
              <w:rPr>
                <w:rFonts w:asciiTheme="minorHAnsi" w:eastAsia="Lato" w:hAnsiTheme="minorHAnsi" w:cstheme="minorBidi"/>
              </w:rPr>
              <w:t xml:space="preserve">Łącznie hospitalizowano 1 315 pacjentów, w tym: </w:t>
            </w:r>
          </w:p>
          <w:p w14:paraId="04ECF7BB" w14:textId="15E5F7CA" w:rsidR="77AB3E1A" w:rsidRPr="00F3095F" w:rsidRDefault="77AB3E1A" w:rsidP="6F5F6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60" w:line="240" w:lineRule="auto"/>
              <w:ind w:left="-20" w:right="-20"/>
              <w:contextualSpacing/>
            </w:pPr>
            <w:r w:rsidRPr="00F3095F">
              <w:rPr>
                <w:rFonts w:asciiTheme="minorHAnsi" w:eastAsia="Lato" w:hAnsiTheme="minorHAnsi" w:cstheme="minorBidi"/>
              </w:rPr>
              <w:t xml:space="preserve">693 osób w grupie wiekowej 0-17,  </w:t>
            </w:r>
          </w:p>
          <w:p w14:paraId="7EE2FA72" w14:textId="0F061E7A" w:rsidR="77AB3E1A" w:rsidRPr="00F3095F" w:rsidRDefault="77AB3E1A" w:rsidP="6F5F6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60" w:line="240" w:lineRule="auto"/>
              <w:ind w:left="-20" w:right="-20"/>
              <w:contextualSpacing/>
            </w:pPr>
            <w:r w:rsidRPr="00F3095F">
              <w:rPr>
                <w:rFonts w:asciiTheme="minorHAnsi" w:eastAsia="Lato" w:hAnsiTheme="minorHAnsi" w:cstheme="minorBidi"/>
              </w:rPr>
              <w:t xml:space="preserve">338 osób w grupie wiekowej 18-64, </w:t>
            </w:r>
          </w:p>
          <w:p w14:paraId="69C9132D" w14:textId="789EB36E" w:rsidR="77AB3E1A" w:rsidRPr="00F3095F" w:rsidRDefault="77AB3E1A" w:rsidP="6F5F6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60" w:line="240" w:lineRule="auto"/>
              <w:ind w:left="-20" w:right="-20"/>
              <w:contextualSpacing/>
            </w:pPr>
            <w:r w:rsidRPr="00F3095F">
              <w:rPr>
                <w:rFonts w:asciiTheme="minorHAnsi" w:eastAsia="Lato" w:hAnsiTheme="minorHAnsi" w:cstheme="minorBidi"/>
              </w:rPr>
              <w:t xml:space="preserve">284 osób w grupie wiekowej 65+.  </w:t>
            </w:r>
          </w:p>
          <w:p w14:paraId="142FBA8A" w14:textId="6FCAEB19" w:rsidR="0A285DD7" w:rsidRPr="00F3095F" w:rsidRDefault="77AB3E1A" w:rsidP="0A285D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60" w:line="240" w:lineRule="auto"/>
              <w:ind w:left="-20" w:right="-20"/>
              <w:contextualSpacing/>
            </w:pPr>
            <w:r w:rsidRPr="00F3095F">
              <w:rPr>
                <w:rFonts w:asciiTheme="minorHAnsi" w:eastAsia="Lato" w:hAnsiTheme="minorHAnsi" w:cstheme="minorBidi"/>
              </w:rPr>
              <w:t>Z analiz BASIW za 2023 r. wynika, że rozpoznanie G80-G83 jest w grupie 10 najczęstszych chorób z powodu których udziela się świadczeń rehabilitacji medycznej.  W grupie wiekowej 0-17 odsetek pacjentów z tym rozpoznaniem w skali kraju wynosił 3,6% (13 313 osób). Podobnie jest w województwie mazowieckim – wśród wszystkich korzystających ze świadczeń rehabilitacji udział pacjentów z MPD wynosił 3,1% (2098 osób). 100% pacjentom z grupy wiekowej 0-17 udzielano świadczeń z zakresu rehabilitacji neurologicznej z powodu MPD.</w:t>
            </w:r>
          </w:p>
          <w:p w14:paraId="3300A2B1" w14:textId="77777777" w:rsidR="00357E7D" w:rsidRPr="00F3095F" w:rsidRDefault="00357E7D" w:rsidP="667B5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60" w:line="240" w:lineRule="auto"/>
              <w:ind w:left="-20" w:right="-20"/>
              <w:contextualSpacing/>
              <w:rPr>
                <w:rFonts w:asciiTheme="minorHAnsi" w:eastAsia="Lato" w:hAnsiTheme="minorHAnsi" w:cstheme="minorBidi"/>
                <w:color w:val="D9D9D9" w:themeColor="background1" w:themeShade="D9"/>
              </w:rPr>
            </w:pPr>
          </w:p>
          <w:p w14:paraId="7EDB404D" w14:textId="620F1293" w:rsidR="00FE1B44" w:rsidRPr="00F3095F" w:rsidRDefault="68080652" w:rsidP="00DF5576">
            <w:pPr>
              <w:spacing w:before="240" w:after="240" w:line="240" w:lineRule="auto"/>
              <w:contextualSpacing/>
              <w:rPr>
                <w:rFonts w:asciiTheme="minorHAnsi" w:eastAsia="Lato" w:hAnsiTheme="minorHAnsi" w:cstheme="minorBidi"/>
              </w:rPr>
            </w:pPr>
            <w:r w:rsidRPr="00F3095F">
              <w:rPr>
                <w:rFonts w:asciiTheme="minorHAnsi" w:eastAsia="Lato" w:hAnsiTheme="minorHAnsi" w:cstheme="minorBidi"/>
              </w:rPr>
              <w:t>RPZ</w:t>
            </w:r>
            <w:r w:rsidR="0037530D" w:rsidRPr="00F3095F">
              <w:rPr>
                <w:rFonts w:asciiTheme="minorHAnsi" w:eastAsia="Lato" w:hAnsiTheme="minorHAnsi" w:cstheme="minorBidi"/>
              </w:rPr>
              <w:t xml:space="preserve"> jest zgodny z Wojewódzkim Planem Transformacji dla województwa mazowieckiego, w zakresie części </w:t>
            </w:r>
            <w:r w:rsidR="00FE1B44" w:rsidRPr="00F3095F">
              <w:rPr>
                <w:rFonts w:asciiTheme="minorHAnsi" w:eastAsia="Lato" w:hAnsiTheme="minorHAnsi" w:cstheme="minorBidi"/>
              </w:rPr>
              <w:t>3.6.6b Skrócenie czasu oczekiwania oraz</w:t>
            </w:r>
            <w:r w:rsidR="009E7940" w:rsidRPr="00F3095F">
              <w:rPr>
                <w:rFonts w:asciiTheme="minorHAnsi" w:eastAsia="Lato" w:hAnsiTheme="minorHAnsi" w:cstheme="minorBidi"/>
              </w:rPr>
              <w:t xml:space="preserve"> </w:t>
            </w:r>
            <w:r w:rsidR="00FE1B44" w:rsidRPr="00F3095F">
              <w:rPr>
                <w:rFonts w:asciiTheme="minorHAnsi" w:eastAsia="Lato" w:hAnsiTheme="minorHAnsi" w:cstheme="minorBidi"/>
              </w:rPr>
              <w:t>zwiększenie dostępności do świadczeń rehabilitacji dziennej</w:t>
            </w:r>
            <w:r w:rsidR="000833F4" w:rsidRPr="00F3095F">
              <w:rPr>
                <w:rFonts w:asciiTheme="minorHAnsi" w:eastAsia="Lato" w:hAnsiTheme="minorHAnsi" w:cstheme="minorBidi"/>
              </w:rPr>
              <w:t>.</w:t>
            </w:r>
          </w:p>
          <w:p w14:paraId="22063806" w14:textId="77777777" w:rsidR="00B967B9" w:rsidRPr="00F3095F" w:rsidRDefault="00B967B9" w:rsidP="00DF5576">
            <w:pPr>
              <w:spacing w:before="240" w:after="240" w:line="240" w:lineRule="auto"/>
              <w:contextualSpacing/>
              <w:rPr>
                <w:rFonts w:asciiTheme="minorHAnsi" w:eastAsia="Lato" w:hAnsiTheme="minorHAnsi" w:cstheme="minorBidi"/>
              </w:rPr>
            </w:pPr>
          </w:p>
          <w:p w14:paraId="300B6128" w14:textId="4F262AE1" w:rsidR="0037530D" w:rsidRPr="002264B8" w:rsidRDefault="001E5F5F" w:rsidP="00937650">
            <w:pPr>
              <w:spacing w:before="100" w:after="100" w:line="240" w:lineRule="auto"/>
              <w:ind w:left="-20" w:right="-20"/>
              <w:contextualSpacing/>
              <w:rPr>
                <w:rFonts w:cs="Calibri"/>
                <w:sz w:val="20"/>
                <w:szCs w:val="20"/>
              </w:rPr>
            </w:pPr>
            <w:r w:rsidRPr="00F3095F">
              <w:rPr>
                <w:rFonts w:asciiTheme="minorHAnsi" w:eastAsia="Lato" w:hAnsiTheme="minorHAnsi" w:cstheme="minorBidi"/>
              </w:rPr>
              <w:t>RPZ stanowi uzupełni</w:t>
            </w:r>
            <w:r w:rsidR="627BB881" w:rsidRPr="00F3095F">
              <w:rPr>
                <w:rFonts w:asciiTheme="minorHAnsi" w:eastAsia="Lato" w:hAnsiTheme="minorHAnsi" w:cstheme="minorBidi"/>
              </w:rPr>
              <w:t>e</w:t>
            </w:r>
            <w:r w:rsidRPr="00F3095F">
              <w:rPr>
                <w:rFonts w:asciiTheme="minorHAnsi" w:eastAsia="Lato" w:hAnsiTheme="minorHAnsi" w:cstheme="minorBidi"/>
              </w:rPr>
              <w:t xml:space="preserve">nie </w:t>
            </w:r>
            <w:r w:rsidRPr="00F3095F">
              <w:rPr>
                <w:rFonts w:cs="Calibri"/>
              </w:rPr>
              <w:t>działań</w:t>
            </w:r>
            <w:r w:rsidR="26FA6C13" w:rsidRPr="00F3095F">
              <w:rPr>
                <w:rFonts w:cs="Calibri"/>
              </w:rPr>
              <w:t xml:space="preserve"> oferowanych i finansowanych z NFZ, </w:t>
            </w:r>
            <w:r w:rsidR="5E72CC58" w:rsidRPr="00F3095F">
              <w:rPr>
                <w:rFonts w:cs="Calibri"/>
              </w:rPr>
              <w:t>stanowiąc</w:t>
            </w:r>
            <w:r w:rsidRPr="00F3095F">
              <w:rPr>
                <w:rFonts w:cs="Calibri"/>
              </w:rPr>
              <w:t xml:space="preserve"> </w:t>
            </w:r>
            <w:r w:rsidR="734A6577" w:rsidRPr="00F3095F">
              <w:rPr>
                <w:rFonts w:cs="Calibri"/>
              </w:rPr>
              <w:t xml:space="preserve">dodatkowe </w:t>
            </w:r>
            <w:r w:rsidRPr="00F3095F">
              <w:rPr>
                <w:rFonts w:cs="Calibri"/>
              </w:rPr>
              <w:t xml:space="preserve">wsparcie dla dzieci z </w:t>
            </w:r>
            <w:r w:rsidR="68AA245E" w:rsidRPr="00F3095F">
              <w:rPr>
                <w:rFonts w:cs="Calibri"/>
              </w:rPr>
              <w:t>MPD</w:t>
            </w:r>
            <w:r w:rsidRPr="00F3095F">
              <w:rPr>
                <w:rFonts w:cs="Calibri"/>
              </w:rPr>
              <w:t xml:space="preserve"> </w:t>
            </w:r>
            <w:r w:rsidR="1520D8AF" w:rsidRPr="00F3095F">
              <w:rPr>
                <w:rFonts w:cs="Calibri"/>
              </w:rPr>
              <w:t>i ich rodziców/opiekunów</w:t>
            </w:r>
            <w:r w:rsidRPr="00F3095F">
              <w:rPr>
                <w:rFonts w:cs="Calibri"/>
              </w:rPr>
              <w:t xml:space="preserve"> do chwili otrzymania pomocy </w:t>
            </w:r>
            <w:r w:rsidR="305241D5" w:rsidRPr="00F3095F">
              <w:rPr>
                <w:rFonts w:cs="Calibri"/>
              </w:rPr>
              <w:t>z NFZ.</w:t>
            </w:r>
          </w:p>
        </w:tc>
      </w:tr>
      <w:tr w:rsidR="0037530D" w:rsidRPr="00D15298" w14:paraId="39E6594F" w14:textId="77777777" w:rsidTr="7C137F81">
        <w:trPr>
          <w:trHeight w:val="1019"/>
          <w:tblHeader/>
        </w:trPr>
        <w:tc>
          <w:tcPr>
            <w:tcW w:w="3615"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3C41F2AB" w14:textId="77777777" w:rsidR="0037530D" w:rsidRPr="00D15298" w:rsidRDefault="0037530D" w:rsidP="00937650">
            <w:pPr>
              <w:spacing w:before="20" w:after="20" w:line="240" w:lineRule="auto"/>
              <w:contextualSpacing/>
              <w:rPr>
                <w:rFonts w:asciiTheme="minorHAnsi" w:hAnsiTheme="minorHAnsi" w:cstheme="minorHAnsi"/>
                <w:sz w:val="24"/>
                <w:szCs w:val="24"/>
              </w:rPr>
            </w:pPr>
            <w:r w:rsidRPr="00D15298">
              <w:rPr>
                <w:rFonts w:asciiTheme="minorHAnsi" w:hAnsiTheme="minorHAnsi" w:cstheme="minorHAnsi"/>
                <w:b/>
                <w:bCs/>
                <w:sz w:val="20"/>
                <w:szCs w:val="20"/>
              </w:rPr>
              <w:t xml:space="preserve">IV.13 Przewidywany termin </w:t>
            </w:r>
            <w:r w:rsidRPr="00D15298">
              <w:rPr>
                <w:rFonts w:asciiTheme="minorHAnsi" w:hAnsiTheme="minorHAnsi" w:cstheme="minorHAnsi"/>
                <w:b/>
                <w:bCs/>
                <w:sz w:val="20"/>
                <w:szCs w:val="20"/>
              </w:rPr>
              <w:br/>
              <w:t xml:space="preserve">ogłoszenia naboru </w:t>
            </w:r>
            <w:r w:rsidRPr="00D15298">
              <w:rPr>
                <w:rFonts w:asciiTheme="minorHAnsi" w:hAnsiTheme="minorHAnsi" w:cstheme="minorHAnsi"/>
                <w:b/>
                <w:bCs/>
                <w:sz w:val="20"/>
                <w:szCs w:val="20"/>
              </w:rPr>
              <w:br/>
            </w:r>
            <w:r w:rsidRPr="00D15298">
              <w:rPr>
                <w:rFonts w:asciiTheme="minorHAnsi" w:hAnsiTheme="minorHAnsi" w:cstheme="minorHAnsi"/>
                <w:color w:val="7F7F7F" w:themeColor="text1" w:themeTint="80"/>
                <w:sz w:val="16"/>
                <w:szCs w:val="16"/>
              </w:rPr>
              <w:t>rok oraz kwartał [RRRR.KW]</w:t>
            </w:r>
          </w:p>
        </w:tc>
        <w:tc>
          <w:tcPr>
            <w:tcW w:w="5854" w:type="dxa"/>
            <w:tcBorders>
              <w:top w:val="single" w:sz="4" w:space="0" w:color="auto"/>
              <w:left w:val="single" w:sz="4" w:space="0" w:color="auto"/>
              <w:bottom w:val="single" w:sz="4" w:space="0" w:color="auto"/>
              <w:right w:val="single" w:sz="4" w:space="0" w:color="auto"/>
            </w:tcBorders>
            <w:vAlign w:val="center"/>
            <w:hideMark/>
          </w:tcPr>
          <w:p w14:paraId="490758CC" w14:textId="5826561B" w:rsidR="0037530D" w:rsidRPr="002264B8" w:rsidRDefault="0037530D" w:rsidP="00937650">
            <w:pPr>
              <w:spacing w:before="100" w:after="100" w:line="360" w:lineRule="auto"/>
              <w:contextualSpacing/>
              <w:rPr>
                <w:rFonts w:asciiTheme="minorHAnsi" w:hAnsiTheme="minorHAnsi" w:cstheme="minorBidi"/>
                <w:sz w:val="24"/>
                <w:szCs w:val="24"/>
              </w:rPr>
            </w:pPr>
            <w:r w:rsidRPr="0B7E1C71">
              <w:rPr>
                <w:rFonts w:asciiTheme="minorHAnsi" w:hAnsiTheme="minorHAnsi" w:cstheme="minorBidi"/>
                <w:sz w:val="24"/>
                <w:szCs w:val="24"/>
              </w:rPr>
              <w:t>202</w:t>
            </w:r>
            <w:r w:rsidR="00DF6B22" w:rsidRPr="0B7E1C71">
              <w:rPr>
                <w:rFonts w:asciiTheme="minorHAnsi" w:hAnsiTheme="minorHAnsi" w:cstheme="minorBidi"/>
                <w:sz w:val="24"/>
                <w:szCs w:val="24"/>
              </w:rPr>
              <w:t>5</w:t>
            </w:r>
            <w:r w:rsidRPr="0B7E1C71">
              <w:rPr>
                <w:rFonts w:asciiTheme="minorHAnsi" w:hAnsiTheme="minorHAnsi" w:cstheme="minorBidi"/>
                <w:sz w:val="24"/>
                <w:szCs w:val="24"/>
              </w:rPr>
              <w:t>.II</w:t>
            </w:r>
            <w:r w:rsidR="3DAFF76E" w:rsidRPr="0B7E1C71">
              <w:rPr>
                <w:rFonts w:asciiTheme="minorHAnsi" w:hAnsiTheme="minorHAnsi" w:cstheme="minorBidi"/>
                <w:sz w:val="24"/>
                <w:szCs w:val="24"/>
              </w:rPr>
              <w:t>I</w:t>
            </w:r>
          </w:p>
        </w:tc>
      </w:tr>
      <w:tr w:rsidR="0037530D" w:rsidRPr="00D15298" w14:paraId="5044A50B" w14:textId="77777777" w:rsidTr="7C137F81">
        <w:trPr>
          <w:trHeight w:val="1019"/>
          <w:tblHeader/>
        </w:trPr>
        <w:tc>
          <w:tcPr>
            <w:tcW w:w="3615"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54FD0550" w14:textId="77777777" w:rsidR="0037530D" w:rsidRPr="00D15298" w:rsidRDefault="0037530D" w:rsidP="00937650">
            <w:pPr>
              <w:spacing w:before="20" w:after="20" w:line="240" w:lineRule="auto"/>
              <w:contextualSpacing/>
              <w:rPr>
                <w:rFonts w:asciiTheme="minorHAnsi" w:hAnsiTheme="minorHAnsi" w:cstheme="minorHAnsi"/>
                <w:color w:val="7F7F7F" w:themeColor="text1" w:themeTint="80"/>
                <w:sz w:val="16"/>
                <w:szCs w:val="16"/>
              </w:rPr>
            </w:pPr>
            <w:r w:rsidRPr="00D15298">
              <w:rPr>
                <w:rFonts w:asciiTheme="minorHAnsi" w:hAnsiTheme="minorHAnsi" w:cstheme="minorHAnsi"/>
                <w:b/>
                <w:bCs/>
                <w:sz w:val="20"/>
                <w:szCs w:val="20"/>
              </w:rPr>
              <w:lastRenderedPageBreak/>
              <w:t>IV.14 Opinia Ministra Zdrowia</w:t>
            </w:r>
            <w:r w:rsidRPr="00D15298">
              <w:rPr>
                <w:rFonts w:asciiTheme="minorHAnsi" w:hAnsiTheme="minorHAnsi" w:cstheme="minorHAnsi"/>
                <w:b/>
                <w:bCs/>
                <w:sz w:val="20"/>
                <w:szCs w:val="20"/>
              </w:rPr>
              <w:br/>
            </w:r>
            <w:r w:rsidRPr="00D15298">
              <w:rPr>
                <w:rFonts w:asciiTheme="minorHAnsi" w:hAnsiTheme="minorHAnsi" w:cstheme="minorHAnsi"/>
                <w:color w:val="7F7F7F" w:themeColor="text1" w:themeTint="80"/>
                <w:sz w:val="16"/>
                <w:szCs w:val="16"/>
              </w:rPr>
              <w:t>Oświadczenie o posiadaniu pozytywnej opinii Ministra Zdrowia, o ile nabór dotyczy zakresu:</w:t>
            </w:r>
          </w:p>
          <w:p w14:paraId="09C1B132" w14:textId="77777777" w:rsidR="0037530D" w:rsidRPr="00D15298" w:rsidRDefault="0037530D" w:rsidP="00937650">
            <w:pPr>
              <w:spacing w:before="20" w:after="20" w:line="240" w:lineRule="auto"/>
              <w:contextualSpacing/>
              <w:rPr>
                <w:rFonts w:asciiTheme="minorHAnsi" w:hAnsiTheme="minorHAnsi" w:cstheme="minorHAnsi"/>
                <w:color w:val="7F7F7F" w:themeColor="text1" w:themeTint="80"/>
                <w:sz w:val="16"/>
                <w:szCs w:val="16"/>
              </w:rPr>
            </w:pPr>
            <w:r w:rsidRPr="00D15298">
              <w:rPr>
                <w:rFonts w:asciiTheme="minorHAnsi" w:hAnsiTheme="minorHAnsi" w:cstheme="minorHAnsi"/>
                <w:color w:val="7F7F7F" w:themeColor="text1" w:themeTint="80"/>
                <w:sz w:val="16"/>
                <w:szCs w:val="16"/>
              </w:rPr>
              <w:t>- e-zdrowia, dostępności placówek ambulatoryjnej opieki specjalistycznej (AOS) i telemedycyny,</w:t>
            </w:r>
          </w:p>
          <w:p w14:paraId="66B78A8D" w14:textId="77777777" w:rsidR="0037530D" w:rsidRPr="00D15298" w:rsidRDefault="0037530D" w:rsidP="00937650">
            <w:pPr>
              <w:spacing w:before="20" w:after="20" w:line="240" w:lineRule="auto"/>
              <w:contextualSpacing/>
              <w:rPr>
                <w:rFonts w:asciiTheme="minorHAnsi" w:hAnsiTheme="minorHAnsi" w:cstheme="minorHAnsi"/>
                <w:color w:val="7F7F7F" w:themeColor="text1" w:themeTint="80"/>
                <w:sz w:val="16"/>
                <w:szCs w:val="16"/>
              </w:rPr>
            </w:pPr>
            <w:r w:rsidRPr="00D15298">
              <w:rPr>
                <w:rFonts w:asciiTheme="minorHAnsi" w:hAnsiTheme="minorHAnsi" w:cstheme="minorHAnsi"/>
                <w:color w:val="7F7F7F" w:themeColor="text1" w:themeTint="80"/>
                <w:sz w:val="16"/>
                <w:szCs w:val="16"/>
              </w:rPr>
              <w:t>- psychiatrii,</w:t>
            </w:r>
          </w:p>
          <w:p w14:paraId="2A4B36B0" w14:textId="488BDFBF" w:rsidR="0037530D" w:rsidRPr="00D15298" w:rsidRDefault="0037530D" w:rsidP="00937650">
            <w:pPr>
              <w:spacing w:before="20" w:after="20" w:line="240" w:lineRule="auto"/>
              <w:contextualSpacing/>
              <w:rPr>
                <w:rFonts w:asciiTheme="minorHAnsi" w:hAnsiTheme="minorHAnsi" w:cstheme="minorBidi"/>
                <w:b/>
                <w:sz w:val="20"/>
                <w:szCs w:val="20"/>
              </w:rPr>
            </w:pPr>
            <w:r w:rsidRPr="4E6032BC">
              <w:rPr>
                <w:rFonts w:asciiTheme="minorHAnsi" w:hAnsiTheme="minorHAnsi" w:cstheme="minorBidi"/>
                <w:color w:val="7F7F7F" w:themeColor="text1" w:themeTint="80"/>
                <w:sz w:val="16"/>
                <w:szCs w:val="16"/>
              </w:rPr>
              <w:t xml:space="preserve">- kształcenia kadr medycznych </w:t>
            </w:r>
            <w:r w:rsidRPr="5CC0C650">
              <w:rPr>
                <w:rFonts w:asciiTheme="minorHAnsi" w:hAnsiTheme="minorHAnsi" w:cstheme="minorBidi"/>
                <w:color w:val="7F7F7F" w:themeColor="text1" w:themeTint="80"/>
                <w:sz w:val="16"/>
                <w:szCs w:val="16"/>
              </w:rPr>
              <w:t>i</w:t>
            </w:r>
            <w:r w:rsidR="2DC625D2" w:rsidRPr="5CC0C650">
              <w:rPr>
                <w:rFonts w:asciiTheme="minorHAnsi" w:hAnsiTheme="minorHAnsi" w:cstheme="minorBidi"/>
                <w:color w:val="7F7F7F" w:themeColor="text1" w:themeTint="80"/>
                <w:sz w:val="16"/>
                <w:szCs w:val="16"/>
              </w:rPr>
              <w:t xml:space="preserve"> </w:t>
            </w:r>
            <w:r w:rsidRPr="5CC0C650">
              <w:rPr>
                <w:rFonts w:asciiTheme="minorHAnsi" w:hAnsiTheme="minorHAnsi" w:cstheme="minorBidi"/>
                <w:color w:val="7F7F7F" w:themeColor="text1" w:themeTint="80"/>
                <w:sz w:val="16"/>
                <w:szCs w:val="16"/>
              </w:rPr>
              <w:t>okołomedycznych</w:t>
            </w:r>
            <w:r w:rsidRPr="4E6032BC">
              <w:rPr>
                <w:rFonts w:asciiTheme="minorHAnsi" w:hAnsiTheme="minorHAnsi" w:cstheme="minorBidi"/>
                <w:color w:val="7F7F7F" w:themeColor="text1" w:themeTint="80"/>
                <w:sz w:val="16"/>
                <w:szCs w:val="16"/>
              </w:rPr>
              <w:t>.</w:t>
            </w:r>
            <w:r w:rsidRPr="4E6032BC">
              <w:rPr>
                <w:rFonts w:asciiTheme="minorHAnsi" w:hAnsiTheme="minorHAnsi" w:cstheme="minorBidi"/>
                <w:b/>
                <w:sz w:val="20"/>
                <w:szCs w:val="20"/>
              </w:rPr>
              <w:t xml:space="preserve">  </w:t>
            </w:r>
          </w:p>
        </w:tc>
        <w:tc>
          <w:tcPr>
            <w:tcW w:w="5854" w:type="dxa"/>
            <w:tcBorders>
              <w:top w:val="single" w:sz="4" w:space="0" w:color="auto"/>
              <w:left w:val="single" w:sz="4" w:space="0" w:color="auto"/>
              <w:bottom w:val="single" w:sz="4" w:space="0" w:color="auto"/>
              <w:right w:val="single" w:sz="4" w:space="0" w:color="auto"/>
            </w:tcBorders>
            <w:vAlign w:val="center"/>
          </w:tcPr>
          <w:p w14:paraId="227DD442" w14:textId="57186E4C" w:rsidR="0037530D" w:rsidRPr="00F3095F" w:rsidRDefault="4E43EC54" w:rsidP="00937650">
            <w:pPr>
              <w:spacing w:before="100" w:after="100" w:line="360" w:lineRule="auto"/>
              <w:contextualSpacing/>
              <w:rPr>
                <w:rFonts w:cs="Calibri"/>
              </w:rPr>
            </w:pPr>
            <w:r w:rsidRPr="00F3095F">
              <w:rPr>
                <w:rFonts w:cs="Calibri"/>
              </w:rPr>
              <w:t>Opinia Ministerstwa Zdrowia nie jest wymagana</w:t>
            </w:r>
          </w:p>
        </w:tc>
      </w:tr>
    </w:tbl>
    <w:p w14:paraId="747C7242" w14:textId="77777777" w:rsidR="0037530D" w:rsidRPr="00D15298" w:rsidRDefault="0037530D" w:rsidP="0037530D">
      <w:pPr>
        <w:spacing w:before="30" w:after="30" w:line="240" w:lineRule="auto"/>
        <w:rPr>
          <w:rFonts w:asciiTheme="minorHAnsi" w:hAnsiTheme="minorHAnsi" w:cstheme="minorHAnsi"/>
        </w:rPr>
      </w:pPr>
    </w:p>
    <w:p w14:paraId="653830F4" w14:textId="77777777" w:rsidR="0037530D" w:rsidRPr="00D15298" w:rsidRDefault="0037530D" w:rsidP="0037530D">
      <w:pPr>
        <w:spacing w:before="30" w:after="30" w:line="240" w:lineRule="auto"/>
        <w:rPr>
          <w:rFonts w:asciiTheme="minorHAnsi" w:hAnsiTheme="minorHAnsi" w:cstheme="minorHAnsi"/>
        </w:rPr>
      </w:pPr>
      <w:r w:rsidRPr="00D15298">
        <w:rPr>
          <w:rFonts w:asciiTheme="minorHAnsi" w:hAnsiTheme="minorHAnsi" w:cstheme="minorHAnsi"/>
        </w:rPr>
        <w:br w:type="page"/>
      </w:r>
    </w:p>
    <w:p w14:paraId="37BAFEE5" w14:textId="77777777" w:rsidR="0037530D" w:rsidRPr="00D15298" w:rsidRDefault="0037530D" w:rsidP="0037530D">
      <w:pPr>
        <w:spacing w:before="30" w:after="30" w:line="240" w:lineRule="auto"/>
        <w:rPr>
          <w:rFonts w:asciiTheme="minorHAnsi" w:hAnsiTheme="minorHAnsi" w:cstheme="minorHAnsi"/>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3"/>
        <w:gridCol w:w="1699"/>
        <w:gridCol w:w="1417"/>
        <w:gridCol w:w="3554"/>
      </w:tblGrid>
      <w:tr w:rsidR="0037530D" w:rsidRPr="00D15298" w14:paraId="4D48ED4F" w14:textId="77777777" w:rsidTr="00937650">
        <w:trPr>
          <w:trHeight w:val="476"/>
          <w:tblHeader/>
        </w:trPr>
        <w:tc>
          <w:tcPr>
            <w:tcW w:w="9923" w:type="dxa"/>
            <w:gridSpan w:val="4"/>
            <w:shd w:val="clear" w:color="auto" w:fill="E5DFEC" w:themeFill="accent4" w:themeFillTint="33"/>
            <w:vAlign w:val="center"/>
            <w:hideMark/>
          </w:tcPr>
          <w:p w14:paraId="1BD17381" w14:textId="77777777" w:rsidR="0037530D" w:rsidRPr="00D15298" w:rsidRDefault="0037530D" w:rsidP="00937650">
            <w:pPr>
              <w:spacing w:before="40" w:after="40" w:line="240" w:lineRule="auto"/>
              <w:contextualSpacing/>
              <w:rPr>
                <w:rFonts w:asciiTheme="minorHAnsi" w:hAnsiTheme="minorHAnsi" w:cstheme="minorHAnsi"/>
                <w:b/>
                <w:sz w:val="20"/>
                <w:szCs w:val="20"/>
              </w:rPr>
            </w:pPr>
            <w:r w:rsidRPr="00D15298">
              <w:rPr>
                <w:rFonts w:asciiTheme="minorHAnsi" w:hAnsiTheme="minorHAnsi" w:cstheme="minorHAnsi"/>
                <w:b/>
                <w:sz w:val="20"/>
                <w:szCs w:val="20"/>
              </w:rPr>
              <w:t xml:space="preserve">ZAKŁADANE EFEKTY NABORU WYRAŻONE WSKAŹNIKAMI </w:t>
            </w:r>
          </w:p>
        </w:tc>
      </w:tr>
      <w:tr w:rsidR="0037530D" w:rsidRPr="00D15298" w14:paraId="78010772" w14:textId="77777777" w:rsidTr="00937650">
        <w:trPr>
          <w:tblHeader/>
        </w:trPr>
        <w:tc>
          <w:tcPr>
            <w:tcW w:w="9923" w:type="dxa"/>
            <w:gridSpan w:val="4"/>
            <w:shd w:val="clear" w:color="auto" w:fill="E5DFEC" w:themeFill="accent4" w:themeFillTint="33"/>
            <w:vAlign w:val="center"/>
            <w:hideMark/>
          </w:tcPr>
          <w:p w14:paraId="01C4DA8D" w14:textId="77777777" w:rsidR="0037530D" w:rsidRPr="00D15298" w:rsidRDefault="0037530D" w:rsidP="00937650">
            <w:pPr>
              <w:spacing w:before="20" w:after="20" w:line="240" w:lineRule="auto"/>
              <w:rPr>
                <w:rFonts w:asciiTheme="minorHAnsi" w:hAnsiTheme="minorHAnsi" w:cstheme="minorHAnsi"/>
                <w:b/>
                <w:sz w:val="24"/>
                <w:szCs w:val="24"/>
              </w:rPr>
            </w:pPr>
            <w:r w:rsidRPr="00D15298">
              <w:rPr>
                <w:rFonts w:asciiTheme="minorHAnsi" w:hAnsiTheme="minorHAnsi" w:cstheme="minorHAnsi"/>
                <w:b/>
                <w:sz w:val="20"/>
                <w:szCs w:val="20"/>
              </w:rPr>
              <w:t>IV.15 WSKAŹNIKI REZULTATU</w:t>
            </w:r>
          </w:p>
        </w:tc>
      </w:tr>
      <w:tr w:rsidR="0037530D" w:rsidRPr="00D15298" w14:paraId="03B3B83D" w14:textId="77777777" w:rsidTr="00937650">
        <w:trPr>
          <w:trHeight w:hRule="exact" w:val="1086"/>
          <w:tblHeader/>
        </w:trPr>
        <w:tc>
          <w:tcPr>
            <w:tcW w:w="3253" w:type="dxa"/>
            <w:shd w:val="clear" w:color="auto" w:fill="E5DFEC" w:themeFill="accent4" w:themeFillTint="33"/>
            <w:vAlign w:val="center"/>
            <w:hideMark/>
          </w:tcPr>
          <w:p w14:paraId="5A879168" w14:textId="77777777" w:rsidR="0037530D" w:rsidRPr="00D15298" w:rsidRDefault="0037530D" w:rsidP="00937650">
            <w:pPr>
              <w:spacing w:before="20" w:after="20" w:line="240" w:lineRule="auto"/>
              <w:jc w:val="center"/>
              <w:rPr>
                <w:rFonts w:asciiTheme="minorHAnsi" w:hAnsiTheme="minorHAnsi" w:cstheme="minorHAnsi"/>
                <w:b/>
                <w:bCs/>
                <w:sz w:val="20"/>
                <w:szCs w:val="20"/>
              </w:rPr>
            </w:pPr>
            <w:r w:rsidRPr="00D15298">
              <w:rPr>
                <w:rFonts w:asciiTheme="minorHAnsi" w:hAnsiTheme="minorHAnsi" w:cstheme="minorHAnsi"/>
                <w:b/>
                <w:bCs/>
                <w:sz w:val="20"/>
                <w:szCs w:val="20"/>
              </w:rPr>
              <w:t>Nazwa wskaźnika</w:t>
            </w:r>
          </w:p>
        </w:tc>
        <w:tc>
          <w:tcPr>
            <w:tcW w:w="1699" w:type="dxa"/>
            <w:shd w:val="clear" w:color="auto" w:fill="E5DFEC" w:themeFill="accent4" w:themeFillTint="33"/>
            <w:vAlign w:val="center"/>
            <w:hideMark/>
          </w:tcPr>
          <w:p w14:paraId="1DE23067" w14:textId="77777777" w:rsidR="0037530D" w:rsidRPr="00D15298" w:rsidRDefault="0037530D" w:rsidP="00937650">
            <w:pPr>
              <w:spacing w:before="20" w:after="20" w:line="240" w:lineRule="auto"/>
              <w:jc w:val="center"/>
              <w:rPr>
                <w:rFonts w:asciiTheme="minorHAnsi" w:hAnsiTheme="minorHAnsi" w:cstheme="minorHAnsi"/>
                <w:b/>
                <w:bCs/>
                <w:sz w:val="20"/>
                <w:szCs w:val="20"/>
              </w:rPr>
            </w:pPr>
            <w:r w:rsidRPr="00D15298">
              <w:rPr>
                <w:rFonts w:asciiTheme="minorHAnsi" w:hAnsiTheme="minorHAnsi" w:cstheme="minorHAnsi"/>
                <w:b/>
                <w:bCs/>
                <w:sz w:val="20"/>
                <w:szCs w:val="20"/>
              </w:rPr>
              <w:t>Jednostka</w:t>
            </w:r>
          </w:p>
        </w:tc>
        <w:tc>
          <w:tcPr>
            <w:tcW w:w="1417" w:type="dxa"/>
            <w:shd w:val="clear" w:color="auto" w:fill="E5DFEC" w:themeFill="accent4" w:themeFillTint="33"/>
            <w:vAlign w:val="center"/>
          </w:tcPr>
          <w:p w14:paraId="0967AF4C" w14:textId="77777777" w:rsidR="0037530D" w:rsidRPr="00D15298" w:rsidRDefault="0037530D" w:rsidP="00937650">
            <w:pPr>
              <w:spacing w:before="20" w:after="20" w:line="240" w:lineRule="auto"/>
              <w:jc w:val="center"/>
              <w:rPr>
                <w:rFonts w:asciiTheme="minorHAnsi" w:hAnsiTheme="minorHAnsi" w:cstheme="minorHAnsi"/>
                <w:b/>
                <w:bCs/>
                <w:sz w:val="20"/>
                <w:szCs w:val="20"/>
              </w:rPr>
            </w:pPr>
            <w:r w:rsidRPr="00D15298">
              <w:rPr>
                <w:rFonts w:asciiTheme="minorHAnsi" w:hAnsiTheme="minorHAnsi" w:cstheme="minorHAnsi"/>
                <w:b/>
                <w:bCs/>
                <w:sz w:val="20"/>
                <w:szCs w:val="20"/>
              </w:rPr>
              <w:t>Szacowana wartość osiągnięta dzięki naborowi</w:t>
            </w:r>
          </w:p>
        </w:tc>
        <w:tc>
          <w:tcPr>
            <w:tcW w:w="3554" w:type="dxa"/>
            <w:shd w:val="clear" w:color="auto" w:fill="E5DFEC" w:themeFill="accent4" w:themeFillTint="33"/>
            <w:vAlign w:val="center"/>
          </w:tcPr>
          <w:p w14:paraId="69BC9BD9" w14:textId="77777777" w:rsidR="0037530D" w:rsidRPr="00D15298" w:rsidRDefault="0037530D" w:rsidP="00937650">
            <w:pPr>
              <w:spacing w:before="20" w:after="20" w:line="240" w:lineRule="auto"/>
              <w:jc w:val="center"/>
              <w:rPr>
                <w:rFonts w:asciiTheme="minorHAnsi" w:hAnsiTheme="minorHAnsi" w:cstheme="minorHAnsi"/>
                <w:b/>
                <w:bCs/>
                <w:sz w:val="20"/>
                <w:szCs w:val="20"/>
              </w:rPr>
            </w:pPr>
            <w:r w:rsidRPr="00D15298">
              <w:rPr>
                <w:rFonts w:asciiTheme="minorHAnsi" w:hAnsiTheme="minorHAnsi" w:cstheme="minorHAnsi"/>
                <w:b/>
                <w:bCs/>
                <w:sz w:val="20"/>
                <w:szCs w:val="20"/>
              </w:rPr>
              <w:t>Wartość docelowa zakładana w programie</w:t>
            </w:r>
          </w:p>
        </w:tc>
      </w:tr>
      <w:tr w:rsidR="0037530D" w:rsidRPr="00D15298" w14:paraId="5578E70C" w14:textId="77777777" w:rsidTr="00937650">
        <w:trPr>
          <w:trHeight w:val="557"/>
          <w:tblHeader/>
        </w:trPr>
        <w:tc>
          <w:tcPr>
            <w:tcW w:w="3253" w:type="dxa"/>
            <w:shd w:val="clear" w:color="auto" w:fill="FFFFFF" w:themeFill="background1"/>
            <w:vAlign w:val="center"/>
            <w:hideMark/>
          </w:tcPr>
          <w:p w14:paraId="20AFBEEC" w14:textId="77777777" w:rsidR="0037530D" w:rsidRPr="00D15298" w:rsidRDefault="0037530D" w:rsidP="007642F7">
            <w:pPr>
              <w:spacing w:before="20" w:after="20" w:line="240" w:lineRule="auto"/>
              <w:contextualSpacing/>
              <w:rPr>
                <w:rFonts w:asciiTheme="minorHAnsi" w:hAnsiTheme="minorHAnsi" w:cstheme="minorHAnsi"/>
              </w:rPr>
            </w:pPr>
            <w:r w:rsidRPr="00D15298">
              <w:rPr>
                <w:rFonts w:asciiTheme="minorHAnsi" w:hAnsiTheme="minorHAnsi" w:cstheme="minorHAnsi"/>
              </w:rPr>
              <w:t xml:space="preserve">PLKLCR02 Liczba utworzonych miejsc świadczenia usług w społeczności lokalnej </w:t>
            </w:r>
          </w:p>
        </w:tc>
        <w:tc>
          <w:tcPr>
            <w:tcW w:w="1699" w:type="dxa"/>
            <w:shd w:val="clear" w:color="auto" w:fill="FFFFFF" w:themeFill="background1"/>
            <w:vAlign w:val="center"/>
          </w:tcPr>
          <w:p w14:paraId="113C3782" w14:textId="77777777" w:rsidR="0037530D" w:rsidRPr="00D15298" w:rsidRDefault="0037530D" w:rsidP="00937650">
            <w:pPr>
              <w:spacing w:before="20" w:after="20" w:line="240" w:lineRule="auto"/>
              <w:contextualSpacing/>
              <w:jc w:val="center"/>
              <w:rPr>
                <w:rFonts w:asciiTheme="minorHAnsi" w:hAnsiTheme="minorHAnsi" w:cstheme="minorHAnsi"/>
              </w:rPr>
            </w:pPr>
            <w:r w:rsidRPr="00D15298">
              <w:rPr>
                <w:rFonts w:asciiTheme="minorHAnsi" w:hAnsiTheme="minorHAnsi" w:cstheme="minorHAnsi"/>
              </w:rPr>
              <w:t>[szt.]</w:t>
            </w:r>
          </w:p>
        </w:tc>
        <w:tc>
          <w:tcPr>
            <w:tcW w:w="1417" w:type="dxa"/>
            <w:shd w:val="clear" w:color="auto" w:fill="FFFFFF" w:themeFill="background1"/>
            <w:vAlign w:val="center"/>
          </w:tcPr>
          <w:p w14:paraId="4E2A2C8D" w14:textId="27241958" w:rsidR="0037530D" w:rsidRPr="00D15298" w:rsidRDefault="00656130" w:rsidP="00A26EE2">
            <w:pPr>
              <w:spacing w:before="20" w:after="20" w:line="240" w:lineRule="auto"/>
              <w:contextualSpacing/>
              <w:jc w:val="center"/>
              <w:rPr>
                <w:rFonts w:asciiTheme="minorHAnsi" w:hAnsiTheme="minorHAnsi" w:cstheme="minorBidi"/>
                <w:highlight w:val="cyan"/>
              </w:rPr>
            </w:pPr>
            <w:r w:rsidRPr="00F52B3F">
              <w:rPr>
                <w:rFonts w:asciiTheme="minorHAnsi" w:hAnsiTheme="minorHAnsi" w:cstheme="minorBidi"/>
              </w:rPr>
              <w:t>3</w:t>
            </w:r>
          </w:p>
        </w:tc>
        <w:tc>
          <w:tcPr>
            <w:tcW w:w="3554" w:type="dxa"/>
            <w:shd w:val="clear" w:color="auto" w:fill="auto"/>
            <w:vAlign w:val="center"/>
            <w:hideMark/>
          </w:tcPr>
          <w:p w14:paraId="42FBEB26" w14:textId="77777777" w:rsidR="0037530D" w:rsidRPr="00D15298" w:rsidRDefault="0037530D" w:rsidP="00937650">
            <w:pPr>
              <w:spacing w:before="20" w:after="20" w:line="240" w:lineRule="auto"/>
              <w:contextualSpacing/>
              <w:jc w:val="right"/>
              <w:rPr>
                <w:rFonts w:asciiTheme="minorHAnsi" w:hAnsiTheme="minorHAnsi" w:cstheme="minorBidi"/>
              </w:rPr>
            </w:pPr>
            <w:r w:rsidRPr="32A4598C">
              <w:rPr>
                <w:rFonts w:asciiTheme="minorHAnsi" w:hAnsiTheme="minorHAnsi" w:cstheme="minorBidi"/>
              </w:rPr>
              <w:t>1 245</w:t>
            </w:r>
          </w:p>
        </w:tc>
      </w:tr>
      <w:tr w:rsidR="0037530D" w:rsidRPr="00D15298" w14:paraId="53E7BEAC" w14:textId="77777777" w:rsidTr="00937650">
        <w:trPr>
          <w:tblHeader/>
        </w:trPr>
        <w:tc>
          <w:tcPr>
            <w:tcW w:w="9923" w:type="dxa"/>
            <w:gridSpan w:val="4"/>
            <w:shd w:val="clear" w:color="auto" w:fill="E5DFEC" w:themeFill="accent4" w:themeFillTint="33"/>
            <w:vAlign w:val="center"/>
            <w:hideMark/>
          </w:tcPr>
          <w:p w14:paraId="1A4493D3" w14:textId="77777777" w:rsidR="0037530D" w:rsidRPr="00D15298" w:rsidRDefault="0037530D" w:rsidP="00937650">
            <w:pPr>
              <w:spacing w:before="20" w:after="20" w:line="240" w:lineRule="auto"/>
              <w:ind w:left="57"/>
              <w:rPr>
                <w:rFonts w:asciiTheme="minorHAnsi" w:hAnsiTheme="minorHAnsi" w:cstheme="minorBidi"/>
                <w:b/>
              </w:rPr>
            </w:pPr>
            <w:r w:rsidRPr="32A4598C">
              <w:rPr>
                <w:rFonts w:asciiTheme="minorHAnsi" w:hAnsiTheme="minorHAnsi" w:cstheme="minorBidi"/>
                <w:b/>
              </w:rPr>
              <w:t>IV.16 WSKAŹNIKI PRODUKTU</w:t>
            </w:r>
          </w:p>
        </w:tc>
      </w:tr>
      <w:tr w:rsidR="0037530D" w:rsidRPr="00D15298" w14:paraId="481D3565" w14:textId="77777777" w:rsidTr="00937650">
        <w:trPr>
          <w:trHeight w:hRule="exact" w:val="1124"/>
          <w:tblHeader/>
        </w:trPr>
        <w:tc>
          <w:tcPr>
            <w:tcW w:w="3253" w:type="dxa"/>
            <w:shd w:val="clear" w:color="auto" w:fill="E5DFEC" w:themeFill="accent4" w:themeFillTint="33"/>
            <w:vAlign w:val="center"/>
            <w:hideMark/>
          </w:tcPr>
          <w:p w14:paraId="7C8AAF16" w14:textId="77777777" w:rsidR="0037530D" w:rsidRPr="00D15298" w:rsidRDefault="0037530D" w:rsidP="00937650">
            <w:pPr>
              <w:spacing w:after="0" w:line="240" w:lineRule="auto"/>
              <w:ind w:left="57"/>
              <w:jc w:val="center"/>
              <w:rPr>
                <w:rFonts w:asciiTheme="minorHAnsi" w:hAnsiTheme="minorHAnsi" w:cstheme="minorHAnsi"/>
                <w:b/>
                <w:bCs/>
              </w:rPr>
            </w:pPr>
            <w:r w:rsidRPr="00D15298">
              <w:rPr>
                <w:rFonts w:asciiTheme="minorHAnsi" w:hAnsiTheme="minorHAnsi" w:cstheme="minorHAnsi"/>
                <w:b/>
                <w:bCs/>
              </w:rPr>
              <w:t>Nazwa wskaźnika</w:t>
            </w:r>
          </w:p>
        </w:tc>
        <w:tc>
          <w:tcPr>
            <w:tcW w:w="1699" w:type="dxa"/>
            <w:shd w:val="clear" w:color="auto" w:fill="E5DFEC" w:themeFill="accent4" w:themeFillTint="33"/>
            <w:vAlign w:val="center"/>
            <w:hideMark/>
          </w:tcPr>
          <w:p w14:paraId="6F6BE0B1" w14:textId="77777777" w:rsidR="0037530D" w:rsidRPr="00D15298" w:rsidRDefault="0037530D" w:rsidP="00937650">
            <w:pPr>
              <w:spacing w:after="0" w:line="240" w:lineRule="auto"/>
              <w:jc w:val="center"/>
              <w:rPr>
                <w:rFonts w:asciiTheme="minorHAnsi" w:hAnsiTheme="minorHAnsi" w:cstheme="minorHAnsi"/>
                <w:b/>
                <w:bCs/>
                <w:vertAlign w:val="superscript"/>
              </w:rPr>
            </w:pPr>
            <w:r w:rsidRPr="00D15298">
              <w:rPr>
                <w:rFonts w:asciiTheme="minorHAnsi" w:hAnsiTheme="minorHAnsi" w:cstheme="minorHAnsi"/>
                <w:b/>
                <w:bCs/>
              </w:rPr>
              <w:t>Jednostka</w:t>
            </w:r>
          </w:p>
        </w:tc>
        <w:tc>
          <w:tcPr>
            <w:tcW w:w="1417" w:type="dxa"/>
            <w:shd w:val="clear" w:color="auto" w:fill="E5DFEC" w:themeFill="accent4" w:themeFillTint="33"/>
            <w:vAlign w:val="center"/>
          </w:tcPr>
          <w:p w14:paraId="1897D054" w14:textId="77777777" w:rsidR="0037530D" w:rsidRPr="00D15298" w:rsidRDefault="0037530D" w:rsidP="00937650">
            <w:pPr>
              <w:spacing w:after="0" w:line="240" w:lineRule="auto"/>
              <w:jc w:val="center"/>
              <w:rPr>
                <w:rFonts w:asciiTheme="minorHAnsi" w:hAnsiTheme="minorHAnsi" w:cstheme="minorBidi"/>
                <w:b/>
                <w:highlight w:val="cyan"/>
                <w:vertAlign w:val="superscript"/>
              </w:rPr>
            </w:pPr>
            <w:r w:rsidRPr="00F52B3F">
              <w:rPr>
                <w:rFonts w:asciiTheme="minorHAnsi" w:hAnsiTheme="minorHAnsi" w:cstheme="minorBidi"/>
                <w:b/>
              </w:rPr>
              <w:t>Szacowana wartość osiągnięta dzięki naborowi</w:t>
            </w:r>
          </w:p>
        </w:tc>
        <w:tc>
          <w:tcPr>
            <w:tcW w:w="3554" w:type="dxa"/>
            <w:shd w:val="clear" w:color="auto" w:fill="E5DFEC" w:themeFill="accent4" w:themeFillTint="33"/>
            <w:vAlign w:val="center"/>
          </w:tcPr>
          <w:p w14:paraId="131FDAE5" w14:textId="77777777" w:rsidR="0037530D" w:rsidRPr="00D15298" w:rsidRDefault="0037530D" w:rsidP="00937650">
            <w:pPr>
              <w:spacing w:after="0" w:line="240" w:lineRule="auto"/>
              <w:jc w:val="center"/>
              <w:rPr>
                <w:rFonts w:asciiTheme="minorHAnsi" w:hAnsiTheme="minorHAnsi" w:cstheme="minorBidi"/>
                <w:b/>
              </w:rPr>
            </w:pPr>
            <w:r w:rsidRPr="32A4598C">
              <w:rPr>
                <w:rFonts w:asciiTheme="minorHAnsi" w:hAnsiTheme="minorHAnsi" w:cstheme="minorBidi"/>
                <w:b/>
              </w:rPr>
              <w:t>Wartość docelowa zakładana w programie</w:t>
            </w:r>
          </w:p>
        </w:tc>
      </w:tr>
      <w:tr w:rsidR="0037530D" w:rsidRPr="00D15298" w14:paraId="58FCB40D" w14:textId="77777777" w:rsidTr="00937650">
        <w:trPr>
          <w:trHeight w:val="552"/>
          <w:tblHeader/>
        </w:trPr>
        <w:tc>
          <w:tcPr>
            <w:tcW w:w="3253" w:type="dxa"/>
            <w:shd w:val="clear" w:color="auto" w:fill="auto"/>
            <w:vAlign w:val="center"/>
          </w:tcPr>
          <w:p w14:paraId="239631FE" w14:textId="77777777" w:rsidR="0037530D" w:rsidRPr="00D15298" w:rsidRDefault="0037530D" w:rsidP="007642F7">
            <w:pPr>
              <w:spacing w:before="20" w:after="20" w:line="240" w:lineRule="auto"/>
              <w:ind w:left="38"/>
              <w:rPr>
                <w:rFonts w:asciiTheme="minorHAnsi" w:hAnsiTheme="minorHAnsi" w:cstheme="minorHAnsi"/>
              </w:rPr>
            </w:pPr>
            <w:r w:rsidRPr="00D15298">
              <w:rPr>
                <w:rFonts w:asciiTheme="minorHAnsi" w:hAnsiTheme="minorHAnsi" w:cstheme="minorHAnsi"/>
              </w:rPr>
              <w:t xml:space="preserve">PLKLCO02 Liczba osób objętych usługami świadczonymi w społeczności lokalnej w programie  </w:t>
            </w:r>
          </w:p>
        </w:tc>
        <w:tc>
          <w:tcPr>
            <w:tcW w:w="1699" w:type="dxa"/>
            <w:shd w:val="clear" w:color="auto" w:fill="auto"/>
            <w:vAlign w:val="center"/>
          </w:tcPr>
          <w:p w14:paraId="5408AFFE" w14:textId="77777777" w:rsidR="0037530D" w:rsidRPr="007C226C" w:rsidRDefault="0037530D" w:rsidP="00937650">
            <w:pPr>
              <w:spacing w:before="20" w:after="20" w:line="240" w:lineRule="auto"/>
              <w:jc w:val="center"/>
              <w:rPr>
                <w:rFonts w:asciiTheme="minorHAnsi" w:hAnsiTheme="minorHAnsi" w:cstheme="minorHAnsi"/>
              </w:rPr>
            </w:pPr>
            <w:r w:rsidRPr="007C226C">
              <w:rPr>
                <w:rFonts w:asciiTheme="minorHAnsi" w:hAnsiTheme="minorHAnsi" w:cstheme="minorHAnsi"/>
              </w:rPr>
              <w:t>[osoby]</w:t>
            </w:r>
          </w:p>
        </w:tc>
        <w:tc>
          <w:tcPr>
            <w:tcW w:w="1417" w:type="dxa"/>
            <w:shd w:val="clear" w:color="auto" w:fill="auto"/>
            <w:vAlign w:val="center"/>
          </w:tcPr>
          <w:p w14:paraId="6C54917E" w14:textId="5BE8D627" w:rsidR="0037530D" w:rsidRPr="007C226C" w:rsidRDefault="00BB71D6" w:rsidP="00937650">
            <w:pPr>
              <w:spacing w:before="20" w:after="20" w:line="240" w:lineRule="auto"/>
              <w:jc w:val="center"/>
              <w:rPr>
                <w:rFonts w:asciiTheme="minorHAnsi" w:hAnsiTheme="minorHAnsi" w:cstheme="minorBidi"/>
              </w:rPr>
            </w:pPr>
            <w:r>
              <w:rPr>
                <w:rFonts w:asciiTheme="minorHAnsi" w:hAnsiTheme="minorHAnsi" w:cstheme="minorBidi"/>
              </w:rPr>
              <w:t>6</w:t>
            </w:r>
            <w:r w:rsidR="0006775F" w:rsidRPr="007C226C">
              <w:rPr>
                <w:rFonts w:asciiTheme="minorHAnsi" w:hAnsiTheme="minorHAnsi" w:cstheme="minorBidi"/>
              </w:rPr>
              <w:t>00</w:t>
            </w:r>
          </w:p>
        </w:tc>
        <w:tc>
          <w:tcPr>
            <w:tcW w:w="3554" w:type="dxa"/>
            <w:shd w:val="clear" w:color="auto" w:fill="auto"/>
            <w:vAlign w:val="center"/>
          </w:tcPr>
          <w:p w14:paraId="035E7009" w14:textId="2009955E" w:rsidR="0037530D" w:rsidRPr="00D15298" w:rsidRDefault="0037530D" w:rsidP="00937650">
            <w:pPr>
              <w:spacing w:before="20" w:after="20" w:line="240" w:lineRule="auto"/>
              <w:jc w:val="right"/>
              <w:rPr>
                <w:rFonts w:asciiTheme="minorHAnsi" w:hAnsiTheme="minorHAnsi" w:cstheme="minorBidi"/>
              </w:rPr>
            </w:pPr>
            <w:r w:rsidRPr="32A4598C">
              <w:rPr>
                <w:rFonts w:asciiTheme="minorHAnsi" w:hAnsiTheme="minorHAnsi" w:cstheme="minorBidi"/>
              </w:rPr>
              <w:t>5 940</w:t>
            </w:r>
          </w:p>
        </w:tc>
      </w:tr>
      <w:tr w:rsidR="00F52B3F" w:rsidRPr="00D15298" w14:paraId="55D5F489" w14:textId="77777777" w:rsidTr="00937650">
        <w:trPr>
          <w:trHeight w:val="552"/>
          <w:tblHeader/>
        </w:trPr>
        <w:tc>
          <w:tcPr>
            <w:tcW w:w="3253" w:type="dxa"/>
            <w:shd w:val="clear" w:color="auto" w:fill="auto"/>
            <w:vAlign w:val="center"/>
          </w:tcPr>
          <w:p w14:paraId="30AE3762" w14:textId="72B60EF0" w:rsidR="00F52B3F" w:rsidRPr="00D15298" w:rsidRDefault="0079404D" w:rsidP="007642F7">
            <w:pPr>
              <w:spacing w:before="20" w:after="20" w:line="240" w:lineRule="auto"/>
              <w:ind w:left="38"/>
              <w:rPr>
                <w:rFonts w:asciiTheme="minorHAnsi" w:hAnsiTheme="minorHAnsi" w:cstheme="minorHAnsi"/>
              </w:rPr>
            </w:pPr>
            <w:r w:rsidRPr="00F5721F">
              <w:rPr>
                <w:rFonts w:asciiTheme="minorHAnsi" w:hAnsiTheme="minorHAnsi" w:cstheme="minorHAnsi"/>
                <w:bCs/>
              </w:rPr>
              <w:t>PLKLCO03 Liczba opiekunów faktycznych/nieformalnych objętych wsparciem w programie [osoby]</w:t>
            </w:r>
          </w:p>
        </w:tc>
        <w:tc>
          <w:tcPr>
            <w:tcW w:w="1699" w:type="dxa"/>
            <w:shd w:val="clear" w:color="auto" w:fill="auto"/>
            <w:vAlign w:val="center"/>
          </w:tcPr>
          <w:p w14:paraId="268F827F" w14:textId="2EC06494" w:rsidR="00F52B3F" w:rsidRPr="00D15298" w:rsidRDefault="0006775F" w:rsidP="00937650">
            <w:pPr>
              <w:spacing w:before="20" w:after="20" w:line="240" w:lineRule="auto"/>
              <w:jc w:val="center"/>
              <w:rPr>
                <w:rFonts w:asciiTheme="minorHAnsi" w:hAnsiTheme="minorHAnsi" w:cstheme="minorHAnsi"/>
              </w:rPr>
            </w:pPr>
            <w:r w:rsidRPr="00D15298">
              <w:rPr>
                <w:rFonts w:asciiTheme="minorHAnsi" w:hAnsiTheme="minorHAnsi" w:cstheme="minorHAnsi"/>
              </w:rPr>
              <w:t>[osoby]</w:t>
            </w:r>
          </w:p>
        </w:tc>
        <w:tc>
          <w:tcPr>
            <w:tcW w:w="1417" w:type="dxa"/>
            <w:shd w:val="clear" w:color="auto" w:fill="auto"/>
            <w:vAlign w:val="center"/>
          </w:tcPr>
          <w:p w14:paraId="6A8DF815" w14:textId="5FC6BE11" w:rsidR="00F52B3F" w:rsidRPr="32A4598C" w:rsidRDefault="074B3F1C" w:rsidP="00937650">
            <w:pPr>
              <w:spacing w:before="20" w:after="20" w:line="240" w:lineRule="auto"/>
              <w:jc w:val="center"/>
              <w:rPr>
                <w:rFonts w:asciiTheme="minorHAnsi" w:hAnsiTheme="minorHAnsi" w:cstheme="minorBidi"/>
                <w:highlight w:val="cyan"/>
              </w:rPr>
            </w:pPr>
            <w:r w:rsidRPr="29FA52BC">
              <w:rPr>
                <w:rFonts w:asciiTheme="minorHAnsi" w:hAnsiTheme="minorHAnsi" w:cstheme="minorBidi"/>
              </w:rPr>
              <w:t>6</w:t>
            </w:r>
            <w:r w:rsidR="6CCDB99B" w:rsidRPr="29FA52BC">
              <w:rPr>
                <w:rFonts w:asciiTheme="minorHAnsi" w:hAnsiTheme="minorHAnsi" w:cstheme="minorBidi"/>
              </w:rPr>
              <w:t>00</w:t>
            </w:r>
          </w:p>
        </w:tc>
        <w:tc>
          <w:tcPr>
            <w:tcW w:w="3554" w:type="dxa"/>
            <w:shd w:val="clear" w:color="auto" w:fill="auto"/>
            <w:vAlign w:val="center"/>
          </w:tcPr>
          <w:p w14:paraId="63733570" w14:textId="67ED6213" w:rsidR="00F52B3F" w:rsidRPr="32A4598C" w:rsidRDefault="0033606A" w:rsidP="0033606A">
            <w:pPr>
              <w:spacing w:before="20" w:after="20" w:line="240" w:lineRule="auto"/>
              <w:rPr>
                <w:rFonts w:asciiTheme="minorHAnsi" w:hAnsiTheme="minorHAnsi" w:cstheme="minorBidi"/>
              </w:rPr>
            </w:pPr>
            <w:r>
              <w:rPr>
                <w:rFonts w:asciiTheme="minorHAnsi" w:hAnsiTheme="minorHAnsi" w:cstheme="minorHAnsi"/>
                <w:bCs/>
              </w:rPr>
              <w:t>Wskaźnik nie jest uwzględniony w FEM 2021-2027 (brak wartości docelowej), jednak ze względu na specyfikę naboru powinien być monitorowany.</w:t>
            </w:r>
          </w:p>
        </w:tc>
      </w:tr>
      <w:tr w:rsidR="0037530D" w:rsidRPr="00D15298" w14:paraId="6136C685" w14:textId="77777777" w:rsidTr="00937650">
        <w:trPr>
          <w:tblHeader/>
        </w:trPr>
        <w:tc>
          <w:tcPr>
            <w:tcW w:w="9923" w:type="dxa"/>
            <w:gridSpan w:val="4"/>
            <w:shd w:val="clear" w:color="auto" w:fill="E5DFEC" w:themeFill="accent4" w:themeFillTint="33"/>
            <w:vAlign w:val="center"/>
            <w:hideMark/>
          </w:tcPr>
          <w:p w14:paraId="71944C0F" w14:textId="77777777" w:rsidR="0037530D" w:rsidRPr="00D15298" w:rsidRDefault="0037530D" w:rsidP="00937650">
            <w:pPr>
              <w:spacing w:before="240" w:after="240" w:line="360" w:lineRule="auto"/>
              <w:rPr>
                <w:rFonts w:asciiTheme="minorHAnsi" w:hAnsiTheme="minorHAnsi" w:cstheme="minorHAnsi"/>
                <w:b/>
                <w:bCs/>
                <w:sz w:val="20"/>
                <w:szCs w:val="20"/>
              </w:rPr>
            </w:pPr>
            <w:r w:rsidRPr="00D15298">
              <w:rPr>
                <w:rFonts w:asciiTheme="minorHAnsi" w:hAnsiTheme="minorHAnsi" w:cstheme="minorHAnsi"/>
                <w:b/>
                <w:bCs/>
                <w:sz w:val="20"/>
                <w:szCs w:val="20"/>
              </w:rPr>
              <w:t>IV.17 POZOSTAŁE INFORMACJE</w:t>
            </w:r>
          </w:p>
        </w:tc>
      </w:tr>
      <w:tr w:rsidR="0037530D" w:rsidRPr="00D15298" w14:paraId="42B50E93" w14:textId="77777777" w:rsidTr="00937650">
        <w:trPr>
          <w:tblHeader/>
        </w:trPr>
        <w:tc>
          <w:tcPr>
            <w:tcW w:w="6369" w:type="dxa"/>
            <w:gridSpan w:val="3"/>
            <w:shd w:val="clear" w:color="auto" w:fill="E5DFEC" w:themeFill="accent4" w:themeFillTint="33"/>
            <w:vAlign w:val="center"/>
          </w:tcPr>
          <w:p w14:paraId="0D6ACBE3" w14:textId="77777777" w:rsidR="0037530D" w:rsidRPr="00D15298" w:rsidRDefault="0037530D" w:rsidP="00937650">
            <w:pPr>
              <w:spacing w:before="240" w:after="240" w:line="360" w:lineRule="auto"/>
              <w:jc w:val="center"/>
              <w:rPr>
                <w:rFonts w:asciiTheme="minorHAnsi" w:hAnsiTheme="minorHAnsi" w:cstheme="minorHAnsi"/>
                <w:b/>
                <w:bCs/>
                <w:sz w:val="20"/>
                <w:szCs w:val="20"/>
              </w:rPr>
            </w:pPr>
            <w:r w:rsidRPr="00D15298">
              <w:rPr>
                <w:rFonts w:asciiTheme="minorHAnsi" w:hAnsiTheme="minorHAnsi" w:cstheme="minorHAnsi"/>
                <w:b/>
                <w:bCs/>
                <w:sz w:val="20"/>
                <w:szCs w:val="20"/>
              </w:rPr>
              <w:t>Czy wymagana jest fiszka Regionalnego Programu Zdrowotnego [tak/nie]</w:t>
            </w:r>
          </w:p>
        </w:tc>
        <w:sdt>
          <w:sdtPr>
            <w:rPr>
              <w:rFonts w:asciiTheme="minorHAnsi" w:eastAsia="Lato" w:hAnsiTheme="minorHAnsi" w:cstheme="minorBidi"/>
              <w:sz w:val="20"/>
              <w:szCs w:val="20"/>
            </w:rPr>
            <w:alias w:val="Wymóg"/>
            <w:tag w:val="Wymóg"/>
            <w:id w:val="407809245"/>
            <w:placeholder>
              <w:docPart w:val="C3659CAD90674DC6957272C3C4736D7B"/>
            </w:placeholder>
            <w:dropDownList>
              <w:listItem w:displayText="TAK" w:value="TAK"/>
              <w:listItem w:displayText="NIE" w:value="NIE"/>
            </w:dropDownList>
          </w:sdtPr>
          <w:sdtEndPr/>
          <w:sdtContent>
            <w:tc>
              <w:tcPr>
                <w:tcW w:w="3554" w:type="dxa"/>
                <w:shd w:val="clear" w:color="auto" w:fill="FFFFFF" w:themeFill="background1"/>
                <w:vAlign w:val="center"/>
              </w:tcPr>
              <w:p w14:paraId="551C88B3" w14:textId="77777777" w:rsidR="0037530D" w:rsidRPr="00D15298" w:rsidRDefault="0037530D" w:rsidP="00937650">
                <w:pPr>
                  <w:spacing w:before="20" w:after="20" w:line="240" w:lineRule="auto"/>
                  <w:jc w:val="center"/>
                  <w:rPr>
                    <w:rFonts w:asciiTheme="minorHAnsi" w:hAnsiTheme="minorHAnsi" w:cstheme="minorHAnsi"/>
                    <w:sz w:val="20"/>
                    <w:szCs w:val="20"/>
                  </w:rPr>
                </w:pPr>
                <w:r w:rsidRPr="00D15298">
                  <w:rPr>
                    <w:rFonts w:asciiTheme="minorHAnsi" w:hAnsiTheme="minorHAnsi" w:cstheme="minorHAnsi"/>
                    <w:sz w:val="20"/>
                    <w:szCs w:val="20"/>
                  </w:rPr>
                  <w:t>TAK</w:t>
                </w:r>
              </w:p>
            </w:tc>
          </w:sdtContent>
        </w:sdt>
      </w:tr>
    </w:tbl>
    <w:p w14:paraId="36FCE52F" w14:textId="77777777" w:rsidR="0037530D" w:rsidRPr="00D15298" w:rsidRDefault="0037530D" w:rsidP="0037530D">
      <w:pPr>
        <w:spacing w:before="30" w:after="30" w:line="240" w:lineRule="auto"/>
        <w:rPr>
          <w:rFonts w:asciiTheme="minorHAnsi" w:hAnsiTheme="minorHAnsi" w:cstheme="minorHAnsi"/>
        </w:rPr>
      </w:pPr>
    </w:p>
    <w:p w14:paraId="1EF1165D" w14:textId="77777777" w:rsidR="0037530D" w:rsidRPr="00D15298" w:rsidRDefault="0037530D" w:rsidP="0037530D">
      <w:pPr>
        <w:spacing w:before="30" w:after="30" w:line="240" w:lineRule="auto"/>
        <w:rPr>
          <w:rFonts w:asciiTheme="minorHAnsi" w:hAnsiTheme="minorHAnsi" w:cstheme="minorHAnsi"/>
        </w:rPr>
      </w:pPr>
      <w:r w:rsidRPr="00D15298">
        <w:rPr>
          <w:rFonts w:asciiTheme="minorHAnsi" w:hAnsiTheme="minorHAnsi" w:cstheme="minorHAnsi"/>
        </w:rPr>
        <w:br w:type="page"/>
      </w:r>
    </w:p>
    <w:tbl>
      <w:tblPr>
        <w:tblStyle w:val="Tabela-Siatka"/>
        <w:tblW w:w="9498" w:type="dxa"/>
        <w:tblInd w:w="-5" w:type="dxa"/>
        <w:tblLook w:val="04A0" w:firstRow="1" w:lastRow="0" w:firstColumn="1" w:lastColumn="0" w:noHBand="0" w:noVBand="1"/>
      </w:tblPr>
      <w:tblGrid>
        <w:gridCol w:w="3496"/>
        <w:gridCol w:w="1500"/>
        <w:gridCol w:w="1501"/>
        <w:gridCol w:w="1500"/>
        <w:gridCol w:w="1501"/>
      </w:tblGrid>
      <w:tr w:rsidR="006B6122" w:rsidRPr="00D15298" w14:paraId="65A95A63" w14:textId="77777777" w:rsidTr="38C7234A">
        <w:trPr>
          <w:trHeight w:val="738"/>
        </w:trPr>
        <w:tc>
          <w:tcPr>
            <w:tcW w:w="9498" w:type="dxa"/>
            <w:gridSpan w:val="5"/>
            <w:shd w:val="clear" w:color="auto" w:fill="E5B8B7" w:themeFill="accent2" w:themeFillTint="66"/>
            <w:vAlign w:val="center"/>
            <w:hideMark/>
          </w:tcPr>
          <w:p w14:paraId="21F3C2E8" w14:textId="77777777" w:rsidR="0037530D" w:rsidRPr="00D15298" w:rsidRDefault="0037530D" w:rsidP="00937650">
            <w:pPr>
              <w:spacing w:before="30" w:after="30" w:line="240" w:lineRule="auto"/>
              <w:rPr>
                <w:rFonts w:asciiTheme="minorHAnsi" w:hAnsiTheme="minorHAnsi" w:cstheme="minorHAnsi"/>
                <w:b/>
                <w:bCs/>
                <w:sz w:val="20"/>
                <w:szCs w:val="20"/>
              </w:rPr>
            </w:pPr>
            <w:bookmarkStart w:id="0" w:name="RANGE!A1:C18"/>
            <w:r w:rsidRPr="00D15298">
              <w:rPr>
                <w:rFonts w:asciiTheme="minorHAnsi" w:hAnsiTheme="minorHAnsi" w:cstheme="minorHAnsi"/>
                <w:b/>
                <w:bCs/>
                <w:sz w:val="20"/>
                <w:szCs w:val="20"/>
              </w:rPr>
              <w:lastRenderedPageBreak/>
              <w:t>V FISZKA ZAŁOŻEŃ RP</w:t>
            </w:r>
            <w:bookmarkEnd w:id="0"/>
            <w:r w:rsidRPr="00D15298">
              <w:rPr>
                <w:rFonts w:asciiTheme="minorHAnsi" w:hAnsiTheme="minorHAnsi" w:cstheme="minorHAnsi"/>
                <w:b/>
                <w:bCs/>
                <w:sz w:val="20"/>
                <w:szCs w:val="20"/>
              </w:rPr>
              <w:t>Z</w:t>
            </w:r>
          </w:p>
          <w:p w14:paraId="1F88FEF2" w14:textId="77777777" w:rsidR="0037530D" w:rsidRPr="00D15298" w:rsidRDefault="0037530D" w:rsidP="00937650">
            <w:pPr>
              <w:spacing w:before="30" w:after="30" w:line="240" w:lineRule="auto"/>
              <w:rPr>
                <w:rFonts w:asciiTheme="minorHAnsi" w:hAnsiTheme="minorHAnsi" w:cstheme="minorHAnsi"/>
              </w:rPr>
            </w:pPr>
            <w:r w:rsidRPr="00D15298">
              <w:rPr>
                <w:rFonts w:asciiTheme="minorHAnsi" w:hAnsiTheme="minorHAnsi" w:cstheme="minorHAnsi"/>
                <w:color w:val="595959" w:themeColor="text1" w:themeTint="A6"/>
                <w:sz w:val="16"/>
                <w:szCs w:val="16"/>
              </w:rPr>
              <w:t>część wypełniana jest oddzielnie dla każdego RPZ. W przypadku zgłaszania w Planie więcej niż jednego RPZ kolejną fiszkę należy przedstawić w oddzielnej fiszce poprzez powielenie fiszki.</w:t>
            </w:r>
          </w:p>
        </w:tc>
      </w:tr>
      <w:tr w:rsidR="00D720E3" w:rsidRPr="00D15298" w14:paraId="7AD83D23" w14:textId="77777777" w:rsidTr="38C7234A">
        <w:trPr>
          <w:trHeight w:val="600"/>
        </w:trPr>
        <w:tc>
          <w:tcPr>
            <w:tcW w:w="3496" w:type="dxa"/>
            <w:shd w:val="clear" w:color="auto" w:fill="F2DBDB" w:themeFill="accent2" w:themeFillTint="33"/>
            <w:tcMar>
              <w:top w:w="170" w:type="dxa"/>
              <w:bottom w:w="170" w:type="dxa"/>
            </w:tcMar>
            <w:hideMark/>
          </w:tcPr>
          <w:p w14:paraId="2CFD64F4" w14:textId="77777777" w:rsidR="0037530D" w:rsidRPr="00D15298" w:rsidRDefault="0037530D" w:rsidP="00937650">
            <w:pPr>
              <w:spacing w:before="30" w:after="30" w:line="240" w:lineRule="auto"/>
              <w:rPr>
                <w:rFonts w:asciiTheme="minorHAnsi" w:hAnsiTheme="minorHAnsi" w:cstheme="minorHAnsi"/>
                <w:b/>
                <w:bCs/>
                <w:sz w:val="20"/>
                <w:szCs w:val="20"/>
              </w:rPr>
            </w:pPr>
            <w:r w:rsidRPr="00D15298">
              <w:rPr>
                <w:rFonts w:asciiTheme="minorHAnsi" w:hAnsiTheme="minorHAnsi" w:cstheme="minorHAnsi"/>
                <w:b/>
                <w:bCs/>
                <w:sz w:val="20"/>
                <w:szCs w:val="20"/>
              </w:rPr>
              <w:t>V.1 Nr naboru/ projektu realizowanego w sposób niekonkurencyjny w Planie Działań</w:t>
            </w:r>
          </w:p>
          <w:p w14:paraId="1016A814" w14:textId="3EB47696" w:rsidR="0037530D" w:rsidRPr="00D15298" w:rsidRDefault="0037530D" w:rsidP="00937650">
            <w:pPr>
              <w:spacing w:before="30" w:after="30" w:line="240" w:lineRule="auto"/>
              <w:rPr>
                <w:rFonts w:asciiTheme="minorHAnsi" w:hAnsiTheme="minorHAnsi" w:cstheme="minorBidi"/>
                <w:sz w:val="24"/>
                <w:szCs w:val="24"/>
              </w:rPr>
            </w:pPr>
            <w:r w:rsidRPr="5CFEEE75">
              <w:rPr>
                <w:rFonts w:asciiTheme="minorHAnsi" w:hAnsiTheme="minorHAnsi" w:cstheme="minorBidi"/>
                <w:color w:val="7F7F7F" w:themeColor="text1" w:themeTint="80"/>
                <w:sz w:val="16"/>
                <w:szCs w:val="16"/>
              </w:rPr>
              <w:t>skrócona nazwa programu - skrót nazwy województwa . numer priorytetu  . litera „K” .lub „P” kolejny numer naboru/projektu</w:t>
            </w:r>
          </w:p>
        </w:tc>
        <w:tc>
          <w:tcPr>
            <w:tcW w:w="6002" w:type="dxa"/>
            <w:gridSpan w:val="4"/>
            <w:tcMar>
              <w:top w:w="170" w:type="dxa"/>
              <w:bottom w:w="170" w:type="dxa"/>
            </w:tcMar>
            <w:hideMark/>
          </w:tcPr>
          <w:p w14:paraId="503ACD06" w14:textId="0511302A" w:rsidR="0037530D" w:rsidRPr="00D15298" w:rsidRDefault="0037530D" w:rsidP="00937650">
            <w:pPr>
              <w:spacing w:before="30" w:after="30" w:line="240" w:lineRule="auto"/>
              <w:rPr>
                <w:rFonts w:asciiTheme="minorHAnsi" w:hAnsiTheme="minorHAnsi" w:cstheme="minorHAnsi"/>
                <w:sz w:val="20"/>
                <w:szCs w:val="20"/>
              </w:rPr>
            </w:pPr>
            <w:r w:rsidRPr="00D15298">
              <w:rPr>
                <w:rFonts w:asciiTheme="minorHAnsi" w:hAnsiTheme="minorHAnsi" w:cstheme="minorHAnsi"/>
                <w:sz w:val="20"/>
                <w:szCs w:val="20"/>
              </w:rPr>
              <w:t xml:space="preserve">FEM.8.K. </w:t>
            </w:r>
            <w:r w:rsidR="005B1211">
              <w:rPr>
                <w:rFonts w:asciiTheme="minorHAnsi" w:hAnsiTheme="minorHAnsi" w:cstheme="minorHAnsi"/>
                <w:sz w:val="20"/>
                <w:szCs w:val="20"/>
              </w:rPr>
              <w:t>4</w:t>
            </w:r>
          </w:p>
        </w:tc>
      </w:tr>
      <w:tr w:rsidR="00D720E3" w:rsidRPr="00D15298" w14:paraId="5FC08DF7" w14:textId="77777777" w:rsidTr="38C7234A">
        <w:trPr>
          <w:trHeight w:val="600"/>
        </w:trPr>
        <w:tc>
          <w:tcPr>
            <w:tcW w:w="3496" w:type="dxa"/>
            <w:shd w:val="clear" w:color="auto" w:fill="F2DBDB" w:themeFill="accent2" w:themeFillTint="33"/>
            <w:tcMar>
              <w:top w:w="170" w:type="dxa"/>
              <w:bottom w:w="170" w:type="dxa"/>
            </w:tcMar>
            <w:hideMark/>
          </w:tcPr>
          <w:p w14:paraId="54AE5F60" w14:textId="77777777" w:rsidR="0037530D" w:rsidRPr="00D15298" w:rsidRDefault="0037530D" w:rsidP="00937650">
            <w:pPr>
              <w:spacing w:before="30" w:after="30" w:line="240" w:lineRule="auto"/>
              <w:rPr>
                <w:rFonts w:asciiTheme="minorHAnsi" w:hAnsiTheme="minorHAnsi" w:cstheme="minorHAnsi"/>
                <w:b/>
                <w:bCs/>
                <w:sz w:val="20"/>
                <w:szCs w:val="20"/>
              </w:rPr>
            </w:pPr>
            <w:r w:rsidRPr="00D15298">
              <w:rPr>
                <w:rFonts w:asciiTheme="minorHAnsi" w:hAnsiTheme="minorHAnsi" w:cstheme="minorHAnsi"/>
                <w:b/>
                <w:bCs/>
                <w:sz w:val="20"/>
                <w:szCs w:val="20"/>
              </w:rPr>
              <w:t>V.2 Tytuł RPZ</w:t>
            </w:r>
          </w:p>
          <w:p w14:paraId="408DC2DC" w14:textId="77777777" w:rsidR="0037530D" w:rsidRPr="00D15298" w:rsidRDefault="0037530D" w:rsidP="00937650">
            <w:pPr>
              <w:spacing w:before="30" w:after="30" w:line="240" w:lineRule="auto"/>
              <w:rPr>
                <w:rFonts w:asciiTheme="minorHAnsi" w:hAnsiTheme="minorHAnsi" w:cstheme="minorHAnsi"/>
                <w:sz w:val="24"/>
                <w:szCs w:val="24"/>
              </w:rPr>
            </w:pPr>
            <w:r w:rsidRPr="00D15298">
              <w:rPr>
                <w:rFonts w:asciiTheme="minorHAnsi" w:hAnsiTheme="minorHAnsi" w:cstheme="minorHAnsi"/>
                <w:color w:val="7F7F7F" w:themeColor="text1" w:themeTint="80"/>
                <w:sz w:val="16"/>
                <w:szCs w:val="16"/>
              </w:rPr>
              <w:t>nazwa regionalnego RPZ</w:t>
            </w:r>
          </w:p>
        </w:tc>
        <w:tc>
          <w:tcPr>
            <w:tcW w:w="6002" w:type="dxa"/>
            <w:gridSpan w:val="4"/>
            <w:tcMar>
              <w:top w:w="170" w:type="dxa"/>
              <w:bottom w:w="170" w:type="dxa"/>
            </w:tcMar>
            <w:hideMark/>
          </w:tcPr>
          <w:p w14:paraId="19795BB9" w14:textId="733727E5" w:rsidR="0037530D" w:rsidRPr="00D15298" w:rsidRDefault="0037530D" w:rsidP="00937650">
            <w:pPr>
              <w:spacing w:before="30" w:after="30" w:line="240" w:lineRule="auto"/>
              <w:rPr>
                <w:rFonts w:asciiTheme="minorHAnsi" w:hAnsiTheme="minorHAnsi" w:cstheme="minorHAnsi"/>
                <w:sz w:val="20"/>
                <w:szCs w:val="20"/>
              </w:rPr>
            </w:pPr>
            <w:r w:rsidRPr="0060208A">
              <w:rPr>
                <w:rFonts w:asciiTheme="minorHAnsi" w:hAnsiTheme="minorHAnsi" w:cstheme="minorHAnsi"/>
              </w:rPr>
              <w:t xml:space="preserve">Regionalny Program Zdrowotny </w:t>
            </w:r>
            <w:r w:rsidR="0060208A" w:rsidRPr="0060208A">
              <w:rPr>
                <w:rFonts w:asciiTheme="minorHAnsi" w:hAnsiTheme="minorHAnsi" w:cstheme="minorHAnsi"/>
              </w:rPr>
              <w:t>w zakresie rozszerzenia dostępności nowoczesnych instrumentalnych metod diagnostyki</w:t>
            </w:r>
            <w:r w:rsidR="0060208A" w:rsidRPr="000D1762">
              <w:rPr>
                <w:rFonts w:asciiTheme="minorHAnsi" w:hAnsiTheme="minorHAnsi" w:cstheme="minorHAnsi"/>
              </w:rPr>
              <w:t xml:space="preserve"> i rehabilitacji dzieci z mózgowym porażeniem dziecięcym na terenie województwa mazowieckiego</w:t>
            </w:r>
            <w:r w:rsidR="0060208A">
              <w:rPr>
                <w:rFonts w:asciiTheme="minorHAnsi" w:hAnsiTheme="minorHAnsi" w:cstheme="minorHAnsi"/>
              </w:rPr>
              <w:t>.</w:t>
            </w:r>
          </w:p>
        </w:tc>
      </w:tr>
      <w:tr w:rsidR="00D720E3" w:rsidRPr="00D15298" w14:paraId="46DD566E" w14:textId="77777777" w:rsidTr="38C7234A">
        <w:trPr>
          <w:trHeight w:val="600"/>
        </w:trPr>
        <w:tc>
          <w:tcPr>
            <w:tcW w:w="3496" w:type="dxa"/>
            <w:shd w:val="clear" w:color="auto" w:fill="F2DBDB" w:themeFill="accent2" w:themeFillTint="33"/>
            <w:tcMar>
              <w:top w:w="170" w:type="dxa"/>
              <w:bottom w:w="170" w:type="dxa"/>
            </w:tcMar>
            <w:hideMark/>
          </w:tcPr>
          <w:p w14:paraId="79131AB0" w14:textId="77777777" w:rsidR="0037530D" w:rsidRPr="00D15298" w:rsidRDefault="0037530D" w:rsidP="00937650">
            <w:pPr>
              <w:spacing w:before="30" w:after="30" w:line="240" w:lineRule="auto"/>
              <w:rPr>
                <w:rFonts w:asciiTheme="minorHAnsi" w:hAnsiTheme="minorHAnsi" w:cstheme="minorHAnsi"/>
                <w:b/>
                <w:bCs/>
                <w:sz w:val="20"/>
                <w:szCs w:val="20"/>
              </w:rPr>
            </w:pPr>
            <w:r w:rsidRPr="00D15298">
              <w:rPr>
                <w:rFonts w:asciiTheme="minorHAnsi" w:hAnsiTheme="minorHAnsi" w:cstheme="minorHAnsi"/>
                <w:b/>
                <w:bCs/>
                <w:sz w:val="20"/>
                <w:szCs w:val="20"/>
              </w:rPr>
              <w:t>V.3 Budżet RPZ (alokacja)</w:t>
            </w:r>
          </w:p>
          <w:p w14:paraId="6CF3C998" w14:textId="77777777" w:rsidR="0037530D" w:rsidRPr="00D15298" w:rsidRDefault="0037530D" w:rsidP="00937650">
            <w:pPr>
              <w:spacing w:before="30" w:after="30" w:line="240" w:lineRule="auto"/>
              <w:rPr>
                <w:rFonts w:asciiTheme="minorHAnsi" w:hAnsiTheme="minorHAnsi" w:cstheme="minorHAnsi"/>
                <w:sz w:val="24"/>
                <w:szCs w:val="24"/>
              </w:rPr>
            </w:pPr>
            <w:r w:rsidRPr="00D15298">
              <w:rPr>
                <w:rFonts w:asciiTheme="minorHAnsi" w:hAnsiTheme="minorHAnsi" w:cstheme="minorHAnsi"/>
                <w:color w:val="7F7F7F" w:themeColor="text1" w:themeTint="80"/>
                <w:sz w:val="16"/>
                <w:szCs w:val="16"/>
              </w:rPr>
              <w:t>kwota całkowita (alokacja w PLN) planowana na realizację RPZ ze wskazaniem, jaka część alokacji pochodzi ze środków UE (wartość całkowita, w tym wkład UE)</w:t>
            </w:r>
          </w:p>
        </w:tc>
        <w:tc>
          <w:tcPr>
            <w:tcW w:w="6002" w:type="dxa"/>
            <w:gridSpan w:val="4"/>
            <w:tcMar>
              <w:top w:w="170" w:type="dxa"/>
              <w:bottom w:w="170" w:type="dxa"/>
            </w:tcMar>
            <w:hideMark/>
          </w:tcPr>
          <w:p w14:paraId="2CF2DF71" w14:textId="66C25EB8" w:rsidR="0037530D" w:rsidRPr="00D15298" w:rsidRDefault="7CD9B059" w:rsidP="6890DB11">
            <w:pPr>
              <w:pStyle w:val="Bezodstpw"/>
              <w:spacing w:before="30" w:after="30"/>
              <w:rPr>
                <w:rFonts w:ascii="Calibri" w:eastAsia="Lato" w:hAnsi="Calibri" w:cs="Calibri"/>
                <w:sz w:val="22"/>
                <w:szCs w:val="22"/>
              </w:rPr>
            </w:pPr>
            <w:r w:rsidRPr="6890DB11">
              <w:rPr>
                <w:rFonts w:ascii="Calibri" w:eastAsia="Lato" w:hAnsi="Calibri" w:cs="Calibri"/>
                <w:sz w:val="22"/>
                <w:szCs w:val="22"/>
              </w:rPr>
              <w:t>Planowana alokacja na realizację programu wynosi: 28 603 941 zł, w tym:</w:t>
            </w:r>
          </w:p>
          <w:p w14:paraId="0C3EF8D0" w14:textId="0797D410" w:rsidR="0037530D" w:rsidRPr="006D43EA" w:rsidRDefault="7CD9B059" w:rsidP="00733323">
            <w:pPr>
              <w:pStyle w:val="Bezodstpw"/>
              <w:numPr>
                <w:ilvl w:val="0"/>
                <w:numId w:val="8"/>
              </w:numPr>
              <w:spacing w:before="30" w:after="30"/>
              <w:rPr>
                <w:rFonts w:ascii="Calibri" w:eastAsia="Lato" w:hAnsi="Calibri" w:cs="Calibri"/>
                <w:sz w:val="22"/>
                <w:szCs w:val="22"/>
              </w:rPr>
            </w:pPr>
            <w:r w:rsidRPr="6890DB11">
              <w:rPr>
                <w:rFonts w:ascii="Calibri" w:eastAsia="Lato" w:hAnsi="Calibri" w:cs="Calibri"/>
                <w:sz w:val="22"/>
                <w:szCs w:val="22"/>
              </w:rPr>
              <w:t>dofinansowanie ze środków UE</w:t>
            </w:r>
            <w:r w:rsidR="006D43EA">
              <w:rPr>
                <w:rFonts w:ascii="Calibri" w:eastAsia="Lato" w:hAnsi="Calibri" w:cs="Calibri"/>
                <w:sz w:val="22"/>
                <w:szCs w:val="22"/>
              </w:rPr>
              <w:t>:</w:t>
            </w:r>
            <w:r w:rsidR="000C5CB2">
              <w:rPr>
                <w:rFonts w:ascii="Calibri" w:eastAsia="Lato" w:hAnsi="Calibri" w:cs="Calibri"/>
                <w:sz w:val="22"/>
                <w:szCs w:val="22"/>
              </w:rPr>
              <w:t xml:space="preserve"> </w:t>
            </w:r>
            <w:r w:rsidR="000C5CB2" w:rsidRPr="006D43EA">
              <w:rPr>
                <w:rFonts w:asciiTheme="majorHAnsi" w:hAnsiTheme="majorHAnsi" w:cstheme="majorHAnsi"/>
                <w:color w:val="000000"/>
                <w:sz w:val="22"/>
                <w:szCs w:val="22"/>
              </w:rPr>
              <w:t>21 327</w:t>
            </w:r>
            <w:r w:rsidR="006D43EA" w:rsidRPr="006D43EA">
              <w:rPr>
                <w:rFonts w:asciiTheme="majorHAnsi" w:hAnsiTheme="majorHAnsi" w:cstheme="majorHAnsi"/>
                <w:color w:val="000000"/>
                <w:sz w:val="22"/>
                <w:szCs w:val="22"/>
              </w:rPr>
              <w:t> </w:t>
            </w:r>
            <w:r w:rsidR="000C5CB2" w:rsidRPr="006D43EA">
              <w:rPr>
                <w:rFonts w:asciiTheme="majorHAnsi" w:hAnsiTheme="majorHAnsi" w:cstheme="majorHAnsi"/>
                <w:color w:val="000000"/>
                <w:sz w:val="22"/>
                <w:szCs w:val="22"/>
              </w:rPr>
              <w:t>500</w:t>
            </w:r>
            <w:r w:rsidR="006D43EA" w:rsidRPr="006D43EA">
              <w:rPr>
                <w:rFonts w:asciiTheme="majorHAnsi" w:hAnsiTheme="majorHAnsi" w:cstheme="majorHAnsi"/>
                <w:color w:val="000000"/>
                <w:sz w:val="22"/>
                <w:szCs w:val="22"/>
              </w:rPr>
              <w:t xml:space="preserve"> zł</w:t>
            </w:r>
            <w:r w:rsidRPr="006D43EA">
              <w:rPr>
                <w:rFonts w:ascii="Calibri" w:eastAsia="Lato" w:hAnsi="Calibri" w:cs="Calibri"/>
                <w:sz w:val="22"/>
                <w:szCs w:val="22"/>
              </w:rPr>
              <w:t>;</w:t>
            </w:r>
          </w:p>
          <w:p w14:paraId="0E434C93" w14:textId="785B03C8" w:rsidR="0037530D" w:rsidRPr="00D15298" w:rsidRDefault="7CD9B059" w:rsidP="00733323">
            <w:pPr>
              <w:pStyle w:val="Bezodstpw"/>
              <w:numPr>
                <w:ilvl w:val="0"/>
                <w:numId w:val="8"/>
              </w:numPr>
              <w:spacing w:before="30" w:after="30"/>
              <w:rPr>
                <w:rFonts w:ascii="Calibri" w:eastAsia="Lato" w:hAnsi="Calibri" w:cs="Calibri"/>
                <w:sz w:val="22"/>
                <w:szCs w:val="22"/>
              </w:rPr>
            </w:pPr>
            <w:r w:rsidRPr="38C7234A">
              <w:rPr>
                <w:rFonts w:ascii="Calibri" w:eastAsia="Lato" w:hAnsi="Calibri" w:cs="Calibri"/>
                <w:sz w:val="22"/>
                <w:szCs w:val="22"/>
              </w:rPr>
              <w:t>wkład krajowy (</w:t>
            </w:r>
            <w:r w:rsidR="0037530D" w:rsidRPr="38C7234A">
              <w:rPr>
                <w:rFonts w:ascii="Calibri" w:eastAsia="Lato" w:hAnsi="Calibri" w:cs="Calibri"/>
                <w:sz w:val="22"/>
                <w:szCs w:val="22"/>
              </w:rPr>
              <w:t>dofinansowanie ze środku Budżetu Państwa</w:t>
            </w:r>
            <w:r w:rsidRPr="38C7234A">
              <w:rPr>
                <w:rFonts w:ascii="Calibri" w:eastAsia="Lato" w:hAnsi="Calibri" w:cs="Calibri"/>
                <w:sz w:val="22"/>
                <w:szCs w:val="22"/>
              </w:rPr>
              <w:t xml:space="preserve"> + </w:t>
            </w:r>
            <w:r w:rsidR="0037530D" w:rsidRPr="38C7234A">
              <w:rPr>
                <w:rFonts w:ascii="Calibri" w:eastAsia="Lato" w:hAnsi="Calibri" w:cs="Calibri"/>
                <w:sz w:val="22"/>
                <w:szCs w:val="22"/>
              </w:rPr>
              <w:t xml:space="preserve">wkład własny </w:t>
            </w:r>
            <w:r w:rsidRPr="38C7234A">
              <w:rPr>
                <w:rFonts w:ascii="Calibri" w:eastAsia="Lato" w:hAnsi="Calibri" w:cs="Calibri"/>
                <w:sz w:val="22"/>
                <w:szCs w:val="22"/>
              </w:rPr>
              <w:t>beneficjentów/realizatorów)</w:t>
            </w:r>
            <w:r w:rsidR="006D43EA" w:rsidRPr="38C7234A">
              <w:rPr>
                <w:rFonts w:ascii="Calibri" w:eastAsia="Lato" w:hAnsi="Calibri" w:cs="Calibri"/>
                <w:sz w:val="22"/>
                <w:szCs w:val="22"/>
              </w:rPr>
              <w:t xml:space="preserve">: </w:t>
            </w:r>
            <w:r w:rsidR="006D43EA" w:rsidRPr="38C7234A">
              <w:rPr>
                <w:rFonts w:asciiTheme="majorHAnsi" w:hAnsiTheme="majorHAnsi" w:cstheme="majorBidi"/>
                <w:color w:val="000000" w:themeColor="text1"/>
                <w:sz w:val="22"/>
                <w:szCs w:val="22"/>
              </w:rPr>
              <w:t>7 276 441</w:t>
            </w:r>
            <w:r w:rsidRPr="38C7234A">
              <w:rPr>
                <w:rFonts w:ascii="Calibri" w:eastAsia="Lato" w:hAnsi="Calibri" w:cs="Calibri"/>
                <w:sz w:val="22"/>
                <w:szCs w:val="22"/>
              </w:rPr>
              <w:t>.</w:t>
            </w:r>
          </w:p>
        </w:tc>
      </w:tr>
      <w:tr w:rsidR="00376BDC" w:rsidRPr="00D15298" w14:paraId="2F09AF67" w14:textId="77777777" w:rsidTr="38C7234A">
        <w:trPr>
          <w:trHeight w:val="600"/>
        </w:trPr>
        <w:tc>
          <w:tcPr>
            <w:tcW w:w="3496" w:type="dxa"/>
            <w:shd w:val="clear" w:color="auto" w:fill="F2DBDB" w:themeFill="accent2" w:themeFillTint="33"/>
            <w:tcMar>
              <w:top w:w="170" w:type="dxa"/>
              <w:bottom w:w="170" w:type="dxa"/>
            </w:tcMar>
          </w:tcPr>
          <w:p w14:paraId="34498830" w14:textId="77777777" w:rsidR="0037530D" w:rsidRPr="00D15298" w:rsidRDefault="0037530D" w:rsidP="00937650">
            <w:pPr>
              <w:spacing w:before="30" w:after="30" w:line="240" w:lineRule="auto"/>
              <w:rPr>
                <w:rFonts w:asciiTheme="minorHAnsi" w:hAnsiTheme="minorHAnsi" w:cstheme="minorHAnsi"/>
                <w:b/>
                <w:bCs/>
                <w:sz w:val="20"/>
                <w:szCs w:val="20"/>
              </w:rPr>
            </w:pPr>
            <w:r w:rsidRPr="00D15298">
              <w:rPr>
                <w:rFonts w:asciiTheme="minorHAnsi" w:hAnsiTheme="minorHAnsi" w:cstheme="minorHAnsi"/>
                <w:b/>
                <w:bCs/>
                <w:sz w:val="20"/>
                <w:szCs w:val="20"/>
              </w:rPr>
              <w:t>V.4 Okres realizacji</w:t>
            </w:r>
          </w:p>
          <w:p w14:paraId="03FA6532" w14:textId="77777777" w:rsidR="0037530D" w:rsidRPr="00D15298" w:rsidRDefault="0037530D" w:rsidP="00937650">
            <w:pPr>
              <w:spacing w:before="30" w:after="30" w:line="240" w:lineRule="auto"/>
              <w:rPr>
                <w:rFonts w:asciiTheme="minorHAnsi" w:hAnsiTheme="minorHAnsi" w:cstheme="minorHAnsi"/>
                <w:sz w:val="16"/>
                <w:szCs w:val="16"/>
              </w:rPr>
            </w:pPr>
            <w:r w:rsidRPr="00D15298">
              <w:rPr>
                <w:rFonts w:asciiTheme="minorHAnsi" w:hAnsiTheme="minorHAnsi" w:cstheme="minorHAnsi"/>
                <w:color w:val="7F7F7F" w:themeColor="text1" w:themeTint="80"/>
                <w:sz w:val="16"/>
                <w:szCs w:val="16"/>
              </w:rPr>
              <w:t>data rozpoczęcia oraz zakończenia realizacji RPZ (rok oraz kwartał)</w:t>
            </w:r>
          </w:p>
        </w:tc>
        <w:tc>
          <w:tcPr>
            <w:tcW w:w="1500" w:type="dxa"/>
            <w:shd w:val="clear" w:color="auto" w:fill="F2DBDB" w:themeFill="accent2" w:themeFillTint="33"/>
            <w:tcMar>
              <w:top w:w="170" w:type="dxa"/>
              <w:bottom w:w="170" w:type="dxa"/>
            </w:tcMar>
          </w:tcPr>
          <w:p w14:paraId="3808D4C7" w14:textId="77777777" w:rsidR="0037530D" w:rsidRPr="00D15298" w:rsidRDefault="0037530D" w:rsidP="00937650">
            <w:pPr>
              <w:spacing w:before="30" w:after="30" w:line="240" w:lineRule="auto"/>
              <w:rPr>
                <w:rFonts w:asciiTheme="minorHAnsi" w:hAnsiTheme="minorHAnsi" w:cstheme="minorHAnsi"/>
                <w:b/>
                <w:bCs/>
                <w:sz w:val="20"/>
                <w:szCs w:val="20"/>
              </w:rPr>
            </w:pPr>
            <w:r w:rsidRPr="00D15298">
              <w:rPr>
                <w:rFonts w:asciiTheme="minorHAnsi" w:hAnsiTheme="minorHAnsi" w:cstheme="minorHAnsi"/>
                <w:b/>
                <w:bCs/>
                <w:sz w:val="20"/>
                <w:szCs w:val="20"/>
              </w:rPr>
              <w:t xml:space="preserve">Planowana data rozpoczęcia </w:t>
            </w:r>
          </w:p>
        </w:tc>
        <w:tc>
          <w:tcPr>
            <w:tcW w:w="1501" w:type="dxa"/>
          </w:tcPr>
          <w:p w14:paraId="45D7B72D" w14:textId="743FEC0C" w:rsidR="0037530D" w:rsidRPr="00D15298" w:rsidRDefault="0037530D" w:rsidP="00937650">
            <w:pPr>
              <w:spacing w:before="30" w:after="30" w:line="240" w:lineRule="auto"/>
              <w:rPr>
                <w:rFonts w:asciiTheme="minorHAnsi" w:hAnsiTheme="minorHAnsi" w:cstheme="minorBidi"/>
                <w:color w:val="7F7F7F" w:themeColor="text1" w:themeTint="80"/>
                <w:sz w:val="20"/>
                <w:szCs w:val="20"/>
              </w:rPr>
            </w:pPr>
            <w:r w:rsidRPr="018A881B">
              <w:rPr>
                <w:rFonts w:asciiTheme="minorHAnsi" w:hAnsiTheme="minorHAnsi" w:cstheme="minorBidi"/>
                <w:sz w:val="20"/>
                <w:szCs w:val="20"/>
              </w:rPr>
              <w:t>202</w:t>
            </w:r>
            <w:r w:rsidR="00525428" w:rsidRPr="018A881B">
              <w:rPr>
                <w:rFonts w:asciiTheme="minorHAnsi" w:hAnsiTheme="minorHAnsi" w:cstheme="minorBidi"/>
                <w:sz w:val="20"/>
                <w:szCs w:val="20"/>
              </w:rPr>
              <w:t>5</w:t>
            </w:r>
            <w:r w:rsidRPr="018A881B">
              <w:rPr>
                <w:rFonts w:asciiTheme="minorHAnsi" w:hAnsiTheme="minorHAnsi" w:cstheme="minorBidi"/>
                <w:sz w:val="20"/>
                <w:szCs w:val="20"/>
              </w:rPr>
              <w:t>.</w:t>
            </w:r>
            <w:r w:rsidR="1BB15F3C" w:rsidRPr="018A881B">
              <w:rPr>
                <w:rFonts w:asciiTheme="minorHAnsi" w:hAnsiTheme="minorHAnsi" w:cstheme="minorBidi"/>
                <w:sz w:val="20"/>
                <w:szCs w:val="20"/>
              </w:rPr>
              <w:t>I</w:t>
            </w:r>
            <w:r w:rsidR="3E361165" w:rsidRPr="018A881B">
              <w:rPr>
                <w:rFonts w:asciiTheme="minorHAnsi" w:hAnsiTheme="minorHAnsi" w:cstheme="minorBidi"/>
                <w:sz w:val="20"/>
                <w:szCs w:val="20"/>
              </w:rPr>
              <w:t>V</w:t>
            </w:r>
          </w:p>
        </w:tc>
        <w:tc>
          <w:tcPr>
            <w:tcW w:w="1500" w:type="dxa"/>
            <w:shd w:val="clear" w:color="auto" w:fill="F2DBDB" w:themeFill="accent2" w:themeFillTint="33"/>
          </w:tcPr>
          <w:p w14:paraId="7F9B0DDD" w14:textId="77777777" w:rsidR="0037530D" w:rsidRPr="00D15298" w:rsidRDefault="0037530D" w:rsidP="00937650">
            <w:pPr>
              <w:spacing w:before="30" w:after="30" w:line="240" w:lineRule="auto"/>
              <w:rPr>
                <w:rFonts w:asciiTheme="minorHAnsi" w:hAnsiTheme="minorHAnsi" w:cstheme="minorHAnsi"/>
                <w:b/>
                <w:bCs/>
              </w:rPr>
            </w:pPr>
            <w:r w:rsidRPr="00D15298">
              <w:rPr>
                <w:rFonts w:asciiTheme="minorHAnsi" w:hAnsiTheme="minorHAnsi" w:cstheme="minorHAnsi"/>
                <w:b/>
                <w:bCs/>
                <w:sz w:val="20"/>
                <w:szCs w:val="20"/>
              </w:rPr>
              <w:t>Planowana data zakończenia</w:t>
            </w:r>
          </w:p>
        </w:tc>
        <w:tc>
          <w:tcPr>
            <w:tcW w:w="1501" w:type="dxa"/>
          </w:tcPr>
          <w:p w14:paraId="7A6FD34A" w14:textId="77777777" w:rsidR="0037530D" w:rsidRPr="00D15298" w:rsidRDefault="0037530D" w:rsidP="00937650">
            <w:pPr>
              <w:spacing w:before="30" w:after="30" w:line="240" w:lineRule="auto"/>
              <w:rPr>
                <w:rFonts w:asciiTheme="minorHAnsi" w:hAnsiTheme="minorHAnsi" w:cstheme="minorBidi"/>
                <w:color w:val="7F7F7F" w:themeColor="text1" w:themeTint="80"/>
                <w:sz w:val="20"/>
                <w:szCs w:val="20"/>
              </w:rPr>
            </w:pPr>
            <w:r w:rsidRPr="018A881B">
              <w:rPr>
                <w:rFonts w:asciiTheme="minorHAnsi" w:hAnsiTheme="minorHAnsi" w:cstheme="minorBidi"/>
                <w:sz w:val="20"/>
                <w:szCs w:val="20"/>
              </w:rPr>
              <w:t>2028.IV</w:t>
            </w:r>
          </w:p>
        </w:tc>
      </w:tr>
      <w:tr w:rsidR="00D720E3" w:rsidRPr="00D15298" w14:paraId="40AAC48A" w14:textId="77777777" w:rsidTr="38C7234A">
        <w:trPr>
          <w:trHeight w:val="920"/>
        </w:trPr>
        <w:tc>
          <w:tcPr>
            <w:tcW w:w="3496" w:type="dxa"/>
            <w:shd w:val="clear" w:color="auto" w:fill="F2DBDB" w:themeFill="accent2" w:themeFillTint="33"/>
            <w:tcMar>
              <w:top w:w="170" w:type="dxa"/>
              <w:bottom w:w="170" w:type="dxa"/>
            </w:tcMar>
            <w:hideMark/>
          </w:tcPr>
          <w:p w14:paraId="219ABD17" w14:textId="77777777" w:rsidR="0037530D" w:rsidRPr="00D15298" w:rsidRDefault="0037530D" w:rsidP="00937650">
            <w:pPr>
              <w:spacing w:before="30" w:after="30" w:line="240" w:lineRule="auto"/>
              <w:rPr>
                <w:rFonts w:asciiTheme="minorHAnsi" w:hAnsiTheme="minorHAnsi" w:cstheme="minorHAnsi"/>
                <w:b/>
                <w:bCs/>
                <w:sz w:val="20"/>
                <w:szCs w:val="20"/>
              </w:rPr>
            </w:pPr>
            <w:r w:rsidRPr="00D15298">
              <w:rPr>
                <w:rFonts w:asciiTheme="minorHAnsi" w:hAnsiTheme="minorHAnsi" w:cstheme="minorHAnsi"/>
                <w:b/>
                <w:bCs/>
                <w:sz w:val="20"/>
                <w:szCs w:val="20"/>
              </w:rPr>
              <w:t>V.5 Sposób realizacji RPZ</w:t>
            </w:r>
          </w:p>
          <w:p w14:paraId="4854D773" w14:textId="77777777" w:rsidR="0037530D" w:rsidRPr="00D15298" w:rsidRDefault="0037530D" w:rsidP="00937650">
            <w:pPr>
              <w:spacing w:before="30" w:after="30" w:line="240" w:lineRule="auto"/>
              <w:rPr>
                <w:rFonts w:asciiTheme="minorHAnsi" w:hAnsiTheme="minorHAnsi" w:cstheme="minorHAnsi"/>
                <w:sz w:val="24"/>
                <w:szCs w:val="24"/>
              </w:rPr>
            </w:pPr>
            <w:r w:rsidRPr="00D15298">
              <w:rPr>
                <w:rFonts w:asciiTheme="minorHAnsi" w:hAnsiTheme="minorHAnsi" w:cstheme="minorHAnsi"/>
                <w:color w:val="7F7F7F" w:themeColor="text1" w:themeTint="80"/>
                <w:sz w:val="16"/>
                <w:szCs w:val="16"/>
              </w:rPr>
              <w:t>sposób wyboru realizatorów RPZ (konkurencyjny czy niekonkurencyjny, przy czym wskazując niekonkurencyjny sposób należy przedstawić uzasadnienie dla zastosowania tego sposobu)</w:t>
            </w:r>
          </w:p>
        </w:tc>
        <w:tc>
          <w:tcPr>
            <w:tcW w:w="6002" w:type="dxa"/>
            <w:gridSpan w:val="4"/>
            <w:tcMar>
              <w:top w:w="170" w:type="dxa"/>
              <w:bottom w:w="170" w:type="dxa"/>
            </w:tcMar>
            <w:hideMark/>
          </w:tcPr>
          <w:p w14:paraId="79DA242D" w14:textId="6EE1AC8D" w:rsidR="0037530D" w:rsidRPr="00D15298" w:rsidRDefault="0037530D" w:rsidP="00937650">
            <w:pPr>
              <w:spacing w:before="30" w:after="30" w:line="240" w:lineRule="auto"/>
              <w:rPr>
                <w:rFonts w:asciiTheme="minorHAnsi" w:hAnsiTheme="minorHAnsi" w:cstheme="minorHAnsi"/>
              </w:rPr>
            </w:pPr>
            <w:r w:rsidRPr="00D15298">
              <w:rPr>
                <w:rFonts w:asciiTheme="minorHAnsi" w:hAnsiTheme="minorHAnsi" w:cstheme="minorHAnsi"/>
              </w:rPr>
              <w:t>konkurencyjny</w:t>
            </w:r>
          </w:p>
        </w:tc>
      </w:tr>
      <w:tr w:rsidR="00D720E3" w:rsidRPr="00D15298" w14:paraId="4DF4FF14" w14:textId="77777777" w:rsidTr="38C7234A">
        <w:trPr>
          <w:trHeight w:val="1260"/>
        </w:trPr>
        <w:tc>
          <w:tcPr>
            <w:tcW w:w="3496" w:type="dxa"/>
            <w:shd w:val="clear" w:color="auto" w:fill="F2DBDB" w:themeFill="accent2" w:themeFillTint="33"/>
            <w:tcMar>
              <w:top w:w="170" w:type="dxa"/>
              <w:bottom w:w="170" w:type="dxa"/>
            </w:tcMar>
            <w:hideMark/>
          </w:tcPr>
          <w:p w14:paraId="7242B513" w14:textId="77777777" w:rsidR="0037530D" w:rsidRPr="00D15298" w:rsidRDefault="0037530D" w:rsidP="00937650">
            <w:pPr>
              <w:spacing w:before="30" w:after="30" w:line="240" w:lineRule="auto"/>
              <w:rPr>
                <w:rFonts w:asciiTheme="minorHAnsi" w:hAnsiTheme="minorHAnsi" w:cstheme="minorHAnsi"/>
                <w:sz w:val="20"/>
                <w:szCs w:val="20"/>
              </w:rPr>
            </w:pPr>
            <w:r w:rsidRPr="00D15298">
              <w:rPr>
                <w:rFonts w:asciiTheme="minorHAnsi" w:hAnsiTheme="minorHAnsi" w:cstheme="minorHAnsi"/>
                <w:sz w:val="20"/>
                <w:szCs w:val="20"/>
              </w:rPr>
              <w:t xml:space="preserve">V.6 Uzasadnienie realizacji RPZ </w:t>
            </w:r>
          </w:p>
          <w:p w14:paraId="04299D08" w14:textId="77777777" w:rsidR="0037530D" w:rsidRPr="00D15298" w:rsidRDefault="0037530D" w:rsidP="00937650">
            <w:pPr>
              <w:spacing w:before="30" w:after="30" w:line="240" w:lineRule="auto"/>
              <w:rPr>
                <w:rFonts w:asciiTheme="minorHAnsi" w:hAnsiTheme="minorHAnsi" w:cstheme="minorHAnsi"/>
                <w:sz w:val="24"/>
                <w:szCs w:val="24"/>
              </w:rPr>
            </w:pPr>
            <w:r w:rsidRPr="00D15298">
              <w:rPr>
                <w:rFonts w:asciiTheme="minorHAnsi" w:hAnsiTheme="minorHAnsi" w:cstheme="minorHAnsi"/>
                <w:color w:val="7F7F7F" w:themeColor="text1" w:themeTint="80"/>
                <w:sz w:val="16"/>
                <w:szCs w:val="16"/>
              </w:rPr>
              <w:t>uzasadnienie potrzeby realizacji RPZ biorąc pod uwagę m.in. specyfikę regionu, grupę docelową oraz planowane do realizacji zadania</w:t>
            </w:r>
          </w:p>
        </w:tc>
        <w:tc>
          <w:tcPr>
            <w:tcW w:w="6002" w:type="dxa"/>
            <w:gridSpan w:val="4"/>
            <w:tcMar>
              <w:top w:w="170" w:type="dxa"/>
              <w:bottom w:w="170" w:type="dxa"/>
            </w:tcMar>
            <w:hideMark/>
          </w:tcPr>
          <w:p w14:paraId="7BB7EB6F" w14:textId="34D6BF50" w:rsidR="3203C222" w:rsidRDefault="51375BAA" w:rsidP="0B7E1C71">
            <w:pPr>
              <w:spacing w:before="120" w:after="160" w:line="240" w:lineRule="auto"/>
              <w:jc w:val="both"/>
              <w:rPr>
                <w:rFonts w:asciiTheme="minorHAnsi" w:eastAsia="Lato" w:hAnsiTheme="minorHAnsi" w:cstheme="minorBidi"/>
              </w:rPr>
            </w:pPr>
            <w:r w:rsidRPr="018A881B">
              <w:rPr>
                <w:rFonts w:asciiTheme="minorHAnsi" w:eastAsia="Lato" w:hAnsiTheme="minorHAnsi" w:cstheme="minorBidi"/>
              </w:rPr>
              <w:t>Ponieważ wyleczenie przyczyn MPD (uszkodzenia mózgu) jest niemożliwe, zgodnie z Międzynarodową Klasyfikacją Funkcjonowania Niepełnosprawności i Zdrowia dla Dzieci i Młodzieży (ICF) Światowej Organizacji Zdrowia terapia powinna skupiać się na redukcji następstw uszkodzenia poprzez poprawę funkcjonalną i stymulowanie aktywności. Dla rodziców i pacjentów największym problemem jest zaburzony rozwój funkcji chodu, trwale ograniczający możliwości uczestniczenia w życiu społecznym. Ograniczenie to dotyczy nie tylko samych pacjentów, ale także ich rodzin i wiąże się najczęściej</w:t>
            </w:r>
            <w:r w:rsidR="0F2590BF" w:rsidRPr="018A881B">
              <w:rPr>
                <w:rFonts w:asciiTheme="minorHAnsi" w:eastAsia="Lato" w:hAnsiTheme="minorHAnsi" w:cstheme="minorBidi"/>
              </w:rPr>
              <w:t xml:space="preserve"> </w:t>
            </w:r>
            <w:r w:rsidRPr="018A881B">
              <w:rPr>
                <w:rFonts w:asciiTheme="minorHAnsi" w:eastAsia="Lato" w:hAnsiTheme="minorHAnsi" w:cstheme="minorBidi"/>
              </w:rPr>
              <w:t>z</w:t>
            </w:r>
            <w:r w:rsidR="19A535A0" w:rsidRPr="018A881B">
              <w:rPr>
                <w:rFonts w:asciiTheme="minorHAnsi" w:eastAsia="Lato" w:hAnsiTheme="minorHAnsi" w:cstheme="minorBidi"/>
              </w:rPr>
              <w:t xml:space="preserve"> </w:t>
            </w:r>
            <w:r w:rsidRPr="018A881B">
              <w:rPr>
                <w:rFonts w:asciiTheme="minorHAnsi" w:eastAsia="Lato" w:hAnsiTheme="minorHAnsi" w:cstheme="minorBidi"/>
              </w:rPr>
              <w:t>wyłączeniem jednego z opiekunów z aktywności zawodowej. Pogarsza to znacznie status ekonomiczny i ogranicza możliwości rozwoju rodziny, przyczyniając się do pogłębienia wykluczenia.</w:t>
            </w:r>
          </w:p>
          <w:p w14:paraId="6C7962AF" w14:textId="276C49C2" w:rsidR="3203C222" w:rsidRDefault="3203C222" w:rsidP="0B7E1C71">
            <w:pPr>
              <w:spacing w:before="120" w:after="160" w:line="240" w:lineRule="auto"/>
              <w:jc w:val="both"/>
              <w:rPr>
                <w:rFonts w:asciiTheme="minorHAnsi" w:eastAsia="Lato" w:hAnsiTheme="minorHAnsi" w:cstheme="minorBidi"/>
              </w:rPr>
            </w:pPr>
            <w:r w:rsidRPr="018A881B">
              <w:rPr>
                <w:rFonts w:asciiTheme="minorHAnsi" w:eastAsia="Lato" w:hAnsiTheme="minorHAnsi" w:cstheme="minorBidi"/>
              </w:rPr>
              <w:t xml:space="preserve">Świadczenia z zakresu rehabilitacji są finansowane ze środków publicznych i udzielane przez podmioty, które zawarły stosowną </w:t>
            </w:r>
            <w:r w:rsidRPr="018A881B">
              <w:rPr>
                <w:rFonts w:asciiTheme="minorHAnsi" w:eastAsia="Lato" w:hAnsiTheme="minorHAnsi" w:cstheme="minorBidi"/>
              </w:rPr>
              <w:lastRenderedPageBreak/>
              <w:t>umowę z NFZ. Zgodnie z Rozporządzeniem Ministra Zdrowia z dnia 6 listopada 2013 r. w sprawie świadczeń gwarantowanych z zakresu rehabilitacji leczniczej (Dz. U. 2021, poz. 265) świadczenia gwarantowane realizowane są w warunkach ambulatoryjnych.</w:t>
            </w:r>
          </w:p>
          <w:p w14:paraId="01CF7E3A" w14:textId="349CECBF" w:rsidR="3203C222" w:rsidRDefault="3203C222" w:rsidP="0B7E1C71">
            <w:pPr>
              <w:spacing w:before="120" w:after="160" w:line="240" w:lineRule="auto"/>
              <w:jc w:val="both"/>
              <w:rPr>
                <w:rFonts w:asciiTheme="minorHAnsi" w:eastAsia="Lato" w:hAnsiTheme="minorHAnsi" w:cstheme="minorBidi"/>
              </w:rPr>
            </w:pPr>
            <w:r w:rsidRPr="018A881B">
              <w:rPr>
                <w:rFonts w:asciiTheme="minorHAnsi" w:eastAsia="Lato" w:hAnsiTheme="minorHAnsi" w:cstheme="minorBidi"/>
              </w:rPr>
              <w:t>Świadczenia oparte na nowoczesnych instrumentalnych metodach diagnostyki i rehabilitacji nie są finansowane przez NFZ.</w:t>
            </w:r>
          </w:p>
          <w:p w14:paraId="503F2EDB" w14:textId="0456050D" w:rsidR="3203C222" w:rsidRDefault="3203C222" w:rsidP="0B7E1C71">
            <w:pPr>
              <w:spacing w:before="120" w:after="160" w:line="240" w:lineRule="auto"/>
              <w:jc w:val="both"/>
              <w:rPr>
                <w:rFonts w:asciiTheme="minorHAnsi" w:eastAsia="Lato" w:hAnsiTheme="minorHAnsi" w:cstheme="minorBidi"/>
              </w:rPr>
            </w:pPr>
            <w:r w:rsidRPr="018A881B">
              <w:rPr>
                <w:rFonts w:asciiTheme="minorHAnsi" w:eastAsia="Lato" w:hAnsiTheme="minorHAnsi" w:cstheme="minorBidi"/>
              </w:rPr>
              <w:t>Według ostatnich badań, z grupy dotychczas stosowanych metod rehabilitacji (w tym większość form terapii finansowanych przez NFZ), tylko około 16% charakteryzuje się skutecznością a ponad 25% okazuje się całkowicie nieskutecznych. Większość z nich wymaga długotrwałych interwencji (pobytów w ośrodkach rehabilitacyjnych), zmuszając pacjentów i opiekunów do przebywania poza domem i najbliższym środowiskiem, przyczyniając się w ten sposób do jeszcze większego wykluczenia.</w:t>
            </w:r>
          </w:p>
          <w:p w14:paraId="470A2DE8" w14:textId="687799C8" w:rsidR="3203C222" w:rsidRDefault="3203C222" w:rsidP="0B7E1C71">
            <w:pPr>
              <w:spacing w:before="120" w:after="160" w:line="240" w:lineRule="auto"/>
              <w:jc w:val="both"/>
              <w:rPr>
                <w:rFonts w:asciiTheme="minorHAnsi" w:eastAsia="Lato" w:hAnsiTheme="minorHAnsi" w:cstheme="minorBidi"/>
              </w:rPr>
            </w:pPr>
            <w:r w:rsidRPr="018A881B">
              <w:rPr>
                <w:rFonts w:asciiTheme="minorHAnsi" w:eastAsia="Lato" w:hAnsiTheme="minorHAnsi" w:cstheme="minorBidi"/>
              </w:rPr>
              <w:t>Rozwój nowych metod terapii nadmiernej aktywności mięśni w połączeniu z nowoczesnym funkcjonalnym podejściem do rehabilitacji daje szansę na zmianę tej sytuacji. Wprowadzenie obiektywnych metod diagnostyki zaburzeń lokomocji opartych o instrumentalną analizę ruchu pozwala rozpoznać patologie leżące u podstaw ww. zaburzeń i wskazać ich przyczyny. Zaawansowane formy terapii spastyczności, takie jak iniekcje toksyny botulinowej czy dokanałowe leczenie baklofenem pozwalają na kontrolowanie napięcia mięśniowego. Jednak kluczowe wydaje się wprowadzenie nowoczesnych metod rehabilitacji opartych na nowych technologiach.</w:t>
            </w:r>
          </w:p>
          <w:p w14:paraId="4615D0B8" w14:textId="0FB374FD" w:rsidR="0037530D" w:rsidRPr="00525428" w:rsidRDefault="1A8265FD" w:rsidP="7C137F81">
            <w:pPr>
              <w:spacing w:before="120" w:after="160" w:line="240" w:lineRule="auto"/>
              <w:jc w:val="both"/>
              <w:rPr>
                <w:rFonts w:asciiTheme="minorHAnsi" w:eastAsia="Lato" w:hAnsiTheme="minorHAnsi" w:cstheme="minorBidi"/>
              </w:rPr>
            </w:pPr>
            <w:r w:rsidRPr="7C137F81">
              <w:rPr>
                <w:rFonts w:asciiTheme="minorHAnsi" w:eastAsia="Lato" w:hAnsiTheme="minorHAnsi" w:cstheme="minorBidi"/>
              </w:rPr>
              <w:t xml:space="preserve">Zrobotyzowane systemy terapii zaburzeń chodu wykorzystujące wizualne i proprioeceptywne sprzężenia zwrotne oraz rzeczywistość wirtualną wyznaczają nowe standardy rehabilitacji. Metody te w porównaniu z tradycyjną rehabilitacją pozwalają znacznie zwiększyć aktywne uczestniczenie pacjenta. Istnieją dowody na wpływ takiej terapii na przebudowę kory mózgowej. Zintensyfikowanie terapii daje przełomowe efekty w krótszym czasie. </w:t>
            </w:r>
            <w:r w:rsidR="0E792E18" w:rsidRPr="7C137F81">
              <w:rPr>
                <w:rFonts w:asciiTheme="minorHAnsi" w:eastAsia="Lato" w:hAnsiTheme="minorHAnsi" w:cstheme="minorBidi"/>
              </w:rPr>
              <w:t>Dzięki temu</w:t>
            </w:r>
            <w:r w:rsidRPr="7C137F81">
              <w:rPr>
                <w:rFonts w:asciiTheme="minorHAnsi" w:eastAsia="Lato" w:hAnsiTheme="minorHAnsi" w:cstheme="minorBidi"/>
              </w:rPr>
              <w:t xml:space="preserve"> rodzice i dzieci znacznie krócej przebywają poza środowiskiem domowym. Zmniejsza się też ryzyko wykluczenia rodziców z rynku pracy. Kolejna przewaga nowoczesnych metod rehabilitacji opartych na zastosowaniu robotów to znaczne zmniejszenie obciążeń dla terapeutów</w:t>
            </w:r>
            <w:r w:rsidR="63AAF2E0" w:rsidRPr="7C137F81">
              <w:rPr>
                <w:rFonts w:asciiTheme="minorHAnsi" w:eastAsia="Lato" w:hAnsiTheme="minorHAnsi" w:cstheme="minorBidi"/>
              </w:rPr>
              <w:t>,</w:t>
            </w:r>
            <w:r w:rsidRPr="7C137F81">
              <w:rPr>
                <w:rFonts w:asciiTheme="minorHAnsi" w:eastAsia="Lato" w:hAnsiTheme="minorHAnsi" w:cstheme="minorBidi"/>
              </w:rPr>
              <w:t xml:space="preserve"> poprawa ich warunków pracy i mniejsza liczba personelu potrzebna do wykonania porównywalnych zadań terapeutycznych.</w:t>
            </w:r>
          </w:p>
        </w:tc>
      </w:tr>
      <w:tr w:rsidR="00D720E3" w:rsidRPr="00D15298" w14:paraId="2D74C406" w14:textId="77777777" w:rsidTr="38C7234A">
        <w:trPr>
          <w:trHeight w:val="5295"/>
        </w:trPr>
        <w:tc>
          <w:tcPr>
            <w:tcW w:w="3496" w:type="dxa"/>
            <w:shd w:val="clear" w:color="auto" w:fill="F2DBDB" w:themeFill="accent2" w:themeFillTint="33"/>
            <w:tcMar>
              <w:top w:w="170" w:type="dxa"/>
              <w:bottom w:w="170" w:type="dxa"/>
            </w:tcMar>
            <w:hideMark/>
          </w:tcPr>
          <w:p w14:paraId="4AEA931B" w14:textId="77777777" w:rsidR="0037530D" w:rsidRPr="002264B8" w:rsidRDefault="0037530D" w:rsidP="00937650">
            <w:pPr>
              <w:spacing w:before="30" w:after="30" w:line="240" w:lineRule="auto"/>
              <w:rPr>
                <w:rFonts w:asciiTheme="minorHAnsi" w:hAnsiTheme="minorHAnsi" w:cstheme="minorHAnsi"/>
                <w:b/>
                <w:bCs/>
                <w:sz w:val="20"/>
                <w:szCs w:val="20"/>
              </w:rPr>
            </w:pPr>
            <w:r w:rsidRPr="002264B8">
              <w:rPr>
                <w:rFonts w:asciiTheme="minorHAnsi" w:hAnsiTheme="minorHAnsi" w:cstheme="minorHAnsi"/>
                <w:b/>
                <w:bCs/>
                <w:sz w:val="20"/>
                <w:szCs w:val="20"/>
              </w:rPr>
              <w:lastRenderedPageBreak/>
              <w:t>V.7 Grupa docelowa RPZ</w:t>
            </w:r>
          </w:p>
          <w:p w14:paraId="241A61C8" w14:textId="77777777" w:rsidR="0037530D" w:rsidRPr="002264B8" w:rsidRDefault="0037530D" w:rsidP="00937650">
            <w:pPr>
              <w:spacing w:before="30" w:after="30" w:line="240" w:lineRule="auto"/>
              <w:rPr>
                <w:rFonts w:asciiTheme="minorHAnsi" w:hAnsiTheme="minorHAnsi" w:cstheme="minorHAnsi"/>
                <w:sz w:val="24"/>
                <w:szCs w:val="24"/>
              </w:rPr>
            </w:pPr>
            <w:r w:rsidRPr="002264B8">
              <w:rPr>
                <w:rFonts w:asciiTheme="minorHAnsi" w:hAnsiTheme="minorHAnsi" w:cstheme="minorHAnsi"/>
                <w:color w:val="7F7F7F" w:themeColor="text1" w:themeTint="80"/>
                <w:sz w:val="16"/>
                <w:szCs w:val="16"/>
              </w:rPr>
              <w:t>opis oraz uzasadnienie wyboru grupy docelowej RPZ</w:t>
            </w:r>
          </w:p>
        </w:tc>
        <w:tc>
          <w:tcPr>
            <w:tcW w:w="6002" w:type="dxa"/>
            <w:gridSpan w:val="4"/>
            <w:tcMar>
              <w:top w:w="170" w:type="dxa"/>
              <w:bottom w:w="170" w:type="dxa"/>
            </w:tcMar>
            <w:hideMark/>
          </w:tcPr>
          <w:p w14:paraId="75C9C887" w14:textId="6565C956" w:rsidR="474FE96F" w:rsidRDefault="474FE96F" w:rsidP="7C137F81">
            <w:pPr>
              <w:spacing w:before="120" w:after="160" w:line="240" w:lineRule="auto"/>
              <w:jc w:val="both"/>
              <w:rPr>
                <w:rFonts w:asciiTheme="majorHAnsi" w:eastAsiaTheme="majorEastAsia" w:hAnsiTheme="majorHAnsi" w:cstheme="majorBidi"/>
              </w:rPr>
            </w:pPr>
            <w:r w:rsidRPr="7C137F81">
              <w:rPr>
                <w:rFonts w:asciiTheme="majorHAnsi" w:eastAsiaTheme="majorEastAsia" w:hAnsiTheme="majorHAnsi" w:cstheme="majorBidi"/>
              </w:rPr>
              <w:t xml:space="preserve">Biorąc pod uwagę powyższe szacowania i budżet programu w trakcie jego trwania można przeprowadzić interwencje dla około </w:t>
            </w:r>
            <w:r w:rsidRPr="007B1561">
              <w:rPr>
                <w:rFonts w:asciiTheme="majorHAnsi" w:eastAsiaTheme="majorEastAsia" w:hAnsiTheme="majorHAnsi" w:cstheme="majorBidi"/>
              </w:rPr>
              <w:t>1 200 osób (przy skorzystaniu z maksymalnego wsparcia), w tym 600 z I grupy docelowej oraz 600 opiekunów faktycznych z II grupy docelowej.</w:t>
            </w:r>
            <w:r w:rsidRPr="7C137F81">
              <w:rPr>
                <w:rFonts w:asciiTheme="majorHAnsi" w:eastAsiaTheme="majorEastAsia" w:hAnsiTheme="majorHAnsi" w:cstheme="majorBidi"/>
              </w:rPr>
              <w:t xml:space="preserve"> </w:t>
            </w:r>
          </w:p>
          <w:p w14:paraId="5BDA9DAA" w14:textId="43B53C9E" w:rsidR="0037530D" w:rsidRPr="00525428" w:rsidRDefault="3CEF776B" w:rsidP="7C137F81">
            <w:pPr>
              <w:spacing w:before="120" w:after="160" w:line="240" w:lineRule="auto"/>
              <w:jc w:val="both"/>
              <w:rPr>
                <w:rFonts w:asciiTheme="majorHAnsi" w:eastAsiaTheme="majorEastAsia" w:hAnsiTheme="majorHAnsi" w:cstheme="majorBidi"/>
              </w:rPr>
            </w:pPr>
            <w:r w:rsidRPr="7C137F81">
              <w:rPr>
                <w:rFonts w:asciiTheme="minorHAnsi" w:eastAsia="Lato" w:hAnsiTheme="minorHAnsi" w:cstheme="minorBidi"/>
              </w:rPr>
              <w:t xml:space="preserve">Do programu zostaną zakwalifikowane dzieci z </w:t>
            </w:r>
            <w:r w:rsidR="2783E7A1" w:rsidRPr="7C137F81">
              <w:rPr>
                <w:rFonts w:asciiTheme="minorHAnsi" w:eastAsia="Lato" w:hAnsiTheme="minorHAnsi" w:cstheme="minorBidi"/>
              </w:rPr>
              <w:t>MPD</w:t>
            </w:r>
            <w:r w:rsidR="71FEAAF1" w:rsidRPr="7C137F81">
              <w:rPr>
                <w:rFonts w:asciiTheme="minorHAnsi" w:eastAsia="Lato" w:hAnsiTheme="minorHAnsi" w:cstheme="minorBidi"/>
              </w:rPr>
              <w:t>,</w:t>
            </w:r>
            <w:r w:rsidR="71FEAAF1" w:rsidRPr="7C137F81">
              <w:rPr>
                <w:rFonts w:asciiTheme="minorHAnsi" w:eastAsia="Lato" w:hAnsiTheme="minorHAnsi" w:cstheme="minorBidi"/>
                <w:color w:val="D9D9D9" w:themeColor="background1" w:themeShade="D9"/>
              </w:rPr>
              <w:t xml:space="preserve"> </w:t>
            </w:r>
            <w:r w:rsidR="71FEAAF1" w:rsidRPr="7C137F81">
              <w:rPr>
                <w:rFonts w:asciiTheme="minorHAnsi" w:eastAsia="Lato" w:hAnsiTheme="minorHAnsi" w:cstheme="minorBidi"/>
              </w:rPr>
              <w:t>spełniają</w:t>
            </w:r>
            <w:r w:rsidR="56901D08" w:rsidRPr="7C137F81">
              <w:rPr>
                <w:rFonts w:asciiTheme="minorHAnsi" w:eastAsia="Lato" w:hAnsiTheme="minorHAnsi" w:cstheme="minorBidi"/>
              </w:rPr>
              <w:t>ce</w:t>
            </w:r>
            <w:r w:rsidRPr="7C137F81">
              <w:rPr>
                <w:rFonts w:asciiTheme="minorHAnsi" w:eastAsia="Lato" w:hAnsiTheme="minorHAnsi" w:cstheme="minorBidi"/>
              </w:rPr>
              <w:t xml:space="preserve"> jednocześnie wszystkie kryteria wskazane w </w:t>
            </w:r>
            <w:r w:rsidR="03291B40" w:rsidRPr="7C137F81">
              <w:rPr>
                <w:rFonts w:asciiTheme="minorHAnsi" w:eastAsia="Lato" w:hAnsiTheme="minorHAnsi" w:cstheme="minorBidi"/>
              </w:rPr>
              <w:t>RPZ.</w:t>
            </w:r>
            <w:r w:rsidRPr="7C137F81">
              <w:rPr>
                <w:rFonts w:asciiTheme="minorHAnsi" w:eastAsia="Lato" w:hAnsiTheme="minorHAnsi" w:cstheme="minorBidi"/>
              </w:rPr>
              <w:t xml:space="preserve"> </w:t>
            </w:r>
            <w:r w:rsidR="28CD76FC" w:rsidRPr="7C137F81">
              <w:rPr>
                <w:rFonts w:eastAsia="Lato"/>
              </w:rPr>
              <w:t xml:space="preserve">Osoba aplikująca do programu w dniu kwalifikacji musi spełniać określone w RPZ warunki, w tym: </w:t>
            </w:r>
          </w:p>
          <w:p w14:paraId="50604D01" w14:textId="2B6D5D10" w:rsidR="0037530D" w:rsidRPr="00525428" w:rsidRDefault="28CD76FC" w:rsidP="7C137F81">
            <w:pPr>
              <w:pStyle w:val="Akapitzlist"/>
              <w:numPr>
                <w:ilvl w:val="0"/>
                <w:numId w:val="1"/>
              </w:numPr>
              <w:spacing w:before="120" w:after="160" w:line="240" w:lineRule="auto"/>
              <w:jc w:val="both"/>
              <w:rPr>
                <w:rFonts w:asciiTheme="majorHAnsi" w:eastAsiaTheme="majorEastAsia" w:hAnsiTheme="majorHAnsi" w:cstheme="majorBidi"/>
              </w:rPr>
            </w:pPr>
            <w:r w:rsidRPr="7C137F81">
              <w:rPr>
                <w:rFonts w:eastAsia="Lato"/>
              </w:rPr>
              <w:t xml:space="preserve">być w wieku pomiędzy 5 a 18 lat i posiadać rozpoznane MPD; </w:t>
            </w:r>
          </w:p>
          <w:p w14:paraId="0E3EEB6B" w14:textId="77EF0727" w:rsidR="0037530D" w:rsidRPr="00525428" w:rsidRDefault="28CD76FC" w:rsidP="7C137F81">
            <w:pPr>
              <w:pStyle w:val="Akapitzlist"/>
              <w:numPr>
                <w:ilvl w:val="0"/>
                <w:numId w:val="1"/>
              </w:numPr>
              <w:spacing w:before="120" w:after="160" w:line="240" w:lineRule="auto"/>
              <w:jc w:val="both"/>
              <w:rPr>
                <w:rFonts w:asciiTheme="majorHAnsi" w:eastAsiaTheme="majorEastAsia" w:hAnsiTheme="majorHAnsi" w:cstheme="majorBidi"/>
              </w:rPr>
            </w:pPr>
            <w:r w:rsidRPr="7C137F81">
              <w:rPr>
                <w:rFonts w:eastAsia="Lato"/>
              </w:rPr>
              <w:t>mieszkać na terenie województwa mazowieckiego,</w:t>
            </w:r>
          </w:p>
          <w:p w14:paraId="4F8A22D0" w14:textId="461AA0E2" w:rsidR="0037530D" w:rsidRPr="00525428" w:rsidRDefault="28CD76FC" w:rsidP="7C137F81">
            <w:pPr>
              <w:pStyle w:val="Akapitzlist"/>
              <w:numPr>
                <w:ilvl w:val="0"/>
                <w:numId w:val="1"/>
              </w:numPr>
              <w:spacing w:before="120" w:after="160" w:line="240" w:lineRule="auto"/>
              <w:jc w:val="both"/>
              <w:rPr>
                <w:rFonts w:asciiTheme="majorHAnsi" w:eastAsiaTheme="majorEastAsia" w:hAnsiTheme="majorHAnsi" w:cstheme="majorBidi"/>
              </w:rPr>
            </w:pPr>
            <w:r w:rsidRPr="7C137F81">
              <w:rPr>
                <w:rFonts w:eastAsia="Lato"/>
              </w:rPr>
              <w:t>rodzic/opiekun faktyczny osoby aplikującej do programu przedłoży wypełniony i podpisany druk świadomej zgody na udział w programie;</w:t>
            </w:r>
          </w:p>
          <w:p w14:paraId="604A564F" w14:textId="2D3F81DC" w:rsidR="0037530D" w:rsidRPr="00525428" w:rsidRDefault="28CD76FC" w:rsidP="7C137F81">
            <w:pPr>
              <w:pStyle w:val="Akapitzlist"/>
              <w:numPr>
                <w:ilvl w:val="0"/>
                <w:numId w:val="1"/>
              </w:numPr>
              <w:spacing w:before="120" w:after="160" w:line="240" w:lineRule="auto"/>
              <w:jc w:val="both"/>
              <w:rPr>
                <w:rFonts w:asciiTheme="majorHAnsi" w:eastAsiaTheme="majorEastAsia" w:hAnsiTheme="majorHAnsi" w:cstheme="majorBidi"/>
              </w:rPr>
            </w:pPr>
            <w:r w:rsidRPr="7C137F81">
              <w:rPr>
                <w:rFonts w:eastAsia="Lato"/>
              </w:rPr>
              <w:t>rodzic/opiekun faktyczny osoby aplikującej do programu złoży pisemne oświadczenie, że nie jest on obecnie uczestnikiem innego programu o podobnym charakterze finansowanym ze środków publicznych oraz nie korzysta w momencie aplikowania do programu ze zbieżnych świadczeń finansowanych ze środków publicznych (np. NFZ)</w:t>
            </w:r>
            <w:r w:rsidR="7DCDC46A" w:rsidRPr="7C137F81">
              <w:rPr>
                <w:rFonts w:eastAsia="Lato"/>
              </w:rPr>
              <w:t xml:space="preserve">. </w:t>
            </w:r>
          </w:p>
          <w:p w14:paraId="322848A6" w14:textId="209147E1" w:rsidR="0037530D" w:rsidRPr="00525428" w:rsidRDefault="7DCDC46A" w:rsidP="7C137F81">
            <w:pPr>
              <w:spacing w:before="120" w:after="160" w:line="240" w:lineRule="auto"/>
              <w:jc w:val="both"/>
              <w:rPr>
                <w:rFonts w:asciiTheme="majorHAnsi" w:eastAsiaTheme="majorEastAsia" w:hAnsiTheme="majorHAnsi" w:cstheme="majorBidi"/>
              </w:rPr>
            </w:pPr>
            <w:r w:rsidRPr="7C137F81">
              <w:rPr>
                <w:rFonts w:eastAsia="Lato"/>
              </w:rPr>
              <w:t xml:space="preserve">Ponadto, </w:t>
            </w:r>
            <w:r w:rsidR="7103B927" w:rsidRPr="7C137F81">
              <w:rPr>
                <w:rFonts w:eastAsia="Lato"/>
              </w:rPr>
              <w:t xml:space="preserve">uczestnik powinien </w:t>
            </w:r>
            <w:r w:rsidR="28CD76FC" w:rsidRPr="7C137F81">
              <w:rPr>
                <w:rFonts w:eastAsia="Lato"/>
              </w:rPr>
              <w:t xml:space="preserve">posiadać poziom funkcjonalny od 1 do 4 wg. </w:t>
            </w:r>
            <w:r w:rsidR="28CD76FC" w:rsidRPr="7C137F81">
              <w:rPr>
                <w:rFonts w:eastAsia="Lato"/>
                <w:lang w:val="en-US"/>
              </w:rPr>
              <w:t>Klasyfikacji GMFCS (Gross Motor Function Classification System)</w:t>
            </w:r>
            <w:r w:rsidR="51A951C8" w:rsidRPr="7C137F81">
              <w:rPr>
                <w:rFonts w:eastAsia="Lato"/>
                <w:lang w:val="en-US"/>
              </w:rPr>
              <w:t xml:space="preserve"> </w:t>
            </w:r>
            <w:r w:rsidR="58AC3192" w:rsidRPr="7C137F81">
              <w:rPr>
                <w:rFonts w:eastAsia="Lato"/>
                <w:lang w:val="en-US"/>
              </w:rPr>
              <w:t>oraz</w:t>
            </w:r>
            <w:r w:rsidR="0BA340EE" w:rsidRPr="7C137F81">
              <w:rPr>
                <w:rFonts w:eastAsia="Lato"/>
                <w:lang w:val="en-US"/>
              </w:rPr>
              <w:t xml:space="preserve"> </w:t>
            </w:r>
            <w:r w:rsidR="28CD76FC" w:rsidRPr="7C137F81">
              <w:rPr>
                <w:rFonts w:eastAsia="Lato"/>
              </w:rPr>
              <w:t>posiadać umiejętność samodzielnego chodzenia z wykorzystaniem wspomagania w postaci pomocy ortopedycznych (kule, trójnogi, balkonik, łuski) lub asysty drugiej osoby;</w:t>
            </w:r>
            <w:r w:rsidR="2936AFF6" w:rsidRPr="7C137F81">
              <w:rPr>
                <w:rFonts w:eastAsia="Lato"/>
              </w:rPr>
              <w:t xml:space="preserve"> </w:t>
            </w:r>
            <w:r w:rsidR="28CD76FC" w:rsidRPr="7C137F81">
              <w:rPr>
                <w:rFonts w:eastAsia="Lato"/>
              </w:rPr>
              <w:t>mieć możliwość przejścia minimum 4 metrów samodzielnie z wykorzystaniem wyżej wymienionych pomocy lub trzymając za rękę osobę towarzyszącą;</w:t>
            </w:r>
            <w:r w:rsidR="6856E95F" w:rsidRPr="7C137F81">
              <w:rPr>
                <w:rFonts w:eastAsia="Lato"/>
              </w:rPr>
              <w:t xml:space="preserve"> </w:t>
            </w:r>
            <w:r w:rsidR="28CD76FC" w:rsidRPr="7C137F81">
              <w:rPr>
                <w:rFonts w:eastAsia="Lato"/>
              </w:rPr>
              <w:t>posiadać umiejętność komunikowania się pozwalającą na rozumienie poleceń terapeuty oraz sygnalizowanie bólu, dyskomfortu i potrzeb fizjologicznych;</w:t>
            </w:r>
            <w:r w:rsidR="74A60AEB" w:rsidRPr="7C137F81">
              <w:rPr>
                <w:rFonts w:eastAsia="Lato"/>
              </w:rPr>
              <w:t xml:space="preserve"> </w:t>
            </w:r>
            <w:r w:rsidR="28CD76FC" w:rsidRPr="7C137F81">
              <w:rPr>
                <w:rFonts w:eastAsia="Lato"/>
              </w:rPr>
              <w:t>wykazywać brak aktywnej padaczki lekoopornej;</w:t>
            </w:r>
            <w:r w:rsidR="59A7C567" w:rsidRPr="7C137F81">
              <w:rPr>
                <w:rFonts w:eastAsia="Lato"/>
              </w:rPr>
              <w:t xml:space="preserve"> </w:t>
            </w:r>
            <w:r w:rsidR="28CD76FC" w:rsidRPr="7C137F81">
              <w:rPr>
                <w:rFonts w:eastAsia="Lato"/>
              </w:rPr>
              <w:t>wykazywać brak dysproporcji lub dysproporcje w długości kończyn dolnych nie większe niż 2 cm;</w:t>
            </w:r>
            <w:r w:rsidR="23269345" w:rsidRPr="7C137F81">
              <w:rPr>
                <w:rFonts w:eastAsia="Lato"/>
              </w:rPr>
              <w:t xml:space="preserve"> </w:t>
            </w:r>
            <w:r w:rsidR="28CD76FC" w:rsidRPr="7C137F81">
              <w:rPr>
                <w:rFonts w:eastAsia="Lato"/>
              </w:rPr>
              <w:t>wykazywać brak utrwalonych przykurczów i/lub deformacji kostno-stawowych;</w:t>
            </w:r>
            <w:r w:rsidR="79DBE90B" w:rsidRPr="7C137F81">
              <w:rPr>
                <w:rFonts w:eastAsia="Lato"/>
              </w:rPr>
              <w:t xml:space="preserve"> </w:t>
            </w:r>
            <w:r w:rsidR="28CD76FC" w:rsidRPr="7C137F81">
              <w:rPr>
                <w:rFonts w:eastAsia="Lato"/>
              </w:rPr>
              <w:t>wykazywać brak niestabilność kostno-stawowych (np.: zwichnięcia stawów, złamania, osteoporoza) uniemożliwiających trening z użyciem zrobotyzowanych systemów do rehabilitacji chodu;</w:t>
            </w:r>
            <w:r w:rsidR="35AD566D" w:rsidRPr="7C137F81">
              <w:rPr>
                <w:rFonts w:eastAsia="Lato"/>
              </w:rPr>
              <w:t xml:space="preserve"> </w:t>
            </w:r>
            <w:r w:rsidR="28CD76FC" w:rsidRPr="7C137F81">
              <w:rPr>
                <w:rFonts w:eastAsia="Lato"/>
              </w:rPr>
              <w:t xml:space="preserve">wykazywać brak zmian zapalnych skóry i/lub otwartych uszkodzeń skóry w okolicach tułowia i kończyn dolnych, uniemożliwiających trening </w:t>
            </w:r>
            <w:r w:rsidR="28CD76FC" w:rsidRPr="7C137F81">
              <w:rPr>
                <w:rFonts w:asciiTheme="majorHAnsi" w:eastAsiaTheme="majorEastAsia" w:hAnsiTheme="majorHAnsi" w:cstheme="majorBidi"/>
              </w:rPr>
              <w:t>z użyciem zrobotyzowanych systemów do rehabilitacji chodu;</w:t>
            </w:r>
            <w:r w:rsidR="48FD411B" w:rsidRPr="7C137F81">
              <w:rPr>
                <w:rFonts w:asciiTheme="majorHAnsi" w:eastAsiaTheme="majorEastAsia" w:hAnsiTheme="majorHAnsi" w:cstheme="majorBidi"/>
              </w:rPr>
              <w:t xml:space="preserve"> </w:t>
            </w:r>
            <w:r w:rsidR="28CD76FC" w:rsidRPr="7C137F81">
              <w:rPr>
                <w:rFonts w:asciiTheme="majorHAnsi" w:eastAsiaTheme="majorEastAsia" w:hAnsiTheme="majorHAnsi" w:cstheme="majorBidi"/>
              </w:rPr>
              <w:t>wykazywać brak przeciwwskazań do treningu na bieżni (np.: choroby układu krążenia, oddechowego o znacznym nasileniu)</w:t>
            </w:r>
            <w:r w:rsidR="022846D3" w:rsidRPr="7C137F81">
              <w:rPr>
                <w:rFonts w:asciiTheme="majorHAnsi" w:eastAsiaTheme="majorEastAsia" w:hAnsiTheme="majorHAnsi" w:cstheme="majorBidi"/>
              </w:rPr>
              <w:t>.</w:t>
            </w:r>
          </w:p>
          <w:p w14:paraId="2AEE0E26" w14:textId="5D0CDF9C" w:rsidR="0037530D" w:rsidRPr="00525428" w:rsidRDefault="3801BBCD" w:rsidP="6890DB11">
            <w:pPr>
              <w:spacing w:before="120" w:after="160" w:line="240" w:lineRule="auto"/>
              <w:jc w:val="both"/>
              <w:rPr>
                <w:rFonts w:asciiTheme="majorHAnsi" w:eastAsiaTheme="majorEastAsia" w:hAnsiTheme="majorHAnsi" w:cstheme="majorBidi"/>
                <w:color w:val="D9D9D9" w:themeColor="background1" w:themeShade="D9"/>
              </w:rPr>
            </w:pPr>
            <w:r w:rsidRPr="32A4598C">
              <w:rPr>
                <w:rFonts w:asciiTheme="majorHAnsi" w:eastAsiaTheme="majorEastAsia" w:hAnsiTheme="majorHAnsi" w:cstheme="majorBidi"/>
              </w:rPr>
              <w:t>Uzasadnienie grupy docelowej</w:t>
            </w:r>
            <w:r w:rsidR="510ACB5B" w:rsidRPr="32A4598C">
              <w:rPr>
                <w:rFonts w:asciiTheme="majorHAnsi" w:eastAsiaTheme="majorEastAsia" w:hAnsiTheme="majorHAnsi" w:cstheme="majorBidi"/>
              </w:rPr>
              <w:t>:</w:t>
            </w:r>
            <w:r w:rsidRPr="32A4598C">
              <w:rPr>
                <w:rFonts w:asciiTheme="majorHAnsi" w:eastAsiaTheme="majorEastAsia" w:hAnsiTheme="majorHAnsi" w:cstheme="majorBidi"/>
              </w:rPr>
              <w:t xml:space="preserve"> </w:t>
            </w:r>
          </w:p>
          <w:p w14:paraId="007BEE62" w14:textId="1A0235EC" w:rsidR="0037530D" w:rsidRPr="00525428" w:rsidRDefault="61BA8848" w:rsidP="7C137F81">
            <w:pPr>
              <w:spacing w:before="120" w:after="0" w:line="240" w:lineRule="auto"/>
              <w:rPr>
                <w:rFonts w:asciiTheme="majorHAnsi" w:eastAsiaTheme="majorEastAsia" w:hAnsiTheme="majorHAnsi" w:cstheme="majorBidi"/>
              </w:rPr>
            </w:pPr>
            <w:r w:rsidRPr="7C137F81">
              <w:rPr>
                <w:rFonts w:asciiTheme="majorHAnsi" w:eastAsiaTheme="majorEastAsia" w:hAnsiTheme="majorHAnsi" w:cstheme="majorBidi"/>
              </w:rPr>
              <w:lastRenderedPageBreak/>
              <w:t>Podstawowym problemem związanym z MPD są różne formy zwiększonego napięcia mięśniowego i nieprawidłowej aktywacji mięśni, zaburzające rozwój ruchu u dzieci i skutkujące powstaniem trwałych zmian w układzie mięśniowym i kostno-stawowym. Ponieważ wyleczenie przyczyn MPD jest niemożliwe, zgodnie z Międzynarodową Klasyfikacją Funkcjonowania Niepełnosprawności i Zdrowia dla Dzieci i Młodzieży (ICF) Światowej Organizacji Zdrowia terapia powinna skupiać się na redukcji następstw uszkodzenia poprzez poprawę funkcjonalną i stymulowanie aktywności. Zaleca się</w:t>
            </w:r>
            <w:r w:rsidR="113AD7D9" w:rsidRPr="7C137F81">
              <w:rPr>
                <w:rFonts w:asciiTheme="majorHAnsi" w:eastAsiaTheme="majorEastAsia" w:hAnsiTheme="majorHAnsi" w:cstheme="majorBidi"/>
              </w:rPr>
              <w:t>,</w:t>
            </w:r>
            <w:r w:rsidRPr="7C137F81">
              <w:rPr>
                <w:rFonts w:asciiTheme="majorHAnsi" w:eastAsiaTheme="majorEastAsia" w:hAnsiTheme="majorHAnsi" w:cstheme="majorBidi"/>
              </w:rPr>
              <w:t xml:space="preserve"> aby dopiero dzieci w wieku 5 lat mogły uczestniczyć w intensywnych programach treningowych na bieżni. Wynika to z umiejętności koncentracji tych dzieci na treningach obejmujących więcej niż 1 sesję (Panel ekspertów – Szwajcaria, Niemcy 2015). </w:t>
            </w:r>
          </w:p>
        </w:tc>
      </w:tr>
      <w:tr w:rsidR="00D720E3" w:rsidRPr="00D15298" w14:paraId="6550DB09" w14:textId="77777777" w:rsidTr="38C7234A">
        <w:trPr>
          <w:trHeight w:val="1200"/>
        </w:trPr>
        <w:tc>
          <w:tcPr>
            <w:tcW w:w="3496" w:type="dxa"/>
            <w:shd w:val="clear" w:color="auto" w:fill="F2DBDB" w:themeFill="accent2" w:themeFillTint="33"/>
            <w:tcMar>
              <w:top w:w="170" w:type="dxa"/>
              <w:bottom w:w="170" w:type="dxa"/>
            </w:tcMar>
            <w:hideMark/>
          </w:tcPr>
          <w:p w14:paraId="7390EA47" w14:textId="77777777" w:rsidR="0037530D" w:rsidRPr="002264B8" w:rsidRDefault="0037530D" w:rsidP="00937650">
            <w:pPr>
              <w:spacing w:before="30" w:after="30" w:line="240" w:lineRule="auto"/>
              <w:rPr>
                <w:rFonts w:asciiTheme="minorHAnsi" w:hAnsiTheme="minorHAnsi" w:cstheme="minorHAnsi"/>
                <w:b/>
                <w:bCs/>
                <w:sz w:val="20"/>
                <w:szCs w:val="20"/>
              </w:rPr>
            </w:pPr>
            <w:r w:rsidRPr="002264B8">
              <w:rPr>
                <w:rFonts w:asciiTheme="minorHAnsi" w:hAnsiTheme="minorHAnsi" w:cstheme="minorHAnsi"/>
                <w:b/>
                <w:bCs/>
                <w:sz w:val="20"/>
                <w:szCs w:val="20"/>
              </w:rPr>
              <w:lastRenderedPageBreak/>
              <w:t>V.8 Komplementarność RPZ z innymi działaniami podejmowanymi na poziomie krajowym</w:t>
            </w:r>
          </w:p>
          <w:p w14:paraId="197891CE" w14:textId="77777777" w:rsidR="0037530D" w:rsidRPr="002264B8" w:rsidRDefault="0037530D" w:rsidP="00937650">
            <w:pPr>
              <w:spacing w:before="30" w:after="30" w:line="240" w:lineRule="auto"/>
              <w:rPr>
                <w:rFonts w:asciiTheme="minorHAnsi" w:hAnsiTheme="minorHAnsi" w:cstheme="minorHAnsi"/>
                <w:sz w:val="24"/>
                <w:szCs w:val="24"/>
              </w:rPr>
            </w:pPr>
            <w:r w:rsidRPr="002264B8">
              <w:rPr>
                <w:rFonts w:asciiTheme="minorHAnsi" w:hAnsiTheme="minorHAnsi" w:cstheme="minorHAnsi"/>
                <w:color w:val="7F7F7F" w:themeColor="text1" w:themeTint="80"/>
                <w:sz w:val="16"/>
                <w:szCs w:val="16"/>
              </w:rPr>
              <w:t>opis w jaki sposób planowany do realizacji RPZ jest komplementarny z innymi działaniami podejmowanymi na szczeblu krajowym</w:t>
            </w:r>
            <w:r w:rsidRPr="002264B8">
              <w:rPr>
                <w:rFonts w:asciiTheme="minorHAnsi" w:hAnsiTheme="minorHAnsi" w:cstheme="minorHAnsi"/>
                <w:i/>
                <w:iCs/>
                <w:color w:val="7F7F7F" w:themeColor="text1" w:themeTint="80"/>
                <w:sz w:val="16"/>
                <w:szCs w:val="16"/>
              </w:rPr>
              <w:t>.</w:t>
            </w:r>
          </w:p>
        </w:tc>
        <w:tc>
          <w:tcPr>
            <w:tcW w:w="6002" w:type="dxa"/>
            <w:gridSpan w:val="4"/>
            <w:tcMar>
              <w:top w:w="170" w:type="dxa"/>
              <w:bottom w:w="170" w:type="dxa"/>
            </w:tcMar>
            <w:hideMark/>
          </w:tcPr>
          <w:p w14:paraId="5AB177E1" w14:textId="3E5F398E" w:rsidR="0037530D" w:rsidRPr="002264B8" w:rsidRDefault="0037530D" w:rsidP="00937650">
            <w:pPr>
              <w:spacing w:before="30" w:after="30" w:line="240" w:lineRule="auto"/>
            </w:pPr>
            <w:r>
              <w:t xml:space="preserve">W porównaniu do świadczeń dostępnych w systemie publicznym, wsparcie w ramach </w:t>
            </w:r>
            <w:r w:rsidR="6E4D2E2C">
              <w:t xml:space="preserve">programu </w:t>
            </w:r>
            <w:r>
              <w:t xml:space="preserve">jest </w:t>
            </w:r>
            <w:r w:rsidR="6E4D2E2C">
              <w:t>szersze</w:t>
            </w:r>
            <w:r>
              <w:t xml:space="preserve"> i daje możliwość szybszego rozpoczęcia </w:t>
            </w:r>
            <w:r w:rsidR="6E4D2E2C">
              <w:t xml:space="preserve">realizacji </w:t>
            </w:r>
            <w:r>
              <w:t>interwencji w środowisku domowym</w:t>
            </w:r>
            <w:r w:rsidR="6E4D2E2C">
              <w:t>, co jest</w:t>
            </w:r>
            <w:r>
              <w:t xml:space="preserve"> szczególnie ważne w przypadku małych dzieci. </w:t>
            </w:r>
            <w:r w:rsidR="6E4D2E2C">
              <w:t>Wdrożenie programu</w:t>
            </w:r>
            <w:r>
              <w:t xml:space="preserve"> pozwala </w:t>
            </w:r>
            <w:r w:rsidR="6E4D2E2C">
              <w:t xml:space="preserve">więc nie tylko na </w:t>
            </w:r>
            <w:r>
              <w:t>zwiększenie dostępności do świadczeń</w:t>
            </w:r>
            <w:r w:rsidR="5E74795C">
              <w:t>,</w:t>
            </w:r>
            <w:r w:rsidR="6E4D2E2C">
              <w:t xml:space="preserve"> ale</w:t>
            </w:r>
            <w:r>
              <w:t xml:space="preserve"> także </w:t>
            </w:r>
            <w:r w:rsidR="6E4D2E2C">
              <w:t xml:space="preserve">na </w:t>
            </w:r>
            <w:r>
              <w:t xml:space="preserve">rozszerzenie oferty płatnika publicznego, gdyż </w:t>
            </w:r>
            <w:r w:rsidR="6E4D2E2C">
              <w:t>działania edukacyjne</w:t>
            </w:r>
            <w:r>
              <w:t xml:space="preserve"> i wsparcie w tym obszarze dla opiekunów </w:t>
            </w:r>
            <w:r w:rsidR="6E4D2E2C">
              <w:t>faktycznych</w:t>
            </w:r>
            <w:r>
              <w:t xml:space="preserve"> nie są oferowane w ramach usług finansowanych z NFZ.</w:t>
            </w:r>
          </w:p>
        </w:tc>
      </w:tr>
      <w:tr w:rsidR="00D720E3" w:rsidRPr="00D15298" w14:paraId="155D3DBF" w14:textId="77777777" w:rsidTr="38C7234A">
        <w:trPr>
          <w:trHeight w:val="1200"/>
        </w:trPr>
        <w:tc>
          <w:tcPr>
            <w:tcW w:w="3496" w:type="dxa"/>
            <w:shd w:val="clear" w:color="auto" w:fill="F2DBDB" w:themeFill="accent2" w:themeFillTint="33"/>
            <w:tcMar>
              <w:top w:w="170" w:type="dxa"/>
              <w:bottom w:w="170" w:type="dxa"/>
            </w:tcMar>
            <w:hideMark/>
          </w:tcPr>
          <w:p w14:paraId="69EFE27A" w14:textId="77777777" w:rsidR="0037530D" w:rsidRPr="00D15298" w:rsidRDefault="0037530D" w:rsidP="00937650">
            <w:pPr>
              <w:spacing w:before="30" w:after="30" w:line="240" w:lineRule="auto"/>
              <w:rPr>
                <w:rFonts w:asciiTheme="minorHAnsi" w:hAnsiTheme="minorHAnsi" w:cstheme="minorHAnsi"/>
                <w:b/>
                <w:bCs/>
                <w:sz w:val="20"/>
                <w:szCs w:val="20"/>
              </w:rPr>
            </w:pPr>
            <w:r w:rsidRPr="00D15298">
              <w:rPr>
                <w:rFonts w:asciiTheme="minorHAnsi" w:hAnsiTheme="minorHAnsi" w:cstheme="minorHAnsi"/>
                <w:b/>
                <w:bCs/>
                <w:sz w:val="20"/>
                <w:szCs w:val="20"/>
              </w:rPr>
              <w:t>V.9 Komplementarność RPZ z innymi działaniami podejmowanymi na poziomie regionalnym</w:t>
            </w:r>
          </w:p>
          <w:p w14:paraId="32D045FA" w14:textId="77777777" w:rsidR="0037530D" w:rsidRPr="00D15298" w:rsidRDefault="0037530D" w:rsidP="00937650">
            <w:pPr>
              <w:spacing w:before="30" w:after="30" w:line="240" w:lineRule="auto"/>
              <w:rPr>
                <w:rFonts w:asciiTheme="minorHAnsi" w:hAnsiTheme="minorHAnsi" w:cstheme="minorHAnsi"/>
                <w:sz w:val="24"/>
                <w:szCs w:val="24"/>
              </w:rPr>
            </w:pPr>
            <w:r w:rsidRPr="00D15298">
              <w:rPr>
                <w:rFonts w:asciiTheme="minorHAnsi" w:hAnsiTheme="minorHAnsi" w:cstheme="minorHAnsi"/>
                <w:color w:val="7F7F7F" w:themeColor="text1" w:themeTint="80"/>
                <w:sz w:val="16"/>
                <w:szCs w:val="16"/>
              </w:rPr>
              <w:t>opis w jaki sposób planowany do realizacji RPZ jest komplementarny z innymi działaniami podejmowanymi na szczeblu regionalnym.</w:t>
            </w:r>
          </w:p>
        </w:tc>
        <w:tc>
          <w:tcPr>
            <w:tcW w:w="6002" w:type="dxa"/>
            <w:gridSpan w:val="4"/>
            <w:tcMar>
              <w:top w:w="170" w:type="dxa"/>
              <w:bottom w:w="170" w:type="dxa"/>
            </w:tcMar>
            <w:hideMark/>
          </w:tcPr>
          <w:p w14:paraId="7B19519F" w14:textId="73A1B5DA" w:rsidR="0037530D" w:rsidRPr="00D15298" w:rsidRDefault="0037530D" w:rsidP="110A7A87">
            <w:pPr>
              <w:spacing w:before="30" w:after="30" w:line="240" w:lineRule="auto"/>
              <w:rPr>
                <w:rFonts w:asciiTheme="minorHAnsi" w:hAnsiTheme="minorHAnsi" w:cstheme="minorBidi"/>
              </w:rPr>
            </w:pPr>
            <w:r w:rsidRPr="110A7A87">
              <w:rPr>
                <w:rFonts w:asciiTheme="minorHAnsi" w:eastAsia="Lato" w:hAnsiTheme="minorHAnsi" w:cstheme="minorBidi"/>
              </w:rPr>
              <w:t>Projekt RPZ jest kontynuacją Regionalnego Programu Zdrowotnego pn.: „</w:t>
            </w:r>
            <w:r w:rsidR="1D4E447B" w:rsidRPr="110A7A87">
              <w:rPr>
                <w:rFonts w:asciiTheme="minorHAnsi" w:eastAsia="Lato" w:hAnsiTheme="minorHAnsi" w:cstheme="minorBidi"/>
              </w:rPr>
              <w:t>Rozszerzenie dostępności nowoczesnych instrumentalnych metod diagnostyki</w:t>
            </w:r>
            <w:r w:rsidRPr="110A7A87">
              <w:rPr>
                <w:rFonts w:asciiTheme="minorHAnsi" w:eastAsia="Lato" w:hAnsiTheme="minorHAnsi" w:cstheme="minorBidi"/>
              </w:rPr>
              <w:t xml:space="preserve"> i </w:t>
            </w:r>
            <w:r w:rsidR="1D4E447B" w:rsidRPr="110A7A87">
              <w:rPr>
                <w:rFonts w:asciiTheme="minorHAnsi" w:eastAsia="Lato" w:hAnsiTheme="minorHAnsi" w:cstheme="minorBidi"/>
              </w:rPr>
              <w:t>rehabilitacji dzieci</w:t>
            </w:r>
            <w:r w:rsidRPr="110A7A87">
              <w:rPr>
                <w:rFonts w:asciiTheme="minorHAnsi" w:eastAsia="Lato" w:hAnsiTheme="minorHAnsi" w:cstheme="minorBidi"/>
              </w:rPr>
              <w:t xml:space="preserve"> z </w:t>
            </w:r>
            <w:r w:rsidR="1D4E447B" w:rsidRPr="110A7A87">
              <w:rPr>
                <w:rFonts w:asciiTheme="minorHAnsi" w:eastAsia="Lato" w:hAnsiTheme="minorHAnsi" w:cstheme="minorBidi"/>
              </w:rPr>
              <w:t>mózgowym porażeniem dziecięcym</w:t>
            </w:r>
            <w:r w:rsidRPr="110A7A87">
              <w:rPr>
                <w:rFonts w:asciiTheme="minorHAnsi" w:eastAsia="Lato" w:hAnsiTheme="minorHAnsi" w:cstheme="minorBidi"/>
              </w:rPr>
              <w:t xml:space="preserve"> na </w:t>
            </w:r>
            <w:r w:rsidR="1D4E447B" w:rsidRPr="110A7A87">
              <w:rPr>
                <w:rFonts w:asciiTheme="minorHAnsi" w:eastAsia="Lato" w:hAnsiTheme="minorHAnsi" w:cstheme="minorBidi"/>
              </w:rPr>
              <w:t>terenie województwa mazowieckiego” realizowanego w latach</w:t>
            </w:r>
            <w:r w:rsidRPr="110A7A87">
              <w:rPr>
                <w:rFonts w:asciiTheme="minorHAnsi" w:eastAsia="Lato" w:hAnsiTheme="minorHAnsi" w:cstheme="minorBidi"/>
              </w:rPr>
              <w:t xml:space="preserve"> 2017-</w:t>
            </w:r>
            <w:r w:rsidR="1D4E447B" w:rsidRPr="110A7A87">
              <w:rPr>
                <w:rFonts w:asciiTheme="minorHAnsi" w:eastAsia="Lato" w:hAnsiTheme="minorHAnsi" w:cstheme="minorBidi"/>
              </w:rPr>
              <w:t>2023</w:t>
            </w:r>
            <w:r w:rsidR="53BEDEDB" w:rsidRPr="110A7A87">
              <w:rPr>
                <w:rFonts w:asciiTheme="minorHAnsi" w:eastAsia="Lato" w:hAnsiTheme="minorHAnsi" w:cstheme="minorBidi"/>
              </w:rPr>
              <w:t>.</w:t>
            </w:r>
            <w:r w:rsidRPr="110A7A87">
              <w:rPr>
                <w:rFonts w:asciiTheme="minorHAnsi" w:eastAsia="Lato" w:hAnsiTheme="minorHAnsi" w:cstheme="minorBidi"/>
              </w:rPr>
              <w:t xml:space="preserve"> Treść niniejszego programu obejmuj</w:t>
            </w:r>
            <w:r w:rsidR="0E61E4B6" w:rsidRPr="110A7A87">
              <w:rPr>
                <w:rFonts w:asciiTheme="minorHAnsi" w:eastAsia="Lato" w:hAnsiTheme="minorHAnsi" w:cstheme="minorBidi"/>
              </w:rPr>
              <w:t>e</w:t>
            </w:r>
            <w:r w:rsidRPr="110A7A87">
              <w:rPr>
                <w:rFonts w:asciiTheme="minorHAnsi" w:eastAsia="Lato" w:hAnsiTheme="minorHAnsi" w:cstheme="minorBidi"/>
              </w:rPr>
              <w:t xml:space="preserve"> także rekomendacje z przeprowadzonej ewaluacji zewnętrznej poprzedniej edycji programu</w:t>
            </w:r>
            <w:r w:rsidRPr="110A7A87">
              <w:rPr>
                <w:rFonts w:asciiTheme="minorHAnsi" w:hAnsiTheme="minorHAnsi" w:cstheme="minorBidi"/>
              </w:rPr>
              <w:t xml:space="preserve"> realizowanej w perspektywie 2014-2020.</w:t>
            </w:r>
          </w:p>
        </w:tc>
      </w:tr>
      <w:tr w:rsidR="00D720E3" w:rsidRPr="00D15298" w14:paraId="2D83FFB5" w14:textId="77777777" w:rsidTr="38C7234A">
        <w:trPr>
          <w:trHeight w:val="600"/>
        </w:trPr>
        <w:tc>
          <w:tcPr>
            <w:tcW w:w="3496" w:type="dxa"/>
            <w:shd w:val="clear" w:color="auto" w:fill="F2DBDB" w:themeFill="accent2" w:themeFillTint="33"/>
            <w:tcMar>
              <w:top w:w="170" w:type="dxa"/>
              <w:bottom w:w="170" w:type="dxa"/>
            </w:tcMar>
            <w:hideMark/>
          </w:tcPr>
          <w:p w14:paraId="35167AF7" w14:textId="77777777" w:rsidR="0037530D" w:rsidRPr="00D15298" w:rsidRDefault="0037530D" w:rsidP="00937650">
            <w:pPr>
              <w:spacing w:before="30" w:after="30" w:line="240" w:lineRule="auto"/>
              <w:rPr>
                <w:rFonts w:asciiTheme="minorHAnsi" w:hAnsiTheme="minorHAnsi" w:cstheme="minorHAnsi"/>
                <w:sz w:val="24"/>
                <w:szCs w:val="24"/>
              </w:rPr>
            </w:pPr>
            <w:r w:rsidRPr="00D15298">
              <w:rPr>
                <w:rFonts w:asciiTheme="minorHAnsi" w:hAnsiTheme="minorHAnsi" w:cstheme="minorHAnsi"/>
                <w:b/>
                <w:bCs/>
                <w:sz w:val="20"/>
                <w:szCs w:val="20"/>
              </w:rPr>
              <w:t>V.10 Uwagi</w:t>
            </w:r>
          </w:p>
        </w:tc>
        <w:tc>
          <w:tcPr>
            <w:tcW w:w="6002" w:type="dxa"/>
            <w:gridSpan w:val="4"/>
            <w:tcMar>
              <w:top w:w="170" w:type="dxa"/>
              <w:bottom w:w="170" w:type="dxa"/>
            </w:tcMar>
            <w:hideMark/>
          </w:tcPr>
          <w:p w14:paraId="3A782082" w14:textId="153C0BEA" w:rsidR="0037530D" w:rsidRPr="00D15298" w:rsidRDefault="17CBB907" w:rsidP="158014C1">
            <w:pPr>
              <w:spacing w:before="30" w:after="30" w:line="240" w:lineRule="auto"/>
              <w:rPr>
                <w:rFonts w:asciiTheme="minorHAnsi" w:hAnsiTheme="minorHAnsi" w:cstheme="minorBidi"/>
              </w:rPr>
            </w:pPr>
            <w:r w:rsidRPr="158014C1">
              <w:rPr>
                <w:rFonts w:asciiTheme="minorHAnsi" w:hAnsiTheme="minorHAnsi" w:cstheme="minorBidi"/>
              </w:rPr>
              <w:t>Projekt RPZ jest kontynuacją Regionalnego Programu Zdrowotnego pn.: „Rozszerzenie dostępności nowoczesnych instrumentalnych metod diagnostyki i rehabilitacji dzieci z mózgowym porażeniem dziecięcym na terenie województwa mazowieckiego” realizowanego w latach 2017-2023</w:t>
            </w:r>
            <w:r w:rsidR="4EF31989" w:rsidRPr="158014C1">
              <w:rPr>
                <w:rFonts w:asciiTheme="minorHAnsi" w:hAnsiTheme="minorHAnsi" w:cstheme="minorBidi"/>
              </w:rPr>
              <w:t xml:space="preserve"> (opinia AOTMiT nr 88/2017 z dnia 5 maja 2017 r.)</w:t>
            </w:r>
            <w:r w:rsidRPr="158014C1">
              <w:rPr>
                <w:rFonts w:asciiTheme="minorHAnsi" w:hAnsiTheme="minorHAnsi" w:cstheme="minorBidi"/>
              </w:rPr>
              <w:t xml:space="preserve">, z uwzględnieniem rekomendacji z ewaluacji </w:t>
            </w:r>
            <w:r w:rsidRPr="158014C1">
              <w:rPr>
                <w:rFonts w:asciiTheme="minorHAnsi" w:hAnsiTheme="minorHAnsi" w:cstheme="minorBidi"/>
              </w:rPr>
              <w:lastRenderedPageBreak/>
              <w:t xml:space="preserve">programu. </w:t>
            </w:r>
            <w:r w:rsidR="33153A12" w:rsidRPr="158014C1">
              <w:rPr>
                <w:rFonts w:asciiTheme="minorHAnsi" w:hAnsiTheme="minorHAnsi" w:cstheme="minorBidi"/>
              </w:rPr>
              <w:t xml:space="preserve">W związku z </w:t>
            </w:r>
            <w:r w:rsidR="401726BC" w:rsidRPr="158014C1">
              <w:rPr>
                <w:rFonts w:asciiTheme="minorHAnsi" w:hAnsiTheme="minorHAnsi" w:cstheme="minorBidi"/>
              </w:rPr>
              <w:t>powyższym</w:t>
            </w:r>
            <w:r w:rsidR="33153A12" w:rsidRPr="158014C1">
              <w:rPr>
                <w:rFonts w:asciiTheme="minorHAnsi" w:hAnsiTheme="minorHAnsi" w:cstheme="minorBidi"/>
              </w:rPr>
              <w:t xml:space="preserve"> </w:t>
            </w:r>
            <w:r w:rsidR="4032B394" w:rsidRPr="158014C1">
              <w:rPr>
                <w:rFonts w:asciiTheme="minorHAnsi" w:hAnsiTheme="minorHAnsi" w:cstheme="minorBidi"/>
              </w:rPr>
              <w:t xml:space="preserve">projekt RPZ </w:t>
            </w:r>
            <w:r w:rsidR="6E760D2C" w:rsidRPr="158014C1">
              <w:rPr>
                <w:rFonts w:asciiTheme="minorHAnsi" w:hAnsiTheme="minorHAnsi" w:cstheme="minorBidi"/>
              </w:rPr>
              <w:t xml:space="preserve">jest procedowany </w:t>
            </w:r>
            <w:r w:rsidR="562620DB" w:rsidRPr="158014C1">
              <w:rPr>
                <w:rFonts w:asciiTheme="minorHAnsi" w:hAnsiTheme="minorHAnsi" w:cstheme="minorBidi"/>
              </w:rPr>
              <w:t>w celu uzyskania nowej opinii</w:t>
            </w:r>
            <w:r w:rsidR="1F6CA503" w:rsidRPr="158014C1">
              <w:rPr>
                <w:rFonts w:asciiTheme="minorHAnsi" w:hAnsiTheme="minorHAnsi" w:cstheme="minorBidi"/>
              </w:rPr>
              <w:t>.</w:t>
            </w:r>
          </w:p>
        </w:tc>
      </w:tr>
    </w:tbl>
    <w:p w14:paraId="3BF58C7C" w14:textId="77777777" w:rsidR="0037530D" w:rsidRPr="00D15298" w:rsidRDefault="0037530D" w:rsidP="0037530D">
      <w:pPr>
        <w:spacing w:before="30" w:after="30" w:line="240" w:lineRule="auto"/>
        <w:rPr>
          <w:rFonts w:asciiTheme="minorHAnsi" w:hAnsiTheme="minorHAnsi" w:cstheme="minorHAnsi"/>
        </w:rPr>
      </w:pPr>
    </w:p>
    <w:p w14:paraId="561B40B2" w14:textId="77777777" w:rsidR="0037530D" w:rsidRPr="00D15298" w:rsidRDefault="0037530D" w:rsidP="0037530D">
      <w:pPr>
        <w:spacing w:before="30" w:after="30" w:line="240" w:lineRule="auto"/>
        <w:rPr>
          <w:rFonts w:asciiTheme="minorHAnsi" w:hAnsiTheme="minorHAnsi" w:cstheme="minorHAnsi"/>
        </w:rPr>
        <w:sectPr w:rsidR="0037530D" w:rsidRPr="00D15298" w:rsidSect="00A26CBB">
          <w:headerReference w:type="default" r:id="rId27"/>
          <w:footerReference w:type="first" r:id="rId28"/>
          <w:pgSz w:w="11906" w:h="16838" w:code="9"/>
          <w:pgMar w:top="1701" w:right="1276" w:bottom="1304" w:left="1276" w:header="720" w:footer="720" w:gutter="0"/>
          <w:cols w:space="720"/>
          <w:titlePg/>
          <w:docGrid w:linePitch="360"/>
        </w:sectPr>
      </w:pPr>
      <w:r w:rsidRPr="00D15298">
        <w:rPr>
          <w:rFonts w:asciiTheme="minorHAnsi" w:hAnsiTheme="minorHAnsi" w:cstheme="minorHAnsi"/>
        </w:rPr>
        <w:br w:type="page"/>
      </w:r>
    </w:p>
    <w:tbl>
      <w:tblPr>
        <w:tblStyle w:val="Tabela-Siatka"/>
        <w:tblW w:w="15877" w:type="dxa"/>
        <w:tblInd w:w="-289" w:type="dxa"/>
        <w:tblLook w:val="04A0" w:firstRow="1" w:lastRow="0" w:firstColumn="1" w:lastColumn="0" w:noHBand="0" w:noVBand="1"/>
      </w:tblPr>
      <w:tblGrid>
        <w:gridCol w:w="4650"/>
        <w:gridCol w:w="11227"/>
      </w:tblGrid>
      <w:tr w:rsidR="006601E5" w:rsidRPr="00D15298" w14:paraId="5080AEF9" w14:textId="77777777" w:rsidTr="00D32887">
        <w:trPr>
          <w:trHeight w:val="338"/>
        </w:trPr>
        <w:tc>
          <w:tcPr>
            <w:tcW w:w="15877" w:type="dxa"/>
            <w:gridSpan w:val="2"/>
            <w:shd w:val="clear" w:color="auto" w:fill="C4BC96" w:themeFill="background2" w:themeFillShade="BF"/>
            <w:noWrap/>
            <w:tcMar>
              <w:top w:w="170" w:type="dxa"/>
              <w:bottom w:w="170" w:type="dxa"/>
            </w:tcMar>
            <w:hideMark/>
          </w:tcPr>
          <w:p w14:paraId="6E8DC9B9" w14:textId="77777777" w:rsidR="0037530D" w:rsidRPr="00D15298" w:rsidRDefault="0037530D" w:rsidP="00937650">
            <w:pPr>
              <w:spacing w:before="30" w:after="30" w:line="240" w:lineRule="auto"/>
              <w:rPr>
                <w:rFonts w:asciiTheme="minorHAnsi" w:hAnsiTheme="minorHAnsi" w:cstheme="minorHAnsi"/>
                <w:b/>
                <w:bCs/>
                <w:sz w:val="20"/>
                <w:szCs w:val="20"/>
              </w:rPr>
            </w:pPr>
            <w:bookmarkStart w:id="1" w:name="RANGE!A1:E19"/>
            <w:r w:rsidRPr="00D15298">
              <w:rPr>
                <w:rFonts w:asciiTheme="minorHAnsi" w:hAnsiTheme="minorHAnsi" w:cstheme="minorHAnsi"/>
                <w:b/>
                <w:bCs/>
                <w:sz w:val="20"/>
                <w:szCs w:val="20"/>
              </w:rPr>
              <w:lastRenderedPageBreak/>
              <w:t>VI KRYTERIA WYBORU PROJEKTÓW</w:t>
            </w:r>
            <w:bookmarkEnd w:id="1"/>
          </w:p>
        </w:tc>
      </w:tr>
      <w:tr w:rsidR="006601E5" w:rsidRPr="00D15298" w14:paraId="2D8B03B0" w14:textId="77777777" w:rsidTr="00D32887">
        <w:trPr>
          <w:trHeight w:val="855"/>
        </w:trPr>
        <w:tc>
          <w:tcPr>
            <w:tcW w:w="4650" w:type="dxa"/>
            <w:shd w:val="clear" w:color="auto" w:fill="DDD9C3" w:themeFill="background2" w:themeFillShade="E6"/>
            <w:tcMar>
              <w:top w:w="170" w:type="dxa"/>
              <w:bottom w:w="170" w:type="dxa"/>
            </w:tcMar>
            <w:hideMark/>
          </w:tcPr>
          <w:p w14:paraId="73C56E88" w14:textId="77777777" w:rsidR="0037530D" w:rsidRPr="00D15298" w:rsidRDefault="0037530D" w:rsidP="00937650">
            <w:pPr>
              <w:spacing w:before="30" w:after="30" w:line="240" w:lineRule="auto"/>
              <w:rPr>
                <w:rFonts w:asciiTheme="minorHAnsi" w:hAnsiTheme="minorHAnsi" w:cstheme="minorHAnsi"/>
                <w:b/>
                <w:bCs/>
                <w:sz w:val="20"/>
                <w:szCs w:val="20"/>
              </w:rPr>
            </w:pPr>
            <w:r w:rsidRPr="00D15298">
              <w:rPr>
                <w:rFonts w:asciiTheme="minorHAnsi" w:hAnsiTheme="minorHAnsi" w:cstheme="minorHAnsi"/>
                <w:b/>
                <w:bCs/>
                <w:sz w:val="20"/>
                <w:szCs w:val="20"/>
              </w:rPr>
              <w:t xml:space="preserve">VI.1 Nr naboru/ </w:t>
            </w:r>
            <w:r w:rsidRPr="00D15298">
              <w:rPr>
                <w:rFonts w:asciiTheme="minorHAnsi" w:hAnsiTheme="minorHAnsi" w:cstheme="minorHAnsi"/>
                <w:b/>
                <w:bCs/>
                <w:sz w:val="20"/>
                <w:szCs w:val="20"/>
              </w:rPr>
              <w:br/>
              <w:t>projektu realizowanego w sposób niekonkurencyjny</w:t>
            </w:r>
          </w:p>
          <w:p w14:paraId="782E3CB5" w14:textId="77777777" w:rsidR="0037530D" w:rsidRPr="00D15298" w:rsidRDefault="0037530D" w:rsidP="00937650">
            <w:pPr>
              <w:spacing w:before="30" w:after="30" w:line="240" w:lineRule="auto"/>
              <w:rPr>
                <w:rFonts w:asciiTheme="minorHAnsi" w:hAnsiTheme="minorHAnsi" w:cstheme="minorHAnsi"/>
                <w:sz w:val="20"/>
                <w:szCs w:val="20"/>
              </w:rPr>
            </w:pPr>
            <w:r w:rsidRPr="00D15298">
              <w:rPr>
                <w:rFonts w:asciiTheme="minorHAnsi" w:hAnsiTheme="minorHAnsi" w:cstheme="minorHAnsi"/>
                <w:sz w:val="16"/>
                <w:szCs w:val="16"/>
              </w:rPr>
              <w:t>nr naboru lub projektu realizowanego w sposób niekonkurencyjny, którego dotyczą kryteria wyboru - zgodnie z numerem wskazanym w wykazie działań przedstawionym w części I - Informacje ogólne oraz w fiszce danego naboru/ projektu realizowanego w sposób niekonkurencyjny</w:t>
            </w:r>
          </w:p>
        </w:tc>
        <w:tc>
          <w:tcPr>
            <w:tcW w:w="11227" w:type="dxa"/>
            <w:noWrap/>
            <w:tcMar>
              <w:top w:w="170" w:type="dxa"/>
              <w:bottom w:w="170" w:type="dxa"/>
            </w:tcMar>
            <w:hideMark/>
          </w:tcPr>
          <w:p w14:paraId="20DBDBC6" w14:textId="10EF294E" w:rsidR="0037530D" w:rsidRPr="00BE2B91" w:rsidRDefault="0037530D" w:rsidP="00937650">
            <w:pPr>
              <w:spacing w:before="30" w:after="30" w:line="240" w:lineRule="auto"/>
              <w:rPr>
                <w:rFonts w:asciiTheme="minorHAnsi" w:hAnsiTheme="minorHAnsi" w:cstheme="minorHAnsi"/>
                <w:b/>
                <w:bCs/>
              </w:rPr>
            </w:pPr>
            <w:r w:rsidRPr="00BE2B91">
              <w:rPr>
                <w:rFonts w:asciiTheme="minorHAnsi" w:hAnsiTheme="minorHAnsi" w:cstheme="minorHAnsi"/>
                <w:b/>
                <w:bCs/>
              </w:rPr>
              <w:t> Nabór konkurencyjny: FEM.8.K.</w:t>
            </w:r>
            <w:r w:rsidR="00525428">
              <w:rPr>
                <w:rFonts w:asciiTheme="minorHAnsi" w:hAnsiTheme="minorHAnsi" w:cstheme="minorHAnsi"/>
                <w:b/>
                <w:bCs/>
              </w:rPr>
              <w:t>4</w:t>
            </w:r>
          </w:p>
        </w:tc>
      </w:tr>
      <w:tr w:rsidR="006601E5" w:rsidRPr="00D15298" w14:paraId="4C861D37" w14:textId="77777777" w:rsidTr="00D32887">
        <w:trPr>
          <w:trHeight w:val="810"/>
        </w:trPr>
        <w:tc>
          <w:tcPr>
            <w:tcW w:w="4650" w:type="dxa"/>
            <w:shd w:val="clear" w:color="auto" w:fill="DDD9C3" w:themeFill="background2" w:themeFillShade="E6"/>
            <w:tcMar>
              <w:top w:w="170" w:type="dxa"/>
              <w:bottom w:w="170" w:type="dxa"/>
            </w:tcMar>
            <w:hideMark/>
          </w:tcPr>
          <w:p w14:paraId="491938B9" w14:textId="77777777" w:rsidR="0037530D" w:rsidRPr="00D15298" w:rsidRDefault="0037530D" w:rsidP="00937650">
            <w:pPr>
              <w:spacing w:before="30" w:after="30" w:line="240" w:lineRule="auto"/>
              <w:rPr>
                <w:rFonts w:asciiTheme="minorHAnsi" w:hAnsiTheme="minorHAnsi" w:cstheme="minorHAnsi"/>
                <w:sz w:val="20"/>
                <w:szCs w:val="20"/>
              </w:rPr>
            </w:pPr>
            <w:r w:rsidRPr="00D15298">
              <w:rPr>
                <w:rFonts w:asciiTheme="minorHAnsi" w:hAnsiTheme="minorHAnsi" w:cstheme="minorHAnsi"/>
                <w:b/>
                <w:bCs/>
                <w:sz w:val="20"/>
                <w:szCs w:val="20"/>
              </w:rPr>
              <w:t>VI.2 Tytuł naboru/projektu realizowanego w sposób niekonkurencyjny</w:t>
            </w:r>
          </w:p>
        </w:tc>
        <w:tc>
          <w:tcPr>
            <w:tcW w:w="11227" w:type="dxa"/>
            <w:noWrap/>
            <w:tcMar>
              <w:top w:w="170" w:type="dxa"/>
              <w:bottom w:w="170" w:type="dxa"/>
            </w:tcMar>
            <w:hideMark/>
          </w:tcPr>
          <w:p w14:paraId="67A1FD7A" w14:textId="5C16A05F" w:rsidR="0037530D" w:rsidRPr="00BE2B91" w:rsidRDefault="0037530D" w:rsidP="00937650">
            <w:pPr>
              <w:spacing w:before="30" w:after="30" w:line="240" w:lineRule="auto"/>
              <w:rPr>
                <w:rFonts w:asciiTheme="minorHAnsi" w:hAnsiTheme="minorHAnsi" w:cstheme="minorBidi"/>
                <w:b/>
              </w:rPr>
            </w:pPr>
            <w:r w:rsidRPr="30BB091C">
              <w:rPr>
                <w:rFonts w:asciiTheme="minorHAnsi" w:hAnsiTheme="minorHAnsi" w:cstheme="minorBidi"/>
                <w:b/>
              </w:rPr>
              <w:t xml:space="preserve">Nabór konkurencyjny: </w:t>
            </w:r>
            <w:r w:rsidRPr="30BB091C">
              <w:rPr>
                <w:rFonts w:asciiTheme="minorHAnsi" w:hAnsiTheme="minorHAnsi" w:cstheme="minorBidi"/>
              </w:rPr>
              <w:t xml:space="preserve">RPZ w zakresie </w:t>
            </w:r>
            <w:r w:rsidR="0060208A" w:rsidRPr="30BB091C">
              <w:rPr>
                <w:rFonts w:asciiTheme="minorHAnsi" w:hAnsiTheme="minorHAnsi" w:cstheme="minorBidi"/>
              </w:rPr>
              <w:t>rozszerzenia dostępności nowoczesnych instrumentalnych metod diagnostyki i rehabilitacji dzieci z mózgowym porażeniem dziecięcym na terenie województwa mazowieckiego</w:t>
            </w:r>
          </w:p>
        </w:tc>
      </w:tr>
    </w:tbl>
    <w:p w14:paraId="501BB666" w14:textId="77777777" w:rsidR="0037530D" w:rsidRPr="00D15298" w:rsidRDefault="0037530D" w:rsidP="0037530D">
      <w:pPr>
        <w:spacing w:before="30" w:after="30" w:line="240" w:lineRule="auto"/>
        <w:rPr>
          <w:rFonts w:asciiTheme="minorHAnsi" w:hAnsiTheme="minorHAnsi" w:cstheme="minorHAnsi"/>
        </w:rPr>
      </w:pPr>
    </w:p>
    <w:tbl>
      <w:tblPr>
        <w:tblStyle w:val="Tabela-Siatka"/>
        <w:tblW w:w="14601" w:type="dxa"/>
        <w:tblInd w:w="-289" w:type="dxa"/>
        <w:tblLook w:val="04A0" w:firstRow="1" w:lastRow="0" w:firstColumn="1" w:lastColumn="0" w:noHBand="0" w:noVBand="1"/>
      </w:tblPr>
      <w:tblGrid>
        <w:gridCol w:w="534"/>
        <w:gridCol w:w="2727"/>
        <w:gridCol w:w="2693"/>
        <w:gridCol w:w="1986"/>
        <w:gridCol w:w="6661"/>
      </w:tblGrid>
      <w:tr w:rsidR="00E14486" w:rsidRPr="00D15298" w14:paraId="174BAA1A" w14:textId="77777777" w:rsidTr="75FB13C4">
        <w:trPr>
          <w:trHeight w:val="500"/>
        </w:trPr>
        <w:tc>
          <w:tcPr>
            <w:tcW w:w="14601" w:type="dxa"/>
            <w:gridSpan w:val="5"/>
            <w:shd w:val="clear" w:color="auto" w:fill="DDD9C3" w:themeFill="background2" w:themeFillShade="E6"/>
            <w:tcMar>
              <w:top w:w="170" w:type="dxa"/>
              <w:bottom w:w="170" w:type="dxa"/>
            </w:tcMar>
            <w:hideMark/>
          </w:tcPr>
          <w:p w14:paraId="523144B7" w14:textId="77777777" w:rsidR="0037530D" w:rsidRPr="00D15298" w:rsidRDefault="0037530D" w:rsidP="00937650">
            <w:pPr>
              <w:spacing w:before="30" w:after="30" w:line="240" w:lineRule="auto"/>
              <w:rPr>
                <w:rFonts w:asciiTheme="minorHAnsi" w:hAnsiTheme="minorHAnsi" w:cstheme="minorHAnsi"/>
                <w:b/>
                <w:bCs/>
                <w:sz w:val="20"/>
                <w:szCs w:val="20"/>
              </w:rPr>
            </w:pPr>
            <w:r w:rsidRPr="00D15298">
              <w:rPr>
                <w:rFonts w:asciiTheme="minorHAnsi" w:hAnsiTheme="minorHAnsi" w:cstheme="minorHAnsi"/>
                <w:b/>
                <w:bCs/>
                <w:sz w:val="20"/>
                <w:szCs w:val="20"/>
              </w:rPr>
              <w:t>VI.3 REKOMENDACJE KOMITETU STERUJĄCEGO</w:t>
            </w:r>
          </w:p>
          <w:p w14:paraId="4725FC44" w14:textId="77777777" w:rsidR="0037530D" w:rsidRPr="00D15298" w:rsidRDefault="0037530D" w:rsidP="00937650">
            <w:pPr>
              <w:spacing w:before="30" w:after="30" w:line="240" w:lineRule="auto"/>
              <w:rPr>
                <w:rFonts w:asciiTheme="minorHAnsi" w:hAnsiTheme="minorHAnsi" w:cstheme="minorHAnsi"/>
                <w:sz w:val="20"/>
                <w:szCs w:val="20"/>
              </w:rPr>
            </w:pPr>
            <w:r w:rsidRPr="00D15298">
              <w:rPr>
                <w:rFonts w:asciiTheme="minorHAnsi" w:hAnsiTheme="minorHAnsi" w:cstheme="minorHAnsi"/>
                <w:color w:val="7F7F7F" w:themeColor="text1" w:themeTint="80"/>
                <w:sz w:val="16"/>
                <w:szCs w:val="16"/>
              </w:rPr>
              <w:t>proponowane przez IP/IZ kryteria wyboru projektu niekonkurencyjnego / naboru prowadzonego w sposób konkurencyjny, wypełniające rekomendacje Komitetu Sterującego. Należy wypisać wszystkie obowiązkowe rekomendacje – zarówno dostępu, jak i premiujące. W przypadku niewykorzystania którejś z obowiązkowych rekomendacji, należy uzasadnić dlaczego dana rekomendacja nie została uwzględniona. W przypadku rekomendacji fakultatywnych należy wypisać tylko te wybrane przez IZ/ IP. Opisując kryteria premiujące należy określić istotność danego kryterium (punktacja/ waga). W zależności od zakresu działania należy uwzględnić wszystkie adekwatne kryteria. W tym celu należy powielić wiersze.</w:t>
            </w:r>
          </w:p>
        </w:tc>
      </w:tr>
      <w:tr w:rsidR="0030567D" w:rsidRPr="00D15298" w14:paraId="550626D5" w14:textId="77777777" w:rsidTr="75FB13C4">
        <w:trPr>
          <w:trHeight w:val="1215"/>
        </w:trPr>
        <w:tc>
          <w:tcPr>
            <w:tcW w:w="3261" w:type="dxa"/>
            <w:gridSpan w:val="2"/>
            <w:shd w:val="clear" w:color="auto" w:fill="DDD9C3" w:themeFill="background2" w:themeFillShade="E6"/>
            <w:tcMar>
              <w:top w:w="170" w:type="dxa"/>
              <w:bottom w:w="170" w:type="dxa"/>
            </w:tcMar>
            <w:hideMark/>
          </w:tcPr>
          <w:p w14:paraId="4CC9626A" w14:textId="77777777" w:rsidR="0037530D" w:rsidRPr="00D15298" w:rsidRDefault="0037530D" w:rsidP="00937650">
            <w:pPr>
              <w:spacing w:before="30" w:after="30" w:line="240" w:lineRule="auto"/>
              <w:rPr>
                <w:rFonts w:asciiTheme="minorHAnsi" w:hAnsiTheme="minorHAnsi" w:cstheme="minorHAnsi"/>
                <w:b/>
                <w:bCs/>
                <w:sz w:val="20"/>
                <w:szCs w:val="20"/>
              </w:rPr>
            </w:pPr>
            <w:r w:rsidRPr="00D15298">
              <w:rPr>
                <w:rFonts w:asciiTheme="minorHAnsi" w:hAnsiTheme="minorHAnsi" w:cstheme="minorHAnsi"/>
                <w:b/>
                <w:bCs/>
                <w:sz w:val="20"/>
                <w:szCs w:val="20"/>
              </w:rPr>
              <w:t>Rekomendacja KS dla kryterium</w:t>
            </w:r>
          </w:p>
          <w:p w14:paraId="64D15479" w14:textId="77777777" w:rsidR="0037530D" w:rsidRPr="00D15298" w:rsidRDefault="0037530D" w:rsidP="00937650">
            <w:pPr>
              <w:spacing w:before="30" w:after="30" w:line="240" w:lineRule="auto"/>
              <w:rPr>
                <w:rFonts w:asciiTheme="minorHAnsi" w:hAnsiTheme="minorHAnsi" w:cstheme="minorHAnsi"/>
                <w:sz w:val="16"/>
                <w:szCs w:val="16"/>
              </w:rPr>
            </w:pPr>
            <w:r w:rsidRPr="00D15298">
              <w:rPr>
                <w:rFonts w:asciiTheme="minorHAnsi" w:hAnsiTheme="minorHAnsi" w:cstheme="minorHAnsi"/>
                <w:color w:val="7F7F7F" w:themeColor="text1" w:themeTint="80"/>
                <w:sz w:val="16"/>
                <w:szCs w:val="16"/>
              </w:rPr>
              <w:t>rekomendacje KS przyjęte właściwymi uchwałami adekwatne dla PI i obszaru stanowiącego przedmiot wsparcia w ramach naboru/ projektu realizowanego w sposób niekonkurencyjny</w:t>
            </w:r>
          </w:p>
        </w:tc>
        <w:tc>
          <w:tcPr>
            <w:tcW w:w="2693" w:type="dxa"/>
            <w:shd w:val="clear" w:color="auto" w:fill="DDD9C3" w:themeFill="background2" w:themeFillShade="E6"/>
            <w:tcMar>
              <w:top w:w="170" w:type="dxa"/>
              <w:bottom w:w="170" w:type="dxa"/>
            </w:tcMar>
            <w:hideMark/>
          </w:tcPr>
          <w:p w14:paraId="4DA2893D" w14:textId="77777777" w:rsidR="0037530D" w:rsidRPr="00D15298" w:rsidRDefault="0037530D" w:rsidP="00937650">
            <w:pPr>
              <w:spacing w:before="30" w:after="30" w:line="240" w:lineRule="auto"/>
              <w:rPr>
                <w:rFonts w:asciiTheme="minorHAnsi" w:hAnsiTheme="minorHAnsi" w:cstheme="minorHAnsi"/>
                <w:b/>
                <w:bCs/>
                <w:sz w:val="20"/>
                <w:szCs w:val="20"/>
              </w:rPr>
            </w:pPr>
            <w:r w:rsidRPr="00D15298">
              <w:rPr>
                <w:rFonts w:asciiTheme="minorHAnsi" w:hAnsiTheme="minorHAnsi" w:cstheme="minorHAnsi"/>
                <w:b/>
                <w:bCs/>
                <w:sz w:val="20"/>
                <w:szCs w:val="20"/>
              </w:rPr>
              <w:t>Kryterium</w:t>
            </w:r>
          </w:p>
          <w:p w14:paraId="6F77B67C" w14:textId="77777777" w:rsidR="0037530D" w:rsidRPr="00D15298" w:rsidRDefault="0037530D" w:rsidP="00937650">
            <w:pPr>
              <w:spacing w:before="30" w:after="30" w:line="240" w:lineRule="auto"/>
              <w:rPr>
                <w:rFonts w:asciiTheme="minorHAnsi" w:hAnsiTheme="minorHAnsi" w:cstheme="minorHAnsi"/>
                <w:sz w:val="20"/>
                <w:szCs w:val="20"/>
              </w:rPr>
            </w:pPr>
            <w:r w:rsidRPr="00D15298">
              <w:rPr>
                <w:rFonts w:asciiTheme="minorHAnsi" w:hAnsiTheme="minorHAnsi" w:cstheme="minorHAnsi"/>
                <w:color w:val="7F7F7F" w:themeColor="text1" w:themeTint="80"/>
                <w:sz w:val="16"/>
                <w:szCs w:val="16"/>
              </w:rPr>
              <w:t>nazwa (brzmienie) oraz numer proponowanego przez IZ/ IP kryterium</w:t>
            </w:r>
          </w:p>
        </w:tc>
        <w:tc>
          <w:tcPr>
            <w:tcW w:w="1986" w:type="dxa"/>
            <w:shd w:val="clear" w:color="auto" w:fill="DDD9C3" w:themeFill="background2" w:themeFillShade="E6"/>
            <w:tcMar>
              <w:top w:w="170" w:type="dxa"/>
              <w:bottom w:w="170" w:type="dxa"/>
            </w:tcMar>
            <w:hideMark/>
          </w:tcPr>
          <w:p w14:paraId="5EA09E45" w14:textId="77777777" w:rsidR="0037530D" w:rsidRPr="00D15298" w:rsidRDefault="0037530D" w:rsidP="00937650">
            <w:pPr>
              <w:spacing w:before="30" w:after="30" w:line="240" w:lineRule="auto"/>
              <w:rPr>
                <w:rFonts w:asciiTheme="minorHAnsi" w:hAnsiTheme="minorHAnsi" w:cstheme="minorHAnsi"/>
                <w:b/>
                <w:bCs/>
                <w:sz w:val="20"/>
                <w:szCs w:val="20"/>
              </w:rPr>
            </w:pPr>
            <w:r w:rsidRPr="00D15298">
              <w:rPr>
                <w:rFonts w:asciiTheme="minorHAnsi" w:hAnsiTheme="minorHAnsi" w:cstheme="minorHAnsi"/>
                <w:b/>
                <w:bCs/>
                <w:sz w:val="20"/>
                <w:szCs w:val="20"/>
              </w:rPr>
              <w:t>Rodzaj kryterium</w:t>
            </w:r>
          </w:p>
          <w:p w14:paraId="52E49435" w14:textId="77777777" w:rsidR="0037530D" w:rsidRPr="00D15298" w:rsidRDefault="0037530D" w:rsidP="00937650">
            <w:pPr>
              <w:spacing w:before="30" w:after="30" w:line="240" w:lineRule="auto"/>
              <w:rPr>
                <w:rFonts w:asciiTheme="minorHAnsi" w:hAnsiTheme="minorHAnsi" w:cstheme="minorHAnsi"/>
                <w:sz w:val="20"/>
                <w:szCs w:val="20"/>
              </w:rPr>
            </w:pPr>
            <w:r w:rsidRPr="00D15298">
              <w:rPr>
                <w:rFonts w:asciiTheme="minorHAnsi" w:hAnsiTheme="minorHAnsi" w:cstheme="minorHAnsi"/>
                <w:color w:val="7F7F7F" w:themeColor="text1" w:themeTint="80"/>
                <w:sz w:val="16"/>
                <w:szCs w:val="16"/>
              </w:rPr>
              <w:t>kryterium dostępu/ premiujące</w:t>
            </w:r>
          </w:p>
        </w:tc>
        <w:tc>
          <w:tcPr>
            <w:tcW w:w="6661" w:type="dxa"/>
            <w:shd w:val="clear" w:color="auto" w:fill="DDD9C3" w:themeFill="background2" w:themeFillShade="E6"/>
            <w:noWrap/>
            <w:tcMar>
              <w:top w:w="170" w:type="dxa"/>
              <w:bottom w:w="170" w:type="dxa"/>
            </w:tcMar>
            <w:hideMark/>
          </w:tcPr>
          <w:p w14:paraId="2616989C" w14:textId="77777777" w:rsidR="0037530D" w:rsidRPr="00D15298" w:rsidRDefault="0037530D" w:rsidP="00937650">
            <w:pPr>
              <w:spacing w:before="30" w:after="30" w:line="240" w:lineRule="auto"/>
              <w:rPr>
                <w:rFonts w:asciiTheme="minorHAnsi" w:hAnsiTheme="minorHAnsi" w:cstheme="minorHAnsi"/>
                <w:b/>
                <w:bCs/>
                <w:sz w:val="20"/>
                <w:szCs w:val="20"/>
              </w:rPr>
            </w:pPr>
            <w:r w:rsidRPr="00D15298">
              <w:rPr>
                <w:rFonts w:asciiTheme="minorHAnsi" w:hAnsiTheme="minorHAnsi" w:cstheme="minorHAnsi"/>
                <w:b/>
                <w:bCs/>
                <w:sz w:val="20"/>
                <w:szCs w:val="20"/>
              </w:rPr>
              <w:t>Opis zgodności kryterium z rekomendacją</w:t>
            </w:r>
          </w:p>
          <w:p w14:paraId="4BE96CF7" w14:textId="77777777" w:rsidR="0037530D" w:rsidRPr="00D15298" w:rsidRDefault="0037530D" w:rsidP="00937650">
            <w:pPr>
              <w:spacing w:before="30" w:after="30" w:line="240" w:lineRule="auto"/>
              <w:rPr>
                <w:rFonts w:asciiTheme="minorHAnsi" w:hAnsiTheme="minorHAnsi" w:cstheme="minorHAnsi"/>
                <w:sz w:val="20"/>
                <w:szCs w:val="20"/>
              </w:rPr>
            </w:pPr>
            <w:r w:rsidRPr="00D15298">
              <w:rPr>
                <w:rFonts w:asciiTheme="minorHAnsi" w:hAnsiTheme="minorHAnsi" w:cstheme="minorHAnsi"/>
                <w:color w:val="7F7F7F" w:themeColor="text1" w:themeTint="80"/>
                <w:sz w:val="16"/>
                <w:szCs w:val="16"/>
              </w:rPr>
              <w:t>opis, w jaki sposób proponowane kryterium wypełnia treść rekomendacji Komitetu Sterującego wraz z projektem definicji proponowanej przez IZ/ IP kryterium</w:t>
            </w:r>
          </w:p>
        </w:tc>
      </w:tr>
      <w:tr w:rsidR="000E6446" w:rsidRPr="00D15298" w14:paraId="462AE3C6" w14:textId="77777777" w:rsidTr="75FB13C4">
        <w:trPr>
          <w:trHeight w:val="600"/>
        </w:trPr>
        <w:tc>
          <w:tcPr>
            <w:tcW w:w="534" w:type="dxa"/>
            <w:noWrap/>
            <w:tcMar>
              <w:top w:w="170" w:type="dxa"/>
              <w:bottom w:w="170" w:type="dxa"/>
            </w:tcMar>
            <w:hideMark/>
          </w:tcPr>
          <w:p w14:paraId="680C90D1" w14:textId="77777777" w:rsidR="0037530D" w:rsidRPr="00D15298" w:rsidRDefault="0037530D" w:rsidP="00937650">
            <w:pPr>
              <w:spacing w:before="30" w:after="30" w:line="240" w:lineRule="auto"/>
              <w:rPr>
                <w:rFonts w:asciiTheme="minorHAnsi" w:hAnsiTheme="minorHAnsi" w:cstheme="minorHAnsi"/>
              </w:rPr>
            </w:pPr>
            <w:r w:rsidRPr="00D15298">
              <w:rPr>
                <w:rFonts w:asciiTheme="minorHAnsi" w:hAnsiTheme="minorHAnsi" w:cstheme="minorHAnsi"/>
              </w:rPr>
              <w:t>1</w:t>
            </w:r>
          </w:p>
        </w:tc>
        <w:tc>
          <w:tcPr>
            <w:tcW w:w="2727" w:type="dxa"/>
            <w:tcMar>
              <w:top w:w="170" w:type="dxa"/>
              <w:bottom w:w="170" w:type="dxa"/>
            </w:tcMar>
          </w:tcPr>
          <w:p w14:paraId="451CA127" w14:textId="77777777" w:rsidR="0037530D" w:rsidRPr="001227DF" w:rsidRDefault="0037530D" w:rsidP="00937650">
            <w:pPr>
              <w:spacing w:after="0" w:line="240" w:lineRule="auto"/>
              <w:rPr>
                <w:rFonts w:asciiTheme="minorHAnsi" w:hAnsiTheme="minorHAnsi" w:cstheme="minorHAnsi"/>
              </w:rPr>
            </w:pPr>
            <w:r w:rsidRPr="001227DF">
              <w:rPr>
                <w:rFonts w:asciiTheme="minorHAnsi" w:eastAsiaTheme="minorEastAsia" w:hAnsiTheme="minorHAnsi" w:cstheme="minorHAnsi"/>
                <w:lang w:eastAsia="ja-JP"/>
              </w:rPr>
              <w:t xml:space="preserve">Warunki ubiegania się o wsparcie ze środków polityki spójności w sektorze zdrowia muszą być </w:t>
            </w:r>
            <w:r w:rsidRPr="001227DF">
              <w:rPr>
                <w:rFonts w:asciiTheme="minorHAnsi" w:eastAsiaTheme="minorEastAsia" w:hAnsiTheme="minorHAnsi" w:cstheme="minorHAnsi"/>
                <w:lang w:eastAsia="ja-JP"/>
              </w:rPr>
              <w:lastRenderedPageBreak/>
              <w:t>konstruowane w sposób niedyskryminujący podmioty ze względu na ich formę prawną, rodzaj podmiotu, formę własności (np. podmioty publiczne i prywatne), itp.</w:t>
            </w:r>
          </w:p>
        </w:tc>
        <w:tc>
          <w:tcPr>
            <w:tcW w:w="2693" w:type="dxa"/>
            <w:noWrap/>
            <w:tcMar>
              <w:top w:w="170" w:type="dxa"/>
              <w:bottom w:w="170" w:type="dxa"/>
            </w:tcMar>
            <w:hideMark/>
          </w:tcPr>
          <w:p w14:paraId="765F3F57" w14:textId="7BF74FCF" w:rsidR="0037530D" w:rsidRPr="001227DF" w:rsidRDefault="0037530D" w:rsidP="00937650">
            <w:pPr>
              <w:spacing w:before="30" w:after="30" w:line="240" w:lineRule="auto"/>
              <w:rPr>
                <w:rFonts w:asciiTheme="minorHAnsi" w:hAnsiTheme="minorHAnsi" w:cstheme="minorBidi"/>
              </w:rPr>
            </w:pPr>
            <w:r w:rsidRPr="47D39415">
              <w:rPr>
                <w:rFonts w:asciiTheme="minorHAnsi" w:hAnsiTheme="minorHAnsi" w:cstheme="minorBidi"/>
              </w:rPr>
              <w:lastRenderedPageBreak/>
              <w:t xml:space="preserve">Wnioskodawca </w:t>
            </w:r>
            <w:r w:rsidR="00261498">
              <w:rPr>
                <w:rFonts w:asciiTheme="minorHAnsi" w:hAnsiTheme="minorHAnsi" w:cstheme="minorBidi"/>
              </w:rPr>
              <w:t xml:space="preserve">i Partner </w:t>
            </w:r>
            <w:r w:rsidRPr="47D39415">
              <w:rPr>
                <w:rFonts w:asciiTheme="minorHAnsi" w:hAnsiTheme="minorHAnsi" w:cstheme="minorBidi"/>
              </w:rPr>
              <w:t>jest podmiotem wykonującym działalność leczniczą</w:t>
            </w:r>
          </w:p>
        </w:tc>
        <w:tc>
          <w:tcPr>
            <w:tcW w:w="1986" w:type="dxa"/>
            <w:noWrap/>
            <w:tcMar>
              <w:top w:w="170" w:type="dxa"/>
              <w:bottom w:w="170" w:type="dxa"/>
            </w:tcMar>
            <w:hideMark/>
          </w:tcPr>
          <w:p w14:paraId="3F0DD535" w14:textId="054476EC" w:rsidR="0037530D" w:rsidRPr="001227DF" w:rsidRDefault="0037530D" w:rsidP="00937650">
            <w:pPr>
              <w:spacing w:before="30" w:after="30" w:line="240" w:lineRule="auto"/>
              <w:rPr>
                <w:rFonts w:asciiTheme="minorHAnsi" w:hAnsiTheme="minorHAnsi" w:cstheme="minorHAnsi"/>
              </w:rPr>
            </w:pPr>
            <w:r w:rsidRPr="001227DF">
              <w:rPr>
                <w:rFonts w:asciiTheme="minorHAnsi" w:hAnsiTheme="minorHAnsi" w:cstheme="minorHAnsi"/>
              </w:rPr>
              <w:t>dostępowe</w:t>
            </w:r>
          </w:p>
        </w:tc>
        <w:tc>
          <w:tcPr>
            <w:tcW w:w="6661" w:type="dxa"/>
            <w:noWrap/>
            <w:tcMar>
              <w:top w:w="170" w:type="dxa"/>
              <w:bottom w:w="170" w:type="dxa"/>
            </w:tcMar>
            <w:hideMark/>
          </w:tcPr>
          <w:p w14:paraId="10B91B9D" w14:textId="777D7147" w:rsidR="0037530D" w:rsidRPr="001227DF" w:rsidRDefault="0037530D" w:rsidP="00937650">
            <w:pPr>
              <w:tabs>
                <w:tab w:val="num" w:pos="720"/>
              </w:tabs>
              <w:adjustRightInd w:val="0"/>
              <w:spacing w:before="80" w:after="80" w:line="240" w:lineRule="auto"/>
              <w:rPr>
                <w:rFonts w:asciiTheme="minorHAnsi" w:hAnsiTheme="minorHAnsi" w:cstheme="minorHAnsi"/>
                <w:bCs/>
              </w:rPr>
            </w:pPr>
            <w:r w:rsidRPr="001227DF">
              <w:rPr>
                <w:rFonts w:asciiTheme="minorHAnsi" w:hAnsiTheme="minorHAnsi" w:cstheme="minorHAnsi"/>
              </w:rPr>
              <w:t xml:space="preserve">W ramach kryterium ocenie podlegać będzie, czy wnioskodawca </w:t>
            </w:r>
            <w:r w:rsidR="00261498">
              <w:rPr>
                <w:rFonts w:asciiTheme="minorHAnsi" w:hAnsiTheme="minorHAnsi" w:cstheme="minorHAnsi"/>
              </w:rPr>
              <w:t>i partner</w:t>
            </w:r>
            <w:r w:rsidRPr="001227DF">
              <w:rPr>
                <w:rFonts w:asciiTheme="minorHAnsi" w:hAnsiTheme="minorHAnsi" w:cstheme="minorHAnsi"/>
              </w:rPr>
              <w:t xml:space="preserve"> </w:t>
            </w:r>
            <w:r w:rsidR="002E0666">
              <w:rPr>
                <w:rFonts w:asciiTheme="minorHAnsi" w:hAnsiTheme="minorHAnsi" w:cstheme="minorHAnsi"/>
              </w:rPr>
              <w:t>(jeżeli dotyczy</w:t>
            </w:r>
            <w:r w:rsidR="00E93D5A">
              <w:rPr>
                <w:rFonts w:asciiTheme="minorHAnsi" w:hAnsiTheme="minorHAnsi" w:cstheme="minorHAnsi"/>
              </w:rPr>
              <w:t>)</w:t>
            </w:r>
            <w:r w:rsidRPr="001227DF">
              <w:rPr>
                <w:rFonts w:asciiTheme="minorHAnsi" w:hAnsiTheme="minorHAnsi" w:cstheme="minorHAnsi"/>
              </w:rPr>
              <w:t xml:space="preserve"> jest </w:t>
            </w:r>
            <w:r w:rsidRPr="001227DF">
              <w:rPr>
                <w:rFonts w:asciiTheme="minorHAnsi" w:hAnsiTheme="minorHAnsi" w:cstheme="minorHAnsi"/>
                <w:bCs/>
              </w:rPr>
              <w:t xml:space="preserve">podmiotem wykonującym działalność leczniczą – zgodnie z definicją zawartą w ustawie o działalności leczniczej. </w:t>
            </w:r>
          </w:p>
          <w:p w14:paraId="51F80B2D" w14:textId="57545332" w:rsidR="00763317" w:rsidRPr="00763317" w:rsidRDefault="00763317" w:rsidP="00763317">
            <w:pPr>
              <w:tabs>
                <w:tab w:val="num" w:pos="720"/>
              </w:tabs>
              <w:adjustRightInd w:val="0"/>
              <w:spacing w:before="80" w:after="80" w:line="240" w:lineRule="auto"/>
              <w:rPr>
                <w:rFonts w:asciiTheme="minorHAnsi" w:hAnsiTheme="minorHAnsi" w:cstheme="minorHAnsi"/>
                <w:bCs/>
              </w:rPr>
            </w:pPr>
            <w:r w:rsidRPr="00763317">
              <w:rPr>
                <w:rFonts w:asciiTheme="minorHAnsi" w:hAnsiTheme="minorHAnsi" w:cstheme="minorHAnsi"/>
                <w:bCs/>
              </w:rPr>
              <w:lastRenderedPageBreak/>
              <w:t xml:space="preserve">Kryterium będzie weryfikowane na podstawie łącznego spełnienia </w:t>
            </w:r>
            <w:r w:rsidR="0034221F">
              <w:rPr>
                <w:rFonts w:asciiTheme="minorHAnsi" w:hAnsiTheme="minorHAnsi" w:cstheme="minorHAnsi"/>
                <w:bCs/>
              </w:rPr>
              <w:t>dwóch</w:t>
            </w:r>
            <w:r w:rsidRPr="00763317">
              <w:rPr>
                <w:rFonts w:asciiTheme="minorHAnsi" w:hAnsiTheme="minorHAnsi" w:cstheme="minorHAnsi"/>
                <w:bCs/>
              </w:rPr>
              <w:t xml:space="preserve"> warunków:</w:t>
            </w:r>
          </w:p>
          <w:p w14:paraId="33D19FE1" w14:textId="77777777" w:rsidR="00763317" w:rsidRPr="00763317" w:rsidRDefault="00763317" w:rsidP="00763317">
            <w:pPr>
              <w:tabs>
                <w:tab w:val="num" w:pos="720"/>
              </w:tabs>
              <w:adjustRightInd w:val="0"/>
              <w:spacing w:before="80" w:after="80" w:line="240" w:lineRule="auto"/>
              <w:rPr>
                <w:rFonts w:asciiTheme="minorHAnsi" w:hAnsiTheme="minorHAnsi" w:cstheme="minorHAnsi"/>
                <w:bCs/>
              </w:rPr>
            </w:pPr>
            <w:r w:rsidRPr="00763317">
              <w:rPr>
                <w:rFonts w:asciiTheme="minorHAnsi" w:hAnsiTheme="minorHAnsi" w:cstheme="minorHAnsi"/>
                <w:bCs/>
              </w:rPr>
              <w:t xml:space="preserve">1.weryfikacji w oparciu o rejestr podmiotów wykonujących działalność leczniczą minimum od 1 stycznia 2024 r. na podstawie numeru księgi rejestrowej podanego we wniosku o dofinansowanie projektu; </w:t>
            </w:r>
          </w:p>
          <w:p w14:paraId="1D3C5FC9" w14:textId="77711E44" w:rsidR="000C2B63" w:rsidRPr="000C2B63" w:rsidRDefault="0034221F" w:rsidP="000C2B63">
            <w:pPr>
              <w:tabs>
                <w:tab w:val="num" w:pos="720"/>
              </w:tabs>
              <w:adjustRightInd w:val="0"/>
              <w:spacing w:before="80" w:after="80" w:line="240" w:lineRule="auto"/>
              <w:rPr>
                <w:rFonts w:asciiTheme="minorHAnsi" w:hAnsiTheme="minorHAnsi" w:cstheme="minorBidi"/>
              </w:rPr>
            </w:pPr>
            <w:r w:rsidRPr="00763317">
              <w:rPr>
                <w:rFonts w:asciiTheme="minorHAnsi" w:hAnsiTheme="minorHAnsi" w:cstheme="minorHAnsi"/>
              </w:rPr>
              <w:t>2</w:t>
            </w:r>
            <w:r w:rsidR="000C2B63" w:rsidRPr="00763317">
              <w:rPr>
                <w:rFonts w:asciiTheme="minorHAnsi" w:hAnsiTheme="minorHAnsi" w:cstheme="minorHAnsi"/>
              </w:rPr>
              <w:t>.</w:t>
            </w:r>
            <w:r w:rsidR="000C2B63" w:rsidRPr="018A881B">
              <w:rPr>
                <w:rFonts w:asciiTheme="minorHAnsi" w:hAnsiTheme="minorHAnsi" w:cstheme="minorBidi"/>
              </w:rPr>
              <w:t xml:space="preserve"> deklaracji Wnioskodawcy zawartej w treści wniosku o dofinansowanie, że posiada co najmniej </w:t>
            </w:r>
            <w:r w:rsidR="000C2B63" w:rsidRPr="0050651C">
              <w:rPr>
                <w:rFonts w:asciiTheme="minorHAnsi" w:hAnsiTheme="minorHAnsi" w:cstheme="minorBidi"/>
                <w:b/>
              </w:rPr>
              <w:t xml:space="preserve">jeden z </w:t>
            </w:r>
            <w:r w:rsidR="00745D26" w:rsidRPr="0050651C">
              <w:rPr>
                <w:rFonts w:asciiTheme="minorHAnsi" w:hAnsiTheme="minorHAnsi" w:cstheme="minorBidi"/>
                <w:b/>
                <w:bCs/>
              </w:rPr>
              <w:t>czterech</w:t>
            </w:r>
            <w:r w:rsidR="5B841137" w:rsidRPr="018A881B">
              <w:rPr>
                <w:rFonts w:asciiTheme="minorHAnsi" w:hAnsiTheme="minorHAnsi" w:cstheme="minorBidi"/>
              </w:rPr>
              <w:t xml:space="preserve"> </w:t>
            </w:r>
            <w:r w:rsidR="000C2B63" w:rsidRPr="018A881B">
              <w:rPr>
                <w:rFonts w:asciiTheme="minorHAnsi" w:hAnsiTheme="minorHAnsi" w:cstheme="minorBidi"/>
              </w:rPr>
              <w:t>poniższych kodów resortowych:</w:t>
            </w:r>
          </w:p>
          <w:p w14:paraId="30336C80" w14:textId="0AFD8466" w:rsidR="000C2B63" w:rsidRPr="00745D26" w:rsidRDefault="000C2B63" w:rsidP="000C2B63">
            <w:pPr>
              <w:tabs>
                <w:tab w:val="num" w:pos="720"/>
              </w:tabs>
              <w:adjustRightInd w:val="0"/>
              <w:spacing w:before="80" w:after="80" w:line="240" w:lineRule="auto"/>
              <w:rPr>
                <w:rFonts w:asciiTheme="minorHAnsi" w:hAnsiTheme="minorHAnsi" w:cstheme="minorBidi"/>
              </w:rPr>
            </w:pPr>
            <w:r w:rsidRPr="018A881B">
              <w:rPr>
                <w:rFonts w:asciiTheme="minorHAnsi" w:hAnsiTheme="minorHAnsi" w:cstheme="minorBidi"/>
              </w:rPr>
              <w:t>-</w:t>
            </w:r>
            <w:r w:rsidR="781800F8" w:rsidRPr="018A881B">
              <w:rPr>
                <w:rFonts w:asciiTheme="minorHAnsi" w:hAnsiTheme="minorHAnsi" w:cstheme="minorBidi"/>
              </w:rPr>
              <w:t xml:space="preserve"> </w:t>
            </w:r>
            <w:r>
              <w:tab/>
            </w:r>
            <w:r w:rsidRPr="018A881B">
              <w:rPr>
                <w:rFonts w:asciiTheme="minorHAnsi" w:hAnsiTheme="minorHAnsi" w:cstheme="minorBidi"/>
              </w:rPr>
              <w:t>2301 Zakład/Ośrodek rehabilitacji leczniczej dziennej dla dzieci;</w:t>
            </w:r>
            <w:r w:rsidR="0050651C">
              <w:rPr>
                <w:rFonts w:asciiTheme="minorHAnsi" w:hAnsiTheme="minorHAnsi" w:cstheme="minorBidi"/>
              </w:rPr>
              <w:t xml:space="preserve"> </w:t>
            </w:r>
            <w:r>
              <w:rPr>
                <w:rFonts w:asciiTheme="minorHAnsi" w:hAnsiTheme="minorHAnsi" w:cstheme="minorBidi"/>
              </w:rPr>
              <w:t>lub</w:t>
            </w:r>
          </w:p>
          <w:p w14:paraId="3FD6331B" w14:textId="41FAE7BB" w:rsidR="000C2B63" w:rsidRPr="000C2B63" w:rsidRDefault="000C2B63" w:rsidP="000C2B63">
            <w:pPr>
              <w:tabs>
                <w:tab w:val="num" w:pos="720"/>
              </w:tabs>
              <w:adjustRightInd w:val="0"/>
              <w:spacing w:before="80" w:after="80" w:line="240" w:lineRule="auto"/>
              <w:rPr>
                <w:rFonts w:asciiTheme="minorHAnsi" w:hAnsiTheme="minorHAnsi" w:cstheme="minorBidi"/>
              </w:rPr>
            </w:pPr>
            <w:r w:rsidRPr="018A881B">
              <w:rPr>
                <w:rFonts w:asciiTheme="minorHAnsi" w:hAnsiTheme="minorHAnsi" w:cstheme="minorBidi"/>
              </w:rPr>
              <w:t>-</w:t>
            </w:r>
            <w:r w:rsidR="28EBC2DF" w:rsidRPr="018A881B">
              <w:rPr>
                <w:rFonts w:asciiTheme="minorHAnsi" w:hAnsiTheme="minorHAnsi" w:cstheme="minorBidi"/>
              </w:rPr>
              <w:t xml:space="preserve"> </w:t>
            </w:r>
            <w:r>
              <w:tab/>
            </w:r>
            <w:r w:rsidRPr="018A881B">
              <w:rPr>
                <w:rFonts w:asciiTheme="minorHAnsi" w:hAnsiTheme="minorHAnsi" w:cstheme="minorBidi"/>
              </w:rPr>
              <w:t>2312 Zakład/Ośrodek rehabilitacji neurologicznej dziennej lub;</w:t>
            </w:r>
          </w:p>
          <w:p w14:paraId="17736D06" w14:textId="4A57AD62" w:rsidR="000C2B63" w:rsidRPr="000C2B63" w:rsidRDefault="000C2B63" w:rsidP="000C2B63">
            <w:pPr>
              <w:tabs>
                <w:tab w:val="num" w:pos="720"/>
              </w:tabs>
              <w:adjustRightInd w:val="0"/>
              <w:spacing w:before="80" w:after="80" w:line="240" w:lineRule="auto"/>
              <w:rPr>
                <w:rFonts w:asciiTheme="minorHAnsi" w:hAnsiTheme="minorHAnsi" w:cstheme="minorBidi"/>
              </w:rPr>
            </w:pPr>
            <w:r w:rsidRPr="018A881B">
              <w:rPr>
                <w:rFonts w:asciiTheme="minorHAnsi" w:hAnsiTheme="minorHAnsi" w:cstheme="minorBidi"/>
              </w:rPr>
              <w:t>-</w:t>
            </w:r>
            <w:r w:rsidR="28E4E856" w:rsidRPr="018A881B">
              <w:rPr>
                <w:rFonts w:asciiTheme="minorHAnsi" w:hAnsiTheme="minorHAnsi" w:cstheme="minorBidi"/>
              </w:rPr>
              <w:t xml:space="preserve"> </w:t>
            </w:r>
            <w:r>
              <w:tab/>
            </w:r>
            <w:r w:rsidRPr="018A881B">
              <w:rPr>
                <w:rFonts w:asciiTheme="minorHAnsi" w:hAnsiTheme="minorHAnsi" w:cstheme="minorBidi"/>
              </w:rPr>
              <w:t>4307 Oddział rehabilitacji neurologicznej dla dzieci lub;</w:t>
            </w:r>
          </w:p>
          <w:p w14:paraId="422A4D55" w14:textId="1989F757" w:rsidR="000C2B63" w:rsidRPr="000C2B63" w:rsidRDefault="000C2B63" w:rsidP="000C2B63">
            <w:pPr>
              <w:tabs>
                <w:tab w:val="num" w:pos="720"/>
              </w:tabs>
              <w:adjustRightInd w:val="0"/>
              <w:spacing w:before="80" w:after="80" w:line="240" w:lineRule="auto"/>
              <w:rPr>
                <w:rFonts w:asciiTheme="minorHAnsi" w:hAnsiTheme="minorHAnsi" w:cstheme="minorBidi"/>
              </w:rPr>
            </w:pPr>
            <w:r w:rsidRPr="018A881B">
              <w:rPr>
                <w:rFonts w:asciiTheme="minorHAnsi" w:hAnsiTheme="minorHAnsi" w:cstheme="minorBidi"/>
              </w:rPr>
              <w:t>-</w:t>
            </w:r>
            <w:r w:rsidR="0968AB9F" w:rsidRPr="018A881B">
              <w:rPr>
                <w:rFonts w:asciiTheme="minorHAnsi" w:hAnsiTheme="minorHAnsi" w:cstheme="minorBidi"/>
              </w:rPr>
              <w:t xml:space="preserve"> </w:t>
            </w:r>
            <w:r>
              <w:tab/>
            </w:r>
            <w:r w:rsidRPr="018A881B">
              <w:rPr>
                <w:rFonts w:asciiTheme="minorHAnsi" w:hAnsiTheme="minorHAnsi" w:cstheme="minorBidi"/>
              </w:rPr>
              <w:t>1301 Poradnia rehabilitacyjna dla dzieci;</w:t>
            </w:r>
          </w:p>
          <w:p w14:paraId="50A11BAA" w14:textId="619776FD" w:rsidR="000C2B63" w:rsidRPr="001227DF" w:rsidRDefault="000C2B63" w:rsidP="000C2B63">
            <w:pPr>
              <w:tabs>
                <w:tab w:val="num" w:pos="720"/>
              </w:tabs>
              <w:adjustRightInd w:val="0"/>
              <w:spacing w:before="80" w:after="80" w:line="240" w:lineRule="auto"/>
              <w:rPr>
                <w:rFonts w:asciiTheme="minorHAnsi" w:hAnsiTheme="minorHAnsi" w:cstheme="minorHAnsi"/>
                <w:bCs/>
              </w:rPr>
            </w:pPr>
            <w:r w:rsidRPr="000C2B63">
              <w:rPr>
                <w:rFonts w:asciiTheme="minorHAnsi" w:hAnsiTheme="minorHAnsi" w:cstheme="minorHAnsi"/>
                <w:bCs/>
              </w:rPr>
              <w:t>zgodnie z Rozporządzeniem Ministra Zdrowia w sprawie systemu resortowych kodów identyfikacyjnych oraz szczegółowego sposobu ich nadawania.</w:t>
            </w:r>
          </w:p>
          <w:p w14:paraId="286502D8" w14:textId="77777777" w:rsidR="0037530D" w:rsidRPr="001227DF" w:rsidRDefault="0037530D" w:rsidP="00937650">
            <w:pPr>
              <w:spacing w:before="30" w:after="30" w:line="240" w:lineRule="auto"/>
              <w:rPr>
                <w:rFonts w:asciiTheme="minorHAnsi" w:hAnsiTheme="minorHAnsi" w:cstheme="minorHAnsi"/>
                <w:i/>
                <w:iCs/>
              </w:rPr>
            </w:pPr>
            <w:r w:rsidRPr="001227DF">
              <w:rPr>
                <w:rFonts w:asciiTheme="minorHAnsi" w:eastAsiaTheme="minorEastAsia" w:hAnsiTheme="minorHAnsi" w:cstheme="minorHAnsi"/>
                <w:lang w:eastAsia="ja-JP"/>
              </w:rPr>
              <w:t>W ocenie projektów nie będzie brana pod uwagę: forma prawna, rodzaj podmiotu, forma własności (np. podmioty publiczne i prywatne), itp.</w:t>
            </w:r>
          </w:p>
        </w:tc>
      </w:tr>
      <w:tr w:rsidR="000E6446" w:rsidRPr="00D15298" w14:paraId="44964E03" w14:textId="77777777" w:rsidTr="75FB13C4">
        <w:trPr>
          <w:trHeight w:val="600"/>
        </w:trPr>
        <w:tc>
          <w:tcPr>
            <w:tcW w:w="534" w:type="dxa"/>
            <w:noWrap/>
            <w:tcMar>
              <w:top w:w="170" w:type="dxa"/>
              <w:bottom w:w="170" w:type="dxa"/>
            </w:tcMar>
            <w:hideMark/>
          </w:tcPr>
          <w:p w14:paraId="7670EB75" w14:textId="77777777" w:rsidR="0037530D" w:rsidRPr="00D15298" w:rsidRDefault="0037530D" w:rsidP="00937650">
            <w:pPr>
              <w:spacing w:before="30" w:after="30" w:line="240" w:lineRule="auto"/>
              <w:rPr>
                <w:rFonts w:asciiTheme="minorHAnsi" w:hAnsiTheme="minorHAnsi" w:cstheme="minorHAnsi"/>
              </w:rPr>
            </w:pPr>
            <w:r w:rsidRPr="00D15298">
              <w:rPr>
                <w:rFonts w:asciiTheme="minorHAnsi" w:hAnsiTheme="minorHAnsi" w:cstheme="minorHAnsi"/>
              </w:rPr>
              <w:lastRenderedPageBreak/>
              <w:t>2</w:t>
            </w:r>
          </w:p>
        </w:tc>
        <w:tc>
          <w:tcPr>
            <w:tcW w:w="2727" w:type="dxa"/>
            <w:tcMar>
              <w:top w:w="170" w:type="dxa"/>
              <w:bottom w:w="170" w:type="dxa"/>
            </w:tcMar>
          </w:tcPr>
          <w:p w14:paraId="2E8A022F" w14:textId="7A07243B" w:rsidR="0037530D" w:rsidRPr="001227DF" w:rsidRDefault="0037530D" w:rsidP="000D5D05">
            <w:pPr>
              <w:autoSpaceDE w:val="0"/>
              <w:autoSpaceDN w:val="0"/>
              <w:adjustRightInd w:val="0"/>
              <w:spacing w:after="0" w:line="240" w:lineRule="auto"/>
              <w:rPr>
                <w:rFonts w:asciiTheme="minorHAnsi" w:hAnsiTheme="minorHAnsi" w:cstheme="minorHAnsi"/>
              </w:rPr>
            </w:pPr>
            <w:r w:rsidRPr="001227DF">
              <w:rPr>
                <w:rFonts w:asciiTheme="minorHAnsi" w:eastAsiaTheme="minorEastAsia" w:hAnsiTheme="minorHAnsi" w:cstheme="minorHAnsi"/>
                <w:lang w:eastAsia="ja-JP"/>
              </w:rPr>
              <w:t>Projekty są wybierane z uwzględnieniem danych zawartych w mapie potrzeb</w:t>
            </w:r>
            <w:r w:rsidR="000D5D05">
              <w:rPr>
                <w:rFonts w:asciiTheme="minorHAnsi" w:eastAsiaTheme="minorEastAsia" w:hAnsiTheme="minorHAnsi" w:cstheme="minorHAnsi"/>
                <w:lang w:eastAsia="ja-JP"/>
              </w:rPr>
              <w:t xml:space="preserve"> </w:t>
            </w:r>
            <w:r w:rsidRPr="001227DF">
              <w:rPr>
                <w:rFonts w:asciiTheme="minorHAnsi" w:eastAsiaTheme="minorEastAsia" w:hAnsiTheme="minorHAnsi" w:cstheme="minorHAnsi"/>
                <w:lang w:eastAsia="ja-JP"/>
              </w:rPr>
              <w:t xml:space="preserve">zdrowotnych lub danych źródłowych do ww. mapy dostępnych na internetowej platformie danych Baza Analiz Systemowych i Wdrożeniowych </w:t>
            </w:r>
            <w:r w:rsidRPr="001227DF">
              <w:rPr>
                <w:rFonts w:asciiTheme="minorHAnsi" w:eastAsiaTheme="minorEastAsia" w:hAnsiTheme="minorHAnsi" w:cstheme="minorHAnsi"/>
                <w:lang w:eastAsia="ja-JP"/>
              </w:rPr>
              <w:lastRenderedPageBreak/>
              <w:t>udostępnionej przez</w:t>
            </w:r>
            <w:r w:rsidR="000D5D05">
              <w:rPr>
                <w:rFonts w:asciiTheme="minorHAnsi" w:eastAsiaTheme="minorEastAsia" w:hAnsiTheme="minorHAnsi" w:cstheme="minorHAnsi"/>
                <w:lang w:eastAsia="ja-JP"/>
              </w:rPr>
              <w:t xml:space="preserve"> </w:t>
            </w:r>
            <w:r w:rsidRPr="001227DF">
              <w:rPr>
                <w:rFonts w:asciiTheme="minorHAnsi" w:eastAsiaTheme="minorEastAsia" w:hAnsiTheme="minorHAnsi" w:cstheme="minorHAnsi"/>
                <w:lang w:eastAsia="ja-JP"/>
              </w:rPr>
              <w:t>Ministerstwo Zdrowia, o ile dane wymagane do oceny projektu nie zostały</w:t>
            </w:r>
            <w:r w:rsidR="000D5D05">
              <w:rPr>
                <w:rFonts w:asciiTheme="minorHAnsi" w:eastAsiaTheme="minorEastAsia" w:hAnsiTheme="minorHAnsi" w:cstheme="minorHAnsi"/>
                <w:lang w:eastAsia="ja-JP"/>
              </w:rPr>
              <w:t xml:space="preserve"> </w:t>
            </w:r>
            <w:r w:rsidRPr="001227DF">
              <w:rPr>
                <w:rFonts w:asciiTheme="minorHAnsi" w:eastAsiaTheme="minorEastAsia" w:hAnsiTheme="minorHAnsi" w:cstheme="minorHAnsi"/>
                <w:lang w:eastAsia="ja-JP"/>
              </w:rPr>
              <w:t>uwzględnione w obowiązującej mapie</w:t>
            </w:r>
          </w:p>
        </w:tc>
        <w:tc>
          <w:tcPr>
            <w:tcW w:w="2693" w:type="dxa"/>
            <w:noWrap/>
            <w:tcMar>
              <w:top w:w="170" w:type="dxa"/>
              <w:bottom w:w="170" w:type="dxa"/>
            </w:tcMar>
            <w:hideMark/>
          </w:tcPr>
          <w:p w14:paraId="7F829432" w14:textId="2276DC64" w:rsidR="0037530D" w:rsidRPr="00BC33F2" w:rsidRDefault="0037530D" w:rsidP="00937650">
            <w:pPr>
              <w:spacing w:before="30" w:after="30" w:line="240" w:lineRule="auto"/>
              <w:rPr>
                <w:rFonts w:asciiTheme="minorHAnsi" w:hAnsiTheme="minorHAnsi" w:cstheme="minorHAnsi"/>
              </w:rPr>
            </w:pPr>
            <w:r w:rsidRPr="00BC33F2">
              <w:rPr>
                <w:rFonts w:asciiTheme="minorHAnsi" w:hAnsiTheme="minorHAnsi" w:cstheme="minorHAnsi"/>
              </w:rPr>
              <w:lastRenderedPageBreak/>
              <w:t xml:space="preserve">Zgodność </w:t>
            </w:r>
            <w:r w:rsidR="007B2819" w:rsidRPr="00BC33F2">
              <w:rPr>
                <w:rFonts w:asciiTheme="minorHAnsi" w:hAnsiTheme="minorHAnsi" w:cstheme="minorHAnsi"/>
              </w:rPr>
              <w:t xml:space="preserve">z </w:t>
            </w:r>
            <w:r w:rsidRPr="00BC33F2">
              <w:rPr>
                <w:rFonts w:asciiTheme="minorHAnsi" w:hAnsiTheme="minorHAnsi" w:cstheme="minorHAnsi"/>
              </w:rPr>
              <w:t>MP</w:t>
            </w:r>
            <w:r w:rsidR="00BD73C2">
              <w:rPr>
                <w:rFonts w:asciiTheme="minorHAnsi" w:hAnsiTheme="minorHAnsi" w:cstheme="minorHAnsi"/>
              </w:rPr>
              <w:t>Z</w:t>
            </w:r>
          </w:p>
        </w:tc>
        <w:tc>
          <w:tcPr>
            <w:tcW w:w="1986" w:type="dxa"/>
            <w:noWrap/>
            <w:tcMar>
              <w:top w:w="170" w:type="dxa"/>
              <w:bottom w:w="170" w:type="dxa"/>
            </w:tcMar>
            <w:hideMark/>
          </w:tcPr>
          <w:p w14:paraId="4F7C3B2C" w14:textId="45205AB4" w:rsidR="0037530D" w:rsidRPr="00BC33F2" w:rsidRDefault="0037530D" w:rsidP="00937650">
            <w:pPr>
              <w:spacing w:before="30" w:after="30" w:line="240" w:lineRule="auto"/>
              <w:rPr>
                <w:rFonts w:asciiTheme="minorHAnsi" w:hAnsiTheme="minorHAnsi" w:cstheme="minorHAnsi"/>
              </w:rPr>
            </w:pPr>
            <w:r w:rsidRPr="00BC33F2">
              <w:rPr>
                <w:rFonts w:asciiTheme="minorHAnsi" w:hAnsiTheme="minorHAnsi" w:cstheme="minorHAnsi"/>
              </w:rPr>
              <w:t>dostępowe</w:t>
            </w:r>
          </w:p>
        </w:tc>
        <w:tc>
          <w:tcPr>
            <w:tcW w:w="6661" w:type="dxa"/>
            <w:noWrap/>
            <w:tcMar>
              <w:top w:w="170" w:type="dxa"/>
              <w:bottom w:w="170" w:type="dxa"/>
            </w:tcMar>
            <w:hideMark/>
          </w:tcPr>
          <w:p w14:paraId="33785C33" w14:textId="77777777" w:rsidR="00927EE1" w:rsidRPr="00EA21B1" w:rsidRDefault="00927EE1" w:rsidP="00CF5223">
            <w:pPr>
              <w:spacing w:after="0" w:line="240" w:lineRule="auto"/>
              <w:rPr>
                <w:rFonts w:asciiTheme="minorHAnsi" w:hAnsiTheme="minorHAnsi" w:cstheme="minorHAnsi"/>
              </w:rPr>
            </w:pPr>
            <w:r w:rsidRPr="00EA21B1">
              <w:rPr>
                <w:rFonts w:asciiTheme="minorHAnsi" w:hAnsiTheme="minorHAnsi" w:cstheme="minorHAnsi"/>
              </w:rPr>
              <w:t>W ramach kryterium ocenie podlegać będzie, czy projekt jest uzasadniony z punktu widzenia:</w:t>
            </w:r>
          </w:p>
          <w:p w14:paraId="2B75DFE1" w14:textId="4B0D5368" w:rsidR="00EA21B1" w:rsidRPr="00EA21B1" w:rsidRDefault="6D7F91B2" w:rsidP="7C137F81">
            <w:pPr>
              <w:spacing w:after="0" w:line="240" w:lineRule="auto"/>
              <w:rPr>
                <w:rFonts w:asciiTheme="minorHAnsi" w:hAnsiTheme="minorHAnsi" w:cstheme="minorBidi"/>
              </w:rPr>
            </w:pPr>
            <w:r w:rsidRPr="7C137F81">
              <w:rPr>
                <w:rFonts w:asciiTheme="minorHAnsi" w:hAnsiTheme="minorHAnsi" w:cstheme="minorBidi"/>
              </w:rPr>
              <w:t>a)</w:t>
            </w:r>
            <w:r w:rsidR="5035E89C" w:rsidRPr="7C137F81">
              <w:rPr>
                <w:rFonts w:asciiTheme="minorHAnsi" w:hAnsiTheme="minorHAnsi" w:cstheme="minorBidi"/>
              </w:rPr>
              <w:t xml:space="preserve"> </w:t>
            </w:r>
            <w:r w:rsidRPr="7C137F81">
              <w:rPr>
                <w:rFonts w:asciiTheme="minorHAnsi" w:hAnsiTheme="minorHAnsi" w:cstheme="minorBidi"/>
              </w:rPr>
              <w:t>potrzeb i deficytów w zakresie sytuacji epidemiologiczno-demograficznej (projekt odpowiada trendom epidemio-logicznym i/lub demograficznym na Mazowszu);</w:t>
            </w:r>
          </w:p>
          <w:p w14:paraId="641A7BED" w14:textId="735B1AC8" w:rsidR="00EA21B1" w:rsidRPr="00EA21B1" w:rsidRDefault="6D7F91B2" w:rsidP="7C137F81">
            <w:pPr>
              <w:spacing w:after="0" w:line="240" w:lineRule="auto"/>
              <w:rPr>
                <w:rFonts w:asciiTheme="minorHAnsi" w:hAnsiTheme="minorHAnsi" w:cstheme="minorBidi"/>
              </w:rPr>
            </w:pPr>
            <w:r w:rsidRPr="7C137F81">
              <w:rPr>
                <w:rFonts w:asciiTheme="minorHAnsi" w:hAnsiTheme="minorHAnsi" w:cstheme="minorBidi"/>
              </w:rPr>
              <w:t>b)</w:t>
            </w:r>
            <w:r w:rsidR="1859C33C" w:rsidRPr="7C137F81">
              <w:rPr>
                <w:rFonts w:asciiTheme="minorHAnsi" w:hAnsiTheme="minorHAnsi" w:cstheme="minorBidi"/>
              </w:rPr>
              <w:t xml:space="preserve"> </w:t>
            </w:r>
            <w:r w:rsidRPr="7C137F81">
              <w:rPr>
                <w:rFonts w:asciiTheme="minorHAnsi" w:hAnsiTheme="minorHAnsi" w:cstheme="minorBidi"/>
              </w:rPr>
              <w:t>podaży usług zdrowotnych na danym obszarze.</w:t>
            </w:r>
          </w:p>
          <w:p w14:paraId="67110DFC" w14:textId="77777777" w:rsidR="00EA21B1" w:rsidRPr="00EA21B1" w:rsidRDefault="00EA21B1" w:rsidP="00EA21B1">
            <w:pPr>
              <w:spacing w:after="0" w:line="240" w:lineRule="auto"/>
              <w:rPr>
                <w:rFonts w:asciiTheme="minorHAnsi" w:hAnsiTheme="minorHAnsi" w:cstheme="minorHAnsi"/>
              </w:rPr>
            </w:pPr>
          </w:p>
          <w:p w14:paraId="5C5A22EA" w14:textId="5713F7A3" w:rsidR="00EA21B1" w:rsidRPr="00ED2086" w:rsidRDefault="6D7F91B2" w:rsidP="7C137F81">
            <w:pPr>
              <w:spacing w:after="0" w:line="240" w:lineRule="auto"/>
              <w:rPr>
                <w:rFonts w:asciiTheme="minorHAnsi" w:hAnsiTheme="minorHAnsi" w:cstheme="minorBidi"/>
              </w:rPr>
            </w:pPr>
            <w:r w:rsidRPr="7C137F81">
              <w:rPr>
                <w:rFonts w:asciiTheme="minorHAnsi" w:hAnsiTheme="minorHAnsi" w:cstheme="minorBidi"/>
              </w:rPr>
              <w:t>Kryterium weryfikowane w oparciu o map</w:t>
            </w:r>
            <w:r w:rsidR="72273D4E" w:rsidRPr="75FB13C4">
              <w:rPr>
                <w:rFonts w:asciiTheme="minorHAnsi" w:hAnsiTheme="minorHAnsi" w:cstheme="minorBidi"/>
              </w:rPr>
              <w:t>ę</w:t>
            </w:r>
            <w:r w:rsidRPr="7C137F81">
              <w:rPr>
                <w:rFonts w:asciiTheme="minorHAnsi" w:hAnsiTheme="minorHAnsi" w:cstheme="minorBidi"/>
              </w:rPr>
              <w:t xml:space="preserve"> potrzeb zdrowotnych oraz na podstawie zapisów we wniosku wskazujących, czy projekt jest </w:t>
            </w:r>
            <w:r w:rsidRPr="7C137F81">
              <w:rPr>
                <w:rFonts w:asciiTheme="minorHAnsi" w:hAnsiTheme="minorHAnsi" w:cstheme="minorBidi"/>
              </w:rPr>
              <w:lastRenderedPageBreak/>
              <w:t>uzasadniany z punktu widzenia: potrzeb, deficytów i podaży usług zdrowotnych, zgodnie</w:t>
            </w:r>
            <w:r w:rsidR="40336A3C" w:rsidRPr="7C137F81">
              <w:rPr>
                <w:rFonts w:asciiTheme="minorHAnsi" w:hAnsiTheme="minorHAnsi" w:cstheme="minorBidi"/>
              </w:rPr>
              <w:t xml:space="preserve"> </w:t>
            </w:r>
            <w:r w:rsidR="251E38F9" w:rsidRPr="7C137F81">
              <w:rPr>
                <w:rFonts w:asciiTheme="minorHAnsi" w:hAnsiTheme="minorHAnsi" w:cstheme="minorBidi"/>
              </w:rPr>
              <w:t>z</w:t>
            </w:r>
            <w:r w:rsidR="5D5B9F5B" w:rsidRPr="7C137F81">
              <w:rPr>
                <w:rFonts w:asciiTheme="minorHAnsi" w:hAnsiTheme="minorHAnsi" w:cstheme="minorBidi"/>
              </w:rPr>
              <w:t xml:space="preserve"> Regionalnym Programem Zdrowotnym w zakresie rozszerzenia dostępności nowoczesnych instrumentalnych metod diagnostyki i rehabilitacji dzieci z mózgowym porażeniem dziecięcym na terenie województwa mazowieckiego</w:t>
            </w:r>
            <w:r w:rsidR="40336A3C" w:rsidRPr="7C137F81">
              <w:rPr>
                <w:rFonts w:asciiTheme="minorHAnsi" w:hAnsiTheme="minorHAnsi" w:cstheme="minorBidi"/>
              </w:rPr>
              <w:t xml:space="preserve"> </w:t>
            </w:r>
            <w:r w:rsidR="251E38F9" w:rsidRPr="7C137F81">
              <w:rPr>
                <w:rFonts w:asciiTheme="minorHAnsi" w:hAnsiTheme="minorHAnsi" w:cstheme="minorBidi"/>
              </w:rPr>
              <w:t xml:space="preserve">w punkcie: </w:t>
            </w:r>
            <w:r w:rsidR="0CE58D0D" w:rsidRPr="7C137F81">
              <w:rPr>
                <w:rFonts w:asciiTheme="minorHAnsi" w:hAnsiTheme="minorHAnsi" w:cstheme="minorBidi"/>
              </w:rPr>
              <w:t xml:space="preserve"> I. Opis choroby lub problemu zdrowotnego i uzasadnienie wprowadzenia regionalnego programu zdrowotnego</w:t>
            </w:r>
            <w:r w:rsidR="1D531623" w:rsidRPr="7C137F81">
              <w:rPr>
                <w:rFonts w:asciiTheme="minorHAnsi" w:hAnsiTheme="minorHAnsi" w:cstheme="minorBidi"/>
              </w:rPr>
              <w:t>.</w:t>
            </w:r>
          </w:p>
          <w:p w14:paraId="78349587" w14:textId="77777777" w:rsidR="00EA21B1" w:rsidRPr="004A5EDA" w:rsidRDefault="3501D93B" w:rsidP="00EA21B1">
            <w:pPr>
              <w:spacing w:after="0" w:line="240" w:lineRule="auto"/>
              <w:rPr>
                <w:rFonts w:asciiTheme="minorHAnsi" w:hAnsiTheme="minorHAnsi" w:cstheme="minorBidi"/>
                <w:color w:val="D9D9D9" w:themeColor="background1" w:themeShade="D9"/>
              </w:rPr>
            </w:pPr>
            <w:r w:rsidRPr="47D39415">
              <w:rPr>
                <w:rFonts w:asciiTheme="minorHAnsi" w:hAnsiTheme="minorHAnsi" w:cstheme="minorBidi"/>
                <w:color w:val="D9D9D9" w:themeColor="background1" w:themeShade="D9"/>
              </w:rPr>
              <w:t xml:space="preserve"> </w:t>
            </w:r>
          </w:p>
          <w:p w14:paraId="7B21390B" w14:textId="1FD9FFCA" w:rsidR="0037530D" w:rsidRPr="00077726" w:rsidRDefault="005253D1" w:rsidP="00EA21B1">
            <w:pPr>
              <w:spacing w:after="0" w:line="240" w:lineRule="auto"/>
              <w:rPr>
                <w:rFonts w:asciiTheme="minorHAnsi" w:hAnsiTheme="minorHAnsi" w:cstheme="minorBidi"/>
                <w:color w:val="D9D9D9" w:themeColor="background1" w:themeShade="D9"/>
              </w:rPr>
            </w:pPr>
            <w:hyperlink r:id="rId29" w:history="1">
              <w:r w:rsidRPr="0049744B">
                <w:rPr>
                  <w:rStyle w:val="Hipercze"/>
                  <w:rFonts w:asciiTheme="minorHAnsi" w:hAnsiTheme="minorHAnsi" w:cstheme="minorHAnsi"/>
                </w:rPr>
                <w:t>https://basiw.mz.gov.pl/</w:t>
              </w:r>
            </w:hyperlink>
          </w:p>
        </w:tc>
      </w:tr>
      <w:tr w:rsidR="000E6446" w:rsidRPr="001227DF" w14:paraId="611D8F3E" w14:textId="77777777" w:rsidTr="75FB13C4">
        <w:trPr>
          <w:trHeight w:val="600"/>
        </w:trPr>
        <w:tc>
          <w:tcPr>
            <w:tcW w:w="534" w:type="dxa"/>
            <w:noWrap/>
            <w:tcMar>
              <w:top w:w="170" w:type="dxa"/>
              <w:bottom w:w="170" w:type="dxa"/>
            </w:tcMar>
            <w:hideMark/>
          </w:tcPr>
          <w:p w14:paraId="553B9C09" w14:textId="77777777" w:rsidR="0037530D" w:rsidRPr="00D15298" w:rsidRDefault="0037530D" w:rsidP="00937650">
            <w:pPr>
              <w:spacing w:before="30" w:after="30" w:line="240" w:lineRule="auto"/>
              <w:rPr>
                <w:rFonts w:asciiTheme="minorHAnsi" w:hAnsiTheme="minorHAnsi" w:cstheme="minorHAnsi"/>
              </w:rPr>
            </w:pPr>
            <w:r w:rsidRPr="00D15298">
              <w:rPr>
                <w:rFonts w:asciiTheme="minorHAnsi" w:hAnsiTheme="minorHAnsi" w:cstheme="minorHAnsi"/>
              </w:rPr>
              <w:lastRenderedPageBreak/>
              <w:t>3</w:t>
            </w:r>
          </w:p>
        </w:tc>
        <w:tc>
          <w:tcPr>
            <w:tcW w:w="2727" w:type="dxa"/>
            <w:tcMar>
              <w:top w:w="170" w:type="dxa"/>
              <w:bottom w:w="170" w:type="dxa"/>
            </w:tcMar>
          </w:tcPr>
          <w:p w14:paraId="5D3521CC" w14:textId="503B00B2" w:rsidR="0037530D" w:rsidRPr="001227DF" w:rsidRDefault="0037530D" w:rsidP="00D96037">
            <w:pPr>
              <w:autoSpaceDE w:val="0"/>
              <w:autoSpaceDN w:val="0"/>
              <w:adjustRightInd w:val="0"/>
              <w:spacing w:after="0" w:line="240" w:lineRule="auto"/>
              <w:rPr>
                <w:rFonts w:asciiTheme="minorHAnsi" w:hAnsiTheme="minorHAnsi" w:cstheme="minorHAnsi"/>
              </w:rPr>
            </w:pPr>
            <w:r w:rsidRPr="001227DF">
              <w:rPr>
                <w:rFonts w:asciiTheme="minorHAnsi" w:eastAsiaTheme="minorEastAsia" w:hAnsiTheme="minorHAnsi" w:cstheme="minorHAnsi"/>
                <w:lang w:eastAsia="ja-JP"/>
              </w:rPr>
              <w:t>Do dofinansowania mogą być przyjęte wyłącznie projekty zgodne z odpowiednimi celami zdefiniowanymi w dokumencie „Zdrowa Przyszłość. Ramy Strategiczne</w:t>
            </w:r>
            <w:r w:rsidR="00D96037">
              <w:rPr>
                <w:rFonts w:asciiTheme="minorHAnsi" w:eastAsiaTheme="minorEastAsia" w:hAnsiTheme="minorHAnsi" w:cstheme="minorHAnsi"/>
                <w:lang w:eastAsia="ja-JP"/>
              </w:rPr>
              <w:t xml:space="preserve"> </w:t>
            </w:r>
            <w:r w:rsidRPr="001227DF">
              <w:rPr>
                <w:rFonts w:asciiTheme="minorHAnsi" w:eastAsiaTheme="minorEastAsia" w:hAnsiTheme="minorHAnsi" w:cstheme="minorHAnsi"/>
                <w:lang w:eastAsia="ja-JP"/>
              </w:rPr>
              <w:t>Rozwoju Systemu Ochrony Zdrowia na lata 2021-2027 z perspektywą do 2030 r.”.</w:t>
            </w:r>
          </w:p>
        </w:tc>
        <w:tc>
          <w:tcPr>
            <w:tcW w:w="2693" w:type="dxa"/>
            <w:noWrap/>
            <w:tcMar>
              <w:top w:w="170" w:type="dxa"/>
              <w:bottom w:w="170" w:type="dxa"/>
            </w:tcMar>
            <w:hideMark/>
          </w:tcPr>
          <w:p w14:paraId="5A5E87AB" w14:textId="12184F19" w:rsidR="0037530D" w:rsidRPr="00BC33F2" w:rsidRDefault="00AA1951" w:rsidP="00937650">
            <w:pPr>
              <w:spacing w:before="30" w:after="30" w:line="240" w:lineRule="auto"/>
              <w:rPr>
                <w:rFonts w:asciiTheme="minorHAnsi" w:hAnsiTheme="minorHAnsi" w:cstheme="minorHAnsi"/>
              </w:rPr>
            </w:pPr>
            <w:r>
              <w:rPr>
                <w:rFonts w:asciiTheme="minorHAnsi" w:hAnsiTheme="minorHAnsi" w:cstheme="minorHAnsi"/>
              </w:rPr>
              <w:t>Z</w:t>
            </w:r>
            <w:r w:rsidR="0037530D" w:rsidRPr="00BC33F2">
              <w:rPr>
                <w:rFonts w:asciiTheme="minorHAnsi" w:hAnsiTheme="minorHAnsi" w:cstheme="minorHAnsi"/>
              </w:rPr>
              <w:t>godność ze „Zdrową Przyszłością”</w:t>
            </w:r>
          </w:p>
        </w:tc>
        <w:tc>
          <w:tcPr>
            <w:tcW w:w="1986" w:type="dxa"/>
            <w:noWrap/>
            <w:tcMar>
              <w:top w:w="170" w:type="dxa"/>
              <w:bottom w:w="170" w:type="dxa"/>
            </w:tcMar>
            <w:hideMark/>
          </w:tcPr>
          <w:p w14:paraId="77878EEC" w14:textId="2E92F2CF" w:rsidR="0037530D" w:rsidRPr="00BC33F2" w:rsidRDefault="0037530D" w:rsidP="00937650">
            <w:pPr>
              <w:spacing w:before="30" w:after="30" w:line="240" w:lineRule="auto"/>
              <w:rPr>
                <w:rFonts w:asciiTheme="minorHAnsi" w:hAnsiTheme="minorHAnsi" w:cstheme="minorHAnsi"/>
              </w:rPr>
            </w:pPr>
            <w:r w:rsidRPr="00BC33F2">
              <w:rPr>
                <w:rFonts w:asciiTheme="minorHAnsi" w:hAnsiTheme="minorHAnsi" w:cstheme="minorHAnsi"/>
              </w:rPr>
              <w:t>dostępowe</w:t>
            </w:r>
          </w:p>
        </w:tc>
        <w:tc>
          <w:tcPr>
            <w:tcW w:w="6661" w:type="dxa"/>
            <w:noWrap/>
            <w:tcMar>
              <w:top w:w="170" w:type="dxa"/>
              <w:bottom w:w="170" w:type="dxa"/>
            </w:tcMar>
            <w:hideMark/>
          </w:tcPr>
          <w:p w14:paraId="38DBAB4C" w14:textId="7642338F" w:rsidR="00D919CB" w:rsidRPr="00D919CB" w:rsidRDefault="00E5020C" w:rsidP="00D919CB">
            <w:pPr>
              <w:spacing w:before="30" w:after="30" w:line="240" w:lineRule="auto"/>
              <w:rPr>
                <w:rFonts w:asciiTheme="minorHAnsi" w:eastAsia="Lato" w:hAnsiTheme="minorHAnsi" w:cstheme="minorHAnsi"/>
              </w:rPr>
            </w:pPr>
            <w:r w:rsidRPr="00D919CB">
              <w:rPr>
                <w:rFonts w:asciiTheme="minorHAnsi" w:eastAsia="Lato" w:hAnsiTheme="minorHAnsi" w:cstheme="minorHAnsi"/>
              </w:rPr>
              <w:t xml:space="preserve">W ramach kryterium ocenie podlegać będzie, czy projekt jest </w:t>
            </w:r>
            <w:r w:rsidR="0037530D" w:rsidRPr="00D919CB">
              <w:rPr>
                <w:rFonts w:asciiTheme="minorHAnsi" w:eastAsia="Lato" w:hAnsiTheme="minorHAnsi" w:cstheme="minorHAnsi"/>
              </w:rPr>
              <w:t xml:space="preserve">zgodny z </w:t>
            </w:r>
            <w:r w:rsidR="00D919CB" w:rsidRPr="00D919CB">
              <w:rPr>
                <w:rFonts w:asciiTheme="minorHAnsi" w:eastAsia="Lato" w:hAnsiTheme="minorHAnsi" w:cstheme="minorHAnsi"/>
              </w:rPr>
              <w:t>dokumentem: „Zdrowa Przyszłość Ramy strategiczne rozwoju systemu ochrony zdrowia na lata 2021-2027, z perspektywą do 2030 r.”, w zakresie celu</w:t>
            </w:r>
            <w:r w:rsidR="0037530D" w:rsidRPr="00D919CB">
              <w:rPr>
                <w:rFonts w:asciiTheme="minorHAnsi" w:eastAsia="Lato" w:hAnsiTheme="minorHAnsi" w:cstheme="minorHAnsi"/>
              </w:rPr>
              <w:t xml:space="preserve"> 1.1 [Dostępność] Zapewnienie równej dostępności do świadczeń zdrowotnych w ilości i czasie adekwatnych do uzasadnionych potrzeb zdrowotnych społeczeństwa</w:t>
            </w:r>
            <w:r w:rsidR="00CF5223" w:rsidRPr="00D919CB">
              <w:rPr>
                <w:rFonts w:asciiTheme="minorHAnsi" w:eastAsia="Lato" w:hAnsiTheme="minorHAnsi" w:cstheme="minorHAnsi"/>
              </w:rPr>
              <w:t>.</w:t>
            </w:r>
          </w:p>
          <w:p w14:paraId="5E475002" w14:textId="13915511" w:rsidR="00D919CB" w:rsidRPr="00D919CB" w:rsidRDefault="00D919CB" w:rsidP="00D919CB">
            <w:pPr>
              <w:spacing w:before="30" w:after="30" w:line="240" w:lineRule="auto"/>
              <w:rPr>
                <w:rFonts w:asciiTheme="minorHAnsi" w:eastAsia="Lato" w:hAnsiTheme="minorHAnsi" w:cstheme="minorHAnsi"/>
              </w:rPr>
            </w:pPr>
            <w:hyperlink r:id="rId30" w:history="1">
              <w:r w:rsidRPr="00D44B8A">
                <w:rPr>
                  <w:rStyle w:val="Hipercze"/>
                  <w:rFonts w:asciiTheme="minorHAnsi" w:eastAsia="Lato" w:hAnsiTheme="minorHAnsi" w:cstheme="minorHAnsi"/>
                </w:rPr>
                <w:t>https://www.gov.pl/web/zdrowie/zdrowa-przyszlosc-ramy-strategiczne-rozwoju-systemu-ochrony-zdrowia-na-lata-2021-2027-z-perspektywa-do-2030</w:t>
              </w:r>
            </w:hyperlink>
          </w:p>
          <w:p w14:paraId="2682F1D7" w14:textId="0D1F2C89" w:rsidR="0037530D" w:rsidRPr="00D919CB" w:rsidRDefault="0037530D" w:rsidP="00937650">
            <w:pPr>
              <w:spacing w:before="30" w:after="30" w:line="240" w:lineRule="auto"/>
              <w:rPr>
                <w:rFonts w:asciiTheme="minorHAnsi" w:eastAsia="Lato" w:hAnsiTheme="minorHAnsi" w:cstheme="minorHAnsi"/>
              </w:rPr>
            </w:pPr>
          </w:p>
          <w:p w14:paraId="0884938F" w14:textId="625A9540" w:rsidR="0037530D" w:rsidRPr="00717714" w:rsidRDefault="0037530D" w:rsidP="00937650">
            <w:pPr>
              <w:spacing w:before="30" w:after="30" w:line="240" w:lineRule="auto"/>
              <w:rPr>
                <w:rFonts w:asciiTheme="minorHAnsi" w:hAnsiTheme="minorHAnsi" w:cstheme="minorHAnsi"/>
                <w:color w:val="D9D9D9" w:themeColor="background1" w:themeShade="D9"/>
                <w:highlight w:val="yellow"/>
              </w:rPr>
            </w:pPr>
          </w:p>
        </w:tc>
      </w:tr>
      <w:tr w:rsidR="000E6446" w:rsidRPr="00D15298" w14:paraId="25487519" w14:textId="77777777" w:rsidTr="75FB13C4">
        <w:trPr>
          <w:trHeight w:val="600"/>
        </w:trPr>
        <w:tc>
          <w:tcPr>
            <w:tcW w:w="534" w:type="dxa"/>
            <w:noWrap/>
            <w:tcMar>
              <w:top w:w="170" w:type="dxa"/>
              <w:bottom w:w="170" w:type="dxa"/>
            </w:tcMar>
          </w:tcPr>
          <w:p w14:paraId="460D2380" w14:textId="77777777" w:rsidR="0037530D" w:rsidRPr="00D15298" w:rsidRDefault="0037530D" w:rsidP="00937650">
            <w:pPr>
              <w:spacing w:before="30" w:after="30" w:line="240" w:lineRule="auto"/>
              <w:rPr>
                <w:rFonts w:asciiTheme="minorHAnsi" w:hAnsiTheme="minorHAnsi" w:cstheme="minorHAnsi"/>
              </w:rPr>
            </w:pPr>
            <w:r w:rsidRPr="00D15298">
              <w:rPr>
                <w:rFonts w:asciiTheme="minorHAnsi" w:hAnsiTheme="minorHAnsi" w:cstheme="minorHAnsi"/>
              </w:rPr>
              <w:t>4</w:t>
            </w:r>
          </w:p>
        </w:tc>
        <w:tc>
          <w:tcPr>
            <w:tcW w:w="2727" w:type="dxa"/>
            <w:tcMar>
              <w:top w:w="170" w:type="dxa"/>
              <w:bottom w:w="170" w:type="dxa"/>
            </w:tcMar>
          </w:tcPr>
          <w:p w14:paraId="0117C783" w14:textId="77777777" w:rsidR="0037530D" w:rsidRPr="001227DF" w:rsidRDefault="0037530D" w:rsidP="00937650">
            <w:pPr>
              <w:autoSpaceDE w:val="0"/>
              <w:autoSpaceDN w:val="0"/>
              <w:adjustRightInd w:val="0"/>
              <w:spacing w:after="0" w:line="240" w:lineRule="auto"/>
              <w:rPr>
                <w:rFonts w:asciiTheme="minorHAnsi" w:eastAsiaTheme="minorEastAsia" w:hAnsiTheme="minorHAnsi" w:cstheme="minorHAnsi"/>
                <w:lang w:eastAsia="ja-JP"/>
              </w:rPr>
            </w:pPr>
            <w:r w:rsidRPr="001227DF">
              <w:rPr>
                <w:rFonts w:asciiTheme="minorHAnsi" w:eastAsiaTheme="minorEastAsia" w:hAnsiTheme="minorHAnsi" w:cstheme="minorHAnsi"/>
                <w:lang w:eastAsia="ja-JP"/>
              </w:rPr>
              <w:t xml:space="preserve">Do dofinansowania mogą być przyjęte jedynie projekty spójne z planami transformacji.  </w:t>
            </w:r>
          </w:p>
        </w:tc>
        <w:tc>
          <w:tcPr>
            <w:tcW w:w="2693" w:type="dxa"/>
            <w:noWrap/>
            <w:tcMar>
              <w:top w:w="170" w:type="dxa"/>
              <w:bottom w:w="170" w:type="dxa"/>
            </w:tcMar>
          </w:tcPr>
          <w:p w14:paraId="084D902F" w14:textId="77777777" w:rsidR="0037530D" w:rsidRPr="00BC33F2" w:rsidRDefault="0037530D" w:rsidP="00937650">
            <w:pPr>
              <w:spacing w:before="30" w:after="30" w:line="240" w:lineRule="auto"/>
              <w:rPr>
                <w:rFonts w:asciiTheme="minorHAnsi" w:hAnsiTheme="minorHAnsi" w:cstheme="minorHAnsi"/>
              </w:rPr>
            </w:pPr>
            <w:r w:rsidRPr="00BC33F2">
              <w:rPr>
                <w:rFonts w:asciiTheme="minorHAnsi" w:hAnsiTheme="minorHAnsi" w:cstheme="minorHAnsi"/>
              </w:rPr>
              <w:t>Zgodność z WPT WM</w:t>
            </w:r>
          </w:p>
        </w:tc>
        <w:tc>
          <w:tcPr>
            <w:tcW w:w="1986" w:type="dxa"/>
            <w:noWrap/>
            <w:tcMar>
              <w:top w:w="170" w:type="dxa"/>
              <w:bottom w:w="170" w:type="dxa"/>
            </w:tcMar>
          </w:tcPr>
          <w:p w14:paraId="22A11945" w14:textId="77777777" w:rsidR="0037530D" w:rsidRPr="00BC33F2" w:rsidRDefault="0037530D" w:rsidP="00937650">
            <w:pPr>
              <w:spacing w:before="30" w:after="30" w:line="240" w:lineRule="auto"/>
              <w:rPr>
                <w:rFonts w:asciiTheme="minorHAnsi" w:hAnsiTheme="minorHAnsi" w:cstheme="minorHAnsi"/>
              </w:rPr>
            </w:pPr>
            <w:r w:rsidRPr="00BC33F2">
              <w:rPr>
                <w:rFonts w:asciiTheme="minorHAnsi" w:hAnsiTheme="minorHAnsi" w:cstheme="minorHAnsi"/>
              </w:rPr>
              <w:t>dostępowe</w:t>
            </w:r>
          </w:p>
        </w:tc>
        <w:tc>
          <w:tcPr>
            <w:tcW w:w="6661" w:type="dxa"/>
            <w:noWrap/>
            <w:tcMar>
              <w:top w:w="170" w:type="dxa"/>
              <w:bottom w:w="170" w:type="dxa"/>
            </w:tcMar>
          </w:tcPr>
          <w:p w14:paraId="52CC0BC5" w14:textId="14B58541" w:rsidR="00C00197" w:rsidRPr="005253D1" w:rsidRDefault="6D8A74AE" w:rsidP="4B494A7C">
            <w:pPr>
              <w:spacing w:before="240" w:after="240" w:line="240" w:lineRule="auto"/>
              <w:rPr>
                <w:rFonts w:cs="Calibri"/>
                <w:i/>
              </w:rPr>
            </w:pPr>
            <w:r w:rsidRPr="4B494A7C">
              <w:rPr>
                <w:lang w:eastAsia="ja-JP"/>
              </w:rPr>
              <w:t xml:space="preserve">W ramach kryterium ocenie podlegać będzie, czy projekt jest zgodny z rekomendacją WPT w zakresie punktu </w:t>
            </w:r>
            <w:r w:rsidR="00CD5962" w:rsidRPr="00CD5962">
              <w:rPr>
                <w:rFonts w:cs="Calibri"/>
                <w:i/>
                <w:iCs/>
              </w:rPr>
              <w:t>3.6.6b Skrócenie czasu oczekiwania oraz</w:t>
            </w:r>
            <w:r w:rsidR="00CD5962">
              <w:rPr>
                <w:rFonts w:cs="Calibri"/>
                <w:i/>
                <w:iCs/>
              </w:rPr>
              <w:t xml:space="preserve"> </w:t>
            </w:r>
            <w:r w:rsidR="00CD5962" w:rsidRPr="00CD5962">
              <w:rPr>
                <w:rFonts w:cs="Calibri"/>
                <w:i/>
                <w:iCs/>
              </w:rPr>
              <w:t>zwiększenie dostępności do świadczeń rehabilitacji dziennej</w:t>
            </w:r>
            <w:r w:rsidR="00EF74AC">
              <w:rPr>
                <w:rFonts w:cs="Calibri"/>
                <w:i/>
                <w:iCs/>
              </w:rPr>
              <w:t>.</w:t>
            </w:r>
            <w:r w:rsidR="0047625F">
              <w:rPr>
                <w:rFonts w:cs="Calibri"/>
                <w:i/>
                <w:iCs/>
              </w:rPr>
              <w:t xml:space="preserve"> </w:t>
            </w:r>
            <w:r w:rsidR="0047625F" w:rsidRPr="0047625F">
              <w:rPr>
                <w:rFonts w:cs="Calibri"/>
              </w:rPr>
              <w:t>Z</w:t>
            </w:r>
            <w:r w:rsidR="00AE4660">
              <w:rPr>
                <w:rFonts w:cs="Calibri"/>
              </w:rPr>
              <w:t xml:space="preserve">godnie z </w:t>
            </w:r>
            <w:r w:rsidR="00AE4660" w:rsidRPr="00AE4660">
              <w:rPr>
                <w:rFonts w:cs="Calibri"/>
              </w:rPr>
              <w:t xml:space="preserve">Regionalnym Programem Zdrowotnym w zakresie rozszerzenia dostępności nowoczesnych instrumentalnych metod </w:t>
            </w:r>
            <w:r w:rsidR="067EB699" w:rsidRPr="39922538">
              <w:rPr>
                <w:rFonts w:cs="Calibri"/>
              </w:rPr>
              <w:t>diagnostyki</w:t>
            </w:r>
            <w:r w:rsidR="00AE4660" w:rsidRPr="00AE4660">
              <w:rPr>
                <w:rFonts w:cs="Calibri"/>
              </w:rPr>
              <w:t xml:space="preserve"> i rehabilitacji dzieci z mózgowym porażeniem dziecięcym na terenie województwa mazowieckiego</w:t>
            </w:r>
            <w:r w:rsidR="004F70B0">
              <w:rPr>
                <w:rFonts w:cs="Calibri"/>
              </w:rPr>
              <w:t xml:space="preserve"> </w:t>
            </w:r>
            <w:r w:rsidR="00F50AE6" w:rsidRPr="00F50AE6">
              <w:rPr>
                <w:rFonts w:cs="Calibri"/>
              </w:rPr>
              <w:t xml:space="preserve">w punkcie: I. Opis choroby lub problemu </w:t>
            </w:r>
            <w:r w:rsidR="00F50AE6" w:rsidRPr="00F50AE6">
              <w:rPr>
                <w:rFonts w:cs="Calibri"/>
              </w:rPr>
              <w:lastRenderedPageBreak/>
              <w:t>zdrowotnego i uzasadnienie wprowadzenia regionalnego programu zdrowotnego</w:t>
            </w:r>
            <w:r w:rsidR="00A623A7">
              <w:rPr>
                <w:rFonts w:cs="Calibri"/>
              </w:rPr>
              <w:t xml:space="preserve">, </w:t>
            </w:r>
            <w:r w:rsidR="004F70B0">
              <w:rPr>
                <w:rFonts w:cs="Calibri"/>
              </w:rPr>
              <w:t>s</w:t>
            </w:r>
            <w:r w:rsidRPr="4B494A7C">
              <w:rPr>
                <w:lang w:eastAsia="ja-JP"/>
              </w:rPr>
              <w:t>tanowiącym załącznik do regulaminu naboru.</w:t>
            </w:r>
          </w:p>
          <w:p w14:paraId="195321E8" w14:textId="2C7B75DE" w:rsidR="0037530D" w:rsidRPr="0047625F" w:rsidRDefault="00633C8A" w:rsidP="562D9A38">
            <w:pPr>
              <w:rPr>
                <w:lang w:eastAsia="ja-JP"/>
              </w:rPr>
            </w:pPr>
            <w:ins w:id="2" w:author="Ekiel Karolina" w:date="2025-04-09T08:37:00Z" w16du:dateUtc="2025-04-09T06:37:00Z">
              <w:r w:rsidRPr="2A52A277">
                <w:rPr>
                  <w:lang w:eastAsia="ja-JP"/>
                </w:rPr>
                <w:fldChar w:fldCharType="begin"/>
              </w:r>
              <w:r w:rsidRPr="2A52A277">
                <w:rPr>
                  <w:lang w:eastAsia="ja-JP"/>
                </w:rPr>
                <w:instrText>HYPERLINK "https://bip.mazowieckie.pl/artykuly/405/wojewodzki-plan-transformacji-wojewodztwa-mazowieckiego"</w:instrText>
              </w:r>
              <w:r w:rsidRPr="2A52A277">
                <w:rPr>
                  <w:lang w:eastAsia="ja-JP"/>
                </w:rPr>
              </w:r>
              <w:r w:rsidRPr="2A52A277">
                <w:rPr>
                  <w:lang w:eastAsia="ja-JP"/>
                </w:rPr>
                <w:fldChar w:fldCharType="separate"/>
              </w:r>
            </w:ins>
            <w:r w:rsidRPr="00633C8A">
              <w:rPr>
                <w:rStyle w:val="Hipercze"/>
                <w:lang w:eastAsia="ja-JP"/>
              </w:rPr>
              <w:t>https://bip.mazowieckie.pl/artykuly/405/wojewodzki-plan-transformacji-wojewodztwa-mazowieckiego</w:t>
            </w:r>
            <w:ins w:id="3" w:author="Ekiel Karolina" w:date="2025-04-09T08:37:00Z" w16du:dateUtc="2025-04-09T06:37:00Z">
              <w:r w:rsidRPr="2A52A277">
                <w:rPr>
                  <w:lang w:eastAsia="ja-JP"/>
                </w:rPr>
                <w:fldChar w:fldCharType="end"/>
              </w:r>
            </w:ins>
            <w:r w:rsidR="0047625F">
              <w:rPr>
                <w:lang w:eastAsia="ja-JP"/>
              </w:rPr>
              <w:t>.</w:t>
            </w:r>
          </w:p>
        </w:tc>
      </w:tr>
      <w:tr w:rsidR="00C1533E" w:rsidRPr="00D15298" w14:paraId="353545D6" w14:textId="77777777" w:rsidTr="75FB13C4">
        <w:trPr>
          <w:trHeight w:val="600"/>
        </w:trPr>
        <w:tc>
          <w:tcPr>
            <w:tcW w:w="534" w:type="dxa"/>
            <w:noWrap/>
            <w:tcMar>
              <w:top w:w="170" w:type="dxa"/>
              <w:bottom w:w="170" w:type="dxa"/>
            </w:tcMar>
          </w:tcPr>
          <w:p w14:paraId="1FF5F656" w14:textId="3E3471E5" w:rsidR="00C1533E" w:rsidRPr="00D15298" w:rsidRDefault="002E0CDA" w:rsidP="00937650">
            <w:pPr>
              <w:spacing w:before="30" w:after="30" w:line="240" w:lineRule="auto"/>
              <w:rPr>
                <w:rFonts w:asciiTheme="minorHAnsi" w:hAnsiTheme="minorHAnsi" w:cstheme="minorHAnsi"/>
              </w:rPr>
            </w:pPr>
            <w:r>
              <w:rPr>
                <w:rFonts w:asciiTheme="minorHAnsi" w:hAnsiTheme="minorHAnsi" w:cstheme="minorHAnsi"/>
              </w:rPr>
              <w:lastRenderedPageBreak/>
              <w:t>5</w:t>
            </w:r>
          </w:p>
        </w:tc>
        <w:tc>
          <w:tcPr>
            <w:tcW w:w="2727" w:type="dxa"/>
            <w:tcMar>
              <w:top w:w="170" w:type="dxa"/>
              <w:bottom w:w="170" w:type="dxa"/>
            </w:tcMar>
          </w:tcPr>
          <w:p w14:paraId="39F7F41F" w14:textId="083114A3" w:rsidR="00C1533E" w:rsidRPr="001227DF" w:rsidRDefault="00BB64F6" w:rsidP="005631BE">
            <w:pPr>
              <w:autoSpaceDE w:val="0"/>
              <w:autoSpaceDN w:val="0"/>
              <w:adjustRightInd w:val="0"/>
              <w:spacing w:after="0" w:line="240" w:lineRule="auto"/>
              <w:rPr>
                <w:rFonts w:asciiTheme="minorHAnsi" w:eastAsiaTheme="minorEastAsia" w:hAnsiTheme="minorHAnsi" w:cstheme="minorBidi"/>
                <w:lang w:eastAsia="ja-JP"/>
              </w:rPr>
            </w:pPr>
            <w:r w:rsidRPr="39922538">
              <w:rPr>
                <w:rFonts w:asciiTheme="minorHAnsi" w:eastAsiaTheme="minorEastAsia" w:hAnsiTheme="minorHAnsi" w:cstheme="minorBidi"/>
                <w:lang w:eastAsia="ja-JP"/>
              </w:rPr>
              <w:t xml:space="preserve">Do dofinansowania mogą być przyjęte wyłącznie projekty posiadające pozytywną opinię o celowości inwestycji, o której mowa w ustawie o świadczeniach opieki zdrowotnej finansowanych ze środków </w:t>
            </w:r>
            <w:r w:rsidR="536ADF58" w:rsidRPr="39922538">
              <w:rPr>
                <w:rFonts w:asciiTheme="minorHAnsi" w:eastAsiaTheme="minorEastAsia" w:hAnsiTheme="minorHAnsi" w:cstheme="minorBidi"/>
                <w:lang w:eastAsia="ja-JP"/>
              </w:rPr>
              <w:t>publicznych</w:t>
            </w:r>
            <w:r w:rsidRPr="39922538">
              <w:rPr>
                <w:rFonts w:asciiTheme="minorHAnsi" w:eastAsiaTheme="minorEastAsia" w:hAnsiTheme="minorHAnsi" w:cstheme="minorBidi"/>
                <w:lang w:eastAsia="ja-JP"/>
              </w:rPr>
              <w:t xml:space="preserve"> (OCI)2. Właściwe Instytucje Zarządzające i Instytucje Pośredniczące mają obowiązek zapewnić, że ww. opinia jest załączona do wniosku o dofinansowanie.</w:t>
            </w:r>
          </w:p>
        </w:tc>
        <w:tc>
          <w:tcPr>
            <w:tcW w:w="2693" w:type="dxa"/>
            <w:noWrap/>
            <w:tcMar>
              <w:top w:w="170" w:type="dxa"/>
              <w:bottom w:w="170" w:type="dxa"/>
            </w:tcMar>
          </w:tcPr>
          <w:p w14:paraId="785D098C" w14:textId="1C079121" w:rsidR="00C1533E" w:rsidRDefault="00E460F4" w:rsidP="00937650">
            <w:pPr>
              <w:spacing w:before="30" w:after="30" w:line="240" w:lineRule="auto"/>
              <w:rPr>
                <w:rFonts w:asciiTheme="minorHAnsi" w:hAnsiTheme="minorHAnsi" w:cstheme="minorHAnsi"/>
              </w:rPr>
            </w:pPr>
            <w:r w:rsidRPr="00E460F4">
              <w:rPr>
                <w:rFonts w:asciiTheme="minorHAnsi" w:hAnsiTheme="minorHAnsi" w:cstheme="minorHAnsi"/>
              </w:rPr>
              <w:t>Nie dotyczy EFS+</w:t>
            </w:r>
          </w:p>
        </w:tc>
        <w:tc>
          <w:tcPr>
            <w:tcW w:w="1986" w:type="dxa"/>
            <w:noWrap/>
            <w:tcMar>
              <w:top w:w="170" w:type="dxa"/>
              <w:bottom w:w="170" w:type="dxa"/>
            </w:tcMar>
          </w:tcPr>
          <w:p w14:paraId="24443A38" w14:textId="3EC338B4" w:rsidR="00C1533E" w:rsidRPr="001227DF" w:rsidRDefault="00E460F4" w:rsidP="00937650">
            <w:pPr>
              <w:spacing w:before="30" w:after="30" w:line="240" w:lineRule="auto"/>
              <w:rPr>
                <w:rFonts w:asciiTheme="minorHAnsi" w:eastAsiaTheme="minorEastAsia" w:hAnsiTheme="minorHAnsi" w:cstheme="minorHAnsi"/>
                <w:lang w:eastAsia="ja-JP"/>
              </w:rPr>
            </w:pPr>
            <w:r w:rsidRPr="00E460F4">
              <w:rPr>
                <w:rFonts w:asciiTheme="minorHAnsi" w:eastAsiaTheme="minorEastAsia" w:hAnsiTheme="minorHAnsi" w:cstheme="minorHAnsi"/>
                <w:lang w:eastAsia="ja-JP"/>
              </w:rPr>
              <w:t>Nie dotyczy EFS+</w:t>
            </w:r>
          </w:p>
        </w:tc>
        <w:tc>
          <w:tcPr>
            <w:tcW w:w="6661" w:type="dxa"/>
            <w:noWrap/>
            <w:tcMar>
              <w:top w:w="170" w:type="dxa"/>
              <w:bottom w:w="170" w:type="dxa"/>
            </w:tcMar>
          </w:tcPr>
          <w:p w14:paraId="687A41A5" w14:textId="77777777" w:rsidR="00C1533E" w:rsidRPr="00B942A4" w:rsidRDefault="00C1533E" w:rsidP="00937650">
            <w:pPr>
              <w:spacing w:before="30" w:after="30" w:line="240" w:lineRule="auto"/>
              <w:rPr>
                <w:rFonts w:asciiTheme="minorHAnsi" w:hAnsiTheme="minorHAnsi" w:cstheme="minorHAnsi"/>
              </w:rPr>
            </w:pPr>
          </w:p>
        </w:tc>
      </w:tr>
      <w:tr w:rsidR="000E6446" w:rsidRPr="00D15298" w14:paraId="4CFE1DF0" w14:textId="77777777" w:rsidTr="75FB13C4">
        <w:trPr>
          <w:trHeight w:val="600"/>
        </w:trPr>
        <w:tc>
          <w:tcPr>
            <w:tcW w:w="534" w:type="dxa"/>
            <w:noWrap/>
            <w:tcMar>
              <w:top w:w="170" w:type="dxa"/>
              <w:bottom w:w="170" w:type="dxa"/>
            </w:tcMar>
            <w:hideMark/>
          </w:tcPr>
          <w:p w14:paraId="59D828C2" w14:textId="77777777" w:rsidR="00C81A3A" w:rsidRDefault="00C81A3A" w:rsidP="00937650">
            <w:pPr>
              <w:spacing w:before="30" w:after="30" w:line="240" w:lineRule="auto"/>
              <w:rPr>
                <w:rFonts w:asciiTheme="minorHAnsi" w:hAnsiTheme="minorHAnsi" w:cstheme="minorBidi"/>
              </w:rPr>
            </w:pPr>
          </w:p>
          <w:p w14:paraId="67C0F790" w14:textId="431CF96C" w:rsidR="0037530D" w:rsidRPr="00872EB0" w:rsidRDefault="002E0CDA" w:rsidP="00937650">
            <w:pPr>
              <w:spacing w:before="30" w:after="30" w:line="240" w:lineRule="auto"/>
              <w:rPr>
                <w:rFonts w:asciiTheme="minorHAnsi" w:hAnsiTheme="minorHAnsi" w:cstheme="minorBidi"/>
                <w:highlight w:val="yellow"/>
              </w:rPr>
            </w:pPr>
            <w:r w:rsidRPr="00C81A3A">
              <w:rPr>
                <w:rFonts w:asciiTheme="minorHAnsi" w:hAnsiTheme="minorHAnsi" w:cstheme="minorBidi"/>
              </w:rPr>
              <w:t>6</w:t>
            </w:r>
          </w:p>
        </w:tc>
        <w:tc>
          <w:tcPr>
            <w:tcW w:w="2727" w:type="dxa"/>
            <w:tcMar>
              <w:top w:w="170" w:type="dxa"/>
              <w:bottom w:w="170" w:type="dxa"/>
            </w:tcMar>
          </w:tcPr>
          <w:p w14:paraId="4E8C7C43" w14:textId="6A558185" w:rsidR="0037530D" w:rsidRPr="00872EB0" w:rsidRDefault="0037530D" w:rsidP="005631BE">
            <w:pPr>
              <w:autoSpaceDE w:val="0"/>
              <w:autoSpaceDN w:val="0"/>
              <w:adjustRightInd w:val="0"/>
              <w:spacing w:after="0" w:line="240" w:lineRule="auto"/>
              <w:rPr>
                <w:rFonts w:asciiTheme="minorHAnsi" w:hAnsiTheme="minorHAnsi" w:cstheme="minorHAnsi"/>
                <w:highlight w:val="yellow"/>
              </w:rPr>
            </w:pPr>
            <w:r w:rsidRPr="00C81A3A">
              <w:rPr>
                <w:rFonts w:asciiTheme="minorHAnsi" w:eastAsiaTheme="minorEastAsia" w:hAnsiTheme="minorHAnsi" w:cstheme="minorHAnsi"/>
                <w:lang w:eastAsia="ja-JP"/>
              </w:rPr>
              <w:t xml:space="preserve">Kryteria premiują działania realizowane w projektach, które są komplementarne do innych projektów finansowanych ze środków UE, w tym w szczególności Krajowego Planu Odbudowy i </w:t>
            </w:r>
            <w:r w:rsidRPr="00C81A3A">
              <w:rPr>
                <w:rFonts w:asciiTheme="minorHAnsi" w:eastAsiaTheme="minorEastAsia" w:hAnsiTheme="minorHAnsi" w:cstheme="minorHAnsi"/>
                <w:lang w:eastAsia="ja-JP"/>
              </w:rPr>
              <w:lastRenderedPageBreak/>
              <w:t xml:space="preserve">Zwiększania Odporności (również realizowanych </w:t>
            </w:r>
            <w:r w:rsidRPr="00C81A3A">
              <w:rPr>
                <w:rFonts w:asciiTheme="minorHAnsi" w:eastAsiaTheme="minorEastAsia" w:hAnsiTheme="minorHAnsi" w:cstheme="minorBidi"/>
                <w:lang w:eastAsia="ja-JP"/>
              </w:rPr>
              <w:t>we</w:t>
            </w:r>
            <w:r w:rsidR="72D29C49" w:rsidRPr="00C81A3A">
              <w:rPr>
                <w:rFonts w:asciiTheme="minorHAnsi" w:eastAsiaTheme="minorEastAsia" w:hAnsiTheme="minorHAnsi" w:cstheme="minorBidi"/>
                <w:lang w:eastAsia="ja-JP"/>
              </w:rPr>
              <w:t xml:space="preserve"> </w:t>
            </w:r>
            <w:r w:rsidRPr="00C81A3A">
              <w:rPr>
                <w:rFonts w:asciiTheme="minorHAnsi" w:eastAsiaTheme="minorEastAsia" w:hAnsiTheme="minorHAnsi" w:cstheme="minorBidi"/>
                <w:lang w:eastAsia="ja-JP"/>
              </w:rPr>
              <w:t>wcześniejszych</w:t>
            </w:r>
            <w:r w:rsidRPr="00C81A3A">
              <w:rPr>
                <w:rFonts w:asciiTheme="minorHAnsi" w:eastAsiaTheme="minorEastAsia" w:hAnsiTheme="minorHAnsi" w:cstheme="minorHAnsi"/>
                <w:lang w:eastAsia="ja-JP"/>
              </w:rPr>
              <w:t xml:space="preserve"> okresach programowania), ze środków krajowych lub innych źródeł.</w:t>
            </w:r>
          </w:p>
        </w:tc>
        <w:tc>
          <w:tcPr>
            <w:tcW w:w="2693" w:type="dxa"/>
            <w:noWrap/>
            <w:tcMar>
              <w:top w:w="170" w:type="dxa"/>
              <w:bottom w:w="170" w:type="dxa"/>
            </w:tcMar>
            <w:hideMark/>
          </w:tcPr>
          <w:p w14:paraId="7E880874" w14:textId="6A0A69AA" w:rsidR="0037530D" w:rsidRPr="00C81A3A" w:rsidRDefault="00545F64" w:rsidP="00937650">
            <w:pPr>
              <w:spacing w:before="30" w:after="30" w:line="240" w:lineRule="auto"/>
              <w:rPr>
                <w:rFonts w:asciiTheme="minorHAnsi" w:hAnsiTheme="minorHAnsi" w:cstheme="minorHAnsi"/>
              </w:rPr>
            </w:pPr>
            <w:r w:rsidRPr="00C81A3A">
              <w:rPr>
                <w:rFonts w:asciiTheme="minorHAnsi" w:hAnsiTheme="minorHAnsi" w:cstheme="minorHAnsi"/>
              </w:rPr>
              <w:lastRenderedPageBreak/>
              <w:t>Komplementarność</w:t>
            </w:r>
          </w:p>
        </w:tc>
        <w:tc>
          <w:tcPr>
            <w:tcW w:w="1986" w:type="dxa"/>
            <w:noWrap/>
            <w:tcMar>
              <w:top w:w="170" w:type="dxa"/>
              <w:bottom w:w="170" w:type="dxa"/>
            </w:tcMar>
            <w:hideMark/>
          </w:tcPr>
          <w:p w14:paraId="3793696E" w14:textId="1CDC45D9" w:rsidR="0037530D" w:rsidRDefault="00C81A3A" w:rsidP="00937650">
            <w:pPr>
              <w:spacing w:before="30" w:after="30" w:line="240" w:lineRule="auto"/>
              <w:rPr>
                <w:rFonts w:asciiTheme="minorHAnsi" w:hAnsiTheme="minorHAnsi" w:cstheme="minorBidi"/>
              </w:rPr>
            </w:pPr>
            <w:r>
              <w:rPr>
                <w:rFonts w:asciiTheme="minorHAnsi" w:hAnsiTheme="minorHAnsi" w:cstheme="minorBidi"/>
              </w:rPr>
              <w:t>Premiujące</w:t>
            </w:r>
          </w:p>
          <w:p w14:paraId="43B93C7B" w14:textId="0E115C12" w:rsidR="00C81A3A" w:rsidRPr="00C81A3A" w:rsidRDefault="00C81A3A" w:rsidP="00937650">
            <w:pPr>
              <w:spacing w:before="30" w:after="30" w:line="240" w:lineRule="auto"/>
              <w:rPr>
                <w:rFonts w:asciiTheme="minorHAnsi" w:hAnsiTheme="minorHAnsi" w:cstheme="minorBidi"/>
              </w:rPr>
            </w:pPr>
          </w:p>
        </w:tc>
        <w:tc>
          <w:tcPr>
            <w:tcW w:w="6661" w:type="dxa"/>
            <w:noWrap/>
            <w:tcMar>
              <w:top w:w="170" w:type="dxa"/>
              <w:bottom w:w="170" w:type="dxa"/>
            </w:tcMar>
            <w:hideMark/>
          </w:tcPr>
          <w:p w14:paraId="6B478815" w14:textId="77777777" w:rsidR="002624D0" w:rsidRPr="00C81A3A" w:rsidRDefault="00CB6E8C" w:rsidP="00937650">
            <w:pPr>
              <w:spacing w:before="30" w:after="30" w:line="240" w:lineRule="auto"/>
              <w:rPr>
                <w:rFonts w:asciiTheme="minorHAnsi" w:hAnsiTheme="minorHAnsi" w:cstheme="minorHAnsi"/>
              </w:rPr>
            </w:pPr>
            <w:r w:rsidRPr="00C81A3A">
              <w:rPr>
                <w:rFonts w:asciiTheme="minorHAnsi" w:hAnsiTheme="minorHAnsi" w:cstheme="minorHAnsi"/>
              </w:rPr>
              <w:t xml:space="preserve">W ramach kryterium ocenie podlegać będzie, czy projekt jest </w:t>
            </w:r>
            <w:r w:rsidR="00DD7237" w:rsidRPr="00C81A3A">
              <w:rPr>
                <w:rFonts w:asciiTheme="minorHAnsi" w:hAnsiTheme="minorHAnsi" w:cstheme="minorHAnsi"/>
              </w:rPr>
              <w:t>komplementarny do</w:t>
            </w:r>
            <w:r w:rsidR="002624D0" w:rsidRPr="00C81A3A">
              <w:rPr>
                <w:rFonts w:asciiTheme="minorHAnsi" w:hAnsiTheme="minorHAnsi" w:cstheme="minorHAnsi"/>
              </w:rPr>
              <w:t xml:space="preserve"> </w:t>
            </w:r>
            <w:r w:rsidR="00DD7237" w:rsidRPr="00C81A3A">
              <w:rPr>
                <w:rFonts w:asciiTheme="minorHAnsi" w:hAnsiTheme="minorHAnsi" w:cstheme="minorHAnsi"/>
              </w:rPr>
              <w:t>innych projektów finansowanych</w:t>
            </w:r>
            <w:r w:rsidR="002624D0" w:rsidRPr="00C81A3A">
              <w:rPr>
                <w:rFonts w:asciiTheme="minorHAnsi" w:hAnsiTheme="minorHAnsi" w:cstheme="minorHAnsi"/>
              </w:rPr>
              <w:t>:</w:t>
            </w:r>
          </w:p>
          <w:p w14:paraId="323C7482" w14:textId="4E64D3CA" w:rsidR="00B942A4" w:rsidRPr="00C81A3A" w:rsidRDefault="00B942A4" w:rsidP="00B942A4">
            <w:pPr>
              <w:spacing w:before="30" w:after="30" w:line="240" w:lineRule="auto"/>
              <w:rPr>
                <w:rFonts w:asciiTheme="minorHAnsi" w:hAnsiTheme="minorHAnsi" w:cstheme="minorBidi"/>
              </w:rPr>
            </w:pPr>
            <w:r w:rsidRPr="00C81A3A">
              <w:rPr>
                <w:rFonts w:asciiTheme="minorHAnsi" w:hAnsiTheme="minorHAnsi" w:cstheme="minorBidi"/>
              </w:rPr>
              <w:t>a)</w:t>
            </w:r>
            <w:r w:rsidR="6CB59A99" w:rsidRPr="00C81A3A">
              <w:rPr>
                <w:rFonts w:asciiTheme="minorHAnsi" w:hAnsiTheme="minorHAnsi" w:cstheme="minorBidi"/>
              </w:rPr>
              <w:t xml:space="preserve"> </w:t>
            </w:r>
            <w:r w:rsidRPr="00C81A3A">
              <w:rPr>
                <w:rFonts w:asciiTheme="minorHAnsi" w:hAnsiTheme="minorHAnsi" w:cstheme="minorBidi"/>
              </w:rPr>
              <w:t xml:space="preserve">ze środków UE, w tym w szczególności Krajowego Planu Odbudowy i Zwiększania Odporności, jak również realizowanych we wcześniejszych okresach programowania: RPO WM 2014-2020), </w:t>
            </w:r>
          </w:p>
          <w:p w14:paraId="544E61D6" w14:textId="7C5DA6A3" w:rsidR="00B942A4" w:rsidRPr="00C81A3A" w:rsidRDefault="00B942A4" w:rsidP="00B942A4">
            <w:pPr>
              <w:spacing w:before="30" w:after="30" w:line="240" w:lineRule="auto"/>
              <w:rPr>
                <w:rFonts w:asciiTheme="minorHAnsi" w:hAnsiTheme="minorHAnsi" w:cstheme="minorHAnsi"/>
              </w:rPr>
            </w:pPr>
            <w:r w:rsidRPr="00C81A3A">
              <w:rPr>
                <w:rFonts w:asciiTheme="minorHAnsi" w:hAnsiTheme="minorHAnsi" w:cstheme="minorHAnsi"/>
              </w:rPr>
              <w:t>b)</w:t>
            </w:r>
            <w:r w:rsidR="00685160" w:rsidRPr="00C81A3A">
              <w:rPr>
                <w:rFonts w:asciiTheme="minorHAnsi" w:hAnsiTheme="minorHAnsi" w:cstheme="minorHAnsi"/>
              </w:rPr>
              <w:t xml:space="preserve"> </w:t>
            </w:r>
            <w:r w:rsidRPr="00C81A3A">
              <w:rPr>
                <w:rFonts w:asciiTheme="minorHAnsi" w:hAnsiTheme="minorHAnsi" w:cstheme="minorHAnsi"/>
              </w:rPr>
              <w:t xml:space="preserve">ze środków krajowych, </w:t>
            </w:r>
          </w:p>
          <w:p w14:paraId="73FB4A65" w14:textId="77777777" w:rsidR="00CA4BD1" w:rsidRDefault="00B942A4" w:rsidP="00CA4BD1">
            <w:pPr>
              <w:spacing w:before="30" w:after="30" w:line="240" w:lineRule="auto"/>
              <w:rPr>
                <w:rFonts w:asciiTheme="minorHAnsi" w:hAnsiTheme="minorHAnsi" w:cstheme="minorHAnsi"/>
              </w:rPr>
            </w:pPr>
            <w:r w:rsidRPr="00C81A3A">
              <w:rPr>
                <w:rFonts w:asciiTheme="minorHAnsi" w:hAnsiTheme="minorHAnsi" w:cstheme="minorHAnsi"/>
              </w:rPr>
              <w:lastRenderedPageBreak/>
              <w:t>c)</w:t>
            </w:r>
            <w:r w:rsidR="00685160" w:rsidRPr="00C81A3A">
              <w:rPr>
                <w:rFonts w:asciiTheme="minorHAnsi" w:hAnsiTheme="minorHAnsi" w:cstheme="minorHAnsi"/>
              </w:rPr>
              <w:t xml:space="preserve"> </w:t>
            </w:r>
            <w:r w:rsidRPr="00C81A3A">
              <w:rPr>
                <w:rFonts w:asciiTheme="minorHAnsi" w:hAnsiTheme="minorHAnsi" w:cstheme="minorHAnsi"/>
              </w:rPr>
              <w:t>z innych źródeł.</w:t>
            </w:r>
          </w:p>
          <w:p w14:paraId="27FA39AA" w14:textId="77777777" w:rsidR="00C81A3A" w:rsidRPr="00C81A3A" w:rsidRDefault="00C81A3A" w:rsidP="00C81A3A">
            <w:pPr>
              <w:spacing w:before="30" w:after="30" w:line="240" w:lineRule="auto"/>
              <w:rPr>
                <w:rFonts w:asciiTheme="minorHAnsi" w:hAnsiTheme="minorHAnsi" w:cstheme="minorHAnsi"/>
              </w:rPr>
            </w:pPr>
            <w:r w:rsidRPr="00C81A3A">
              <w:rPr>
                <w:rFonts w:asciiTheme="minorHAnsi" w:hAnsiTheme="minorHAnsi" w:cstheme="minorHAnsi"/>
              </w:rPr>
              <w:t>Punktacja możliwa do uzyskania – 0 lub 4 pkt.:</w:t>
            </w:r>
          </w:p>
          <w:p w14:paraId="4582EFF2" w14:textId="77777777" w:rsidR="00C81A3A" w:rsidRPr="00C81A3A" w:rsidRDefault="00C81A3A" w:rsidP="00C81A3A">
            <w:pPr>
              <w:spacing w:before="30" w:after="30" w:line="240" w:lineRule="auto"/>
              <w:rPr>
                <w:rFonts w:asciiTheme="minorHAnsi" w:hAnsiTheme="minorHAnsi" w:cstheme="minorHAnsi"/>
              </w:rPr>
            </w:pPr>
            <w:r w:rsidRPr="00C81A3A">
              <w:rPr>
                <w:rFonts w:asciiTheme="minorHAnsi" w:hAnsiTheme="minorHAnsi" w:cstheme="minorHAnsi"/>
              </w:rPr>
              <w:t>4 pkt. – Projekt obejmie co najmniej 20 % uczestniczek/uczestników z obszarów wiejskich;</w:t>
            </w:r>
          </w:p>
          <w:p w14:paraId="34521BB7" w14:textId="4B3BF1CD" w:rsidR="00C81A3A" w:rsidRPr="00C81A3A" w:rsidRDefault="00C81A3A" w:rsidP="00C81A3A">
            <w:pPr>
              <w:spacing w:before="30" w:after="30" w:line="240" w:lineRule="auto"/>
              <w:rPr>
                <w:rFonts w:asciiTheme="minorHAnsi" w:hAnsiTheme="minorHAnsi" w:cstheme="minorHAnsi"/>
              </w:rPr>
            </w:pPr>
            <w:r w:rsidRPr="00C81A3A">
              <w:rPr>
                <w:rFonts w:asciiTheme="minorHAnsi" w:hAnsiTheme="minorHAnsi" w:cstheme="minorHAnsi"/>
              </w:rPr>
              <w:t>0 pkt. – Brak spełnienia warunku lub brak informacji w tym zakresie.</w:t>
            </w:r>
          </w:p>
        </w:tc>
      </w:tr>
      <w:tr w:rsidR="008F3122" w:rsidRPr="00D15298" w14:paraId="48CBF049" w14:textId="77777777" w:rsidTr="75FB13C4">
        <w:trPr>
          <w:trHeight w:val="600"/>
        </w:trPr>
        <w:tc>
          <w:tcPr>
            <w:tcW w:w="534" w:type="dxa"/>
            <w:noWrap/>
            <w:tcMar>
              <w:top w:w="170" w:type="dxa"/>
              <w:bottom w:w="170" w:type="dxa"/>
            </w:tcMar>
          </w:tcPr>
          <w:p w14:paraId="28E004AA" w14:textId="4FF32488" w:rsidR="008F3122" w:rsidRPr="00D15298" w:rsidRDefault="00FE5E31" w:rsidP="00937650">
            <w:pPr>
              <w:spacing w:before="30" w:after="30" w:line="240" w:lineRule="auto"/>
              <w:rPr>
                <w:rFonts w:asciiTheme="minorHAnsi" w:hAnsiTheme="minorHAnsi" w:cstheme="minorHAnsi"/>
              </w:rPr>
            </w:pPr>
            <w:r>
              <w:rPr>
                <w:rFonts w:asciiTheme="minorHAnsi" w:hAnsiTheme="minorHAnsi" w:cstheme="minorHAnsi"/>
              </w:rPr>
              <w:lastRenderedPageBreak/>
              <w:t>7</w:t>
            </w:r>
          </w:p>
        </w:tc>
        <w:tc>
          <w:tcPr>
            <w:tcW w:w="2727" w:type="dxa"/>
            <w:tcMar>
              <w:top w:w="170" w:type="dxa"/>
              <w:bottom w:w="170" w:type="dxa"/>
            </w:tcMar>
          </w:tcPr>
          <w:p w14:paraId="68938730" w14:textId="77777777" w:rsidR="00E30F04" w:rsidRPr="00E30F04" w:rsidRDefault="00E30F04" w:rsidP="00E30F04">
            <w:pPr>
              <w:autoSpaceDE w:val="0"/>
              <w:autoSpaceDN w:val="0"/>
              <w:adjustRightInd w:val="0"/>
              <w:spacing w:after="0" w:line="240" w:lineRule="auto"/>
              <w:rPr>
                <w:rFonts w:asciiTheme="minorHAnsi" w:eastAsiaTheme="minorEastAsia" w:hAnsiTheme="minorHAnsi" w:cstheme="minorHAnsi"/>
                <w:lang w:eastAsia="ja-JP"/>
              </w:rPr>
            </w:pPr>
            <w:r w:rsidRPr="00E30F04">
              <w:rPr>
                <w:rFonts w:asciiTheme="minorHAnsi" w:eastAsiaTheme="minorEastAsia" w:hAnsiTheme="minorHAnsi" w:cstheme="minorHAnsi"/>
                <w:lang w:eastAsia="ja-JP"/>
              </w:rPr>
              <w:t>Kryteria wyboru projektów muszą być zgodne z systemem realizacji właściwego</w:t>
            </w:r>
          </w:p>
          <w:p w14:paraId="351FA49B" w14:textId="7EB62D0D" w:rsidR="008F3122" w:rsidRPr="001227DF" w:rsidRDefault="00E30F04" w:rsidP="00E30F04">
            <w:pPr>
              <w:autoSpaceDE w:val="0"/>
              <w:autoSpaceDN w:val="0"/>
              <w:adjustRightInd w:val="0"/>
              <w:spacing w:after="0" w:line="240" w:lineRule="auto"/>
              <w:rPr>
                <w:rFonts w:asciiTheme="minorHAnsi" w:eastAsiaTheme="minorEastAsia" w:hAnsiTheme="minorHAnsi" w:cstheme="minorHAnsi"/>
                <w:lang w:eastAsia="ja-JP"/>
              </w:rPr>
            </w:pPr>
            <w:r w:rsidRPr="00E30F04">
              <w:rPr>
                <w:rFonts w:asciiTheme="minorHAnsi" w:eastAsiaTheme="minorEastAsia" w:hAnsiTheme="minorHAnsi" w:cstheme="minorHAnsi"/>
                <w:lang w:eastAsia="ja-JP"/>
              </w:rPr>
              <w:t>programu.</w:t>
            </w:r>
          </w:p>
        </w:tc>
        <w:tc>
          <w:tcPr>
            <w:tcW w:w="2693" w:type="dxa"/>
            <w:noWrap/>
            <w:tcMar>
              <w:top w:w="170" w:type="dxa"/>
              <w:bottom w:w="170" w:type="dxa"/>
            </w:tcMar>
          </w:tcPr>
          <w:p w14:paraId="19FAA6A7" w14:textId="01CDC51B" w:rsidR="008F3122" w:rsidRDefault="00EE6BB1" w:rsidP="00937650">
            <w:pPr>
              <w:spacing w:before="30" w:after="30" w:line="240" w:lineRule="auto"/>
              <w:rPr>
                <w:rFonts w:asciiTheme="minorHAnsi" w:hAnsiTheme="minorHAnsi" w:cstheme="minorHAnsi"/>
              </w:rPr>
            </w:pPr>
            <w:r w:rsidRPr="00EE6BB1">
              <w:rPr>
                <w:rFonts w:asciiTheme="minorHAnsi" w:hAnsiTheme="minorHAnsi" w:cstheme="minorHAnsi"/>
              </w:rPr>
              <w:t>Kryteria wyboru projektu będą procedowane zgodnie z systemem realizacji FEM 2021-2027</w:t>
            </w:r>
          </w:p>
        </w:tc>
        <w:tc>
          <w:tcPr>
            <w:tcW w:w="1986" w:type="dxa"/>
            <w:noWrap/>
            <w:tcMar>
              <w:top w:w="170" w:type="dxa"/>
              <w:bottom w:w="170" w:type="dxa"/>
            </w:tcMar>
          </w:tcPr>
          <w:p w14:paraId="3FD80E10" w14:textId="2AAA11C5" w:rsidR="008F3122" w:rsidRPr="001227DF" w:rsidRDefault="00242389" w:rsidP="00937650">
            <w:pPr>
              <w:spacing w:before="30" w:after="30" w:line="240" w:lineRule="auto"/>
              <w:rPr>
                <w:rFonts w:asciiTheme="minorHAnsi" w:eastAsiaTheme="minorEastAsia" w:hAnsiTheme="minorHAnsi" w:cstheme="minorHAnsi"/>
                <w:lang w:eastAsia="ja-JP"/>
              </w:rPr>
            </w:pPr>
            <w:r w:rsidRPr="00242389">
              <w:rPr>
                <w:rFonts w:asciiTheme="minorHAnsi" w:eastAsiaTheme="minorEastAsia" w:hAnsiTheme="minorHAnsi" w:cstheme="minorHAnsi"/>
                <w:lang w:eastAsia="ja-JP"/>
              </w:rPr>
              <w:t>Kryteria wyboru projektu będą procedowane zgodnie z</w:t>
            </w:r>
            <w:r w:rsidR="00A36EC2">
              <w:rPr>
                <w:rFonts w:asciiTheme="minorHAnsi" w:eastAsiaTheme="minorEastAsia" w:hAnsiTheme="minorHAnsi" w:cstheme="minorHAnsi"/>
                <w:lang w:eastAsia="ja-JP"/>
              </w:rPr>
              <w:t xml:space="preserve"> </w:t>
            </w:r>
            <w:r w:rsidR="00A36EC2" w:rsidRPr="00A36EC2">
              <w:rPr>
                <w:rFonts w:asciiTheme="minorHAnsi" w:eastAsiaTheme="minorEastAsia" w:hAnsiTheme="minorHAnsi" w:cstheme="minorHAnsi"/>
                <w:lang w:eastAsia="ja-JP"/>
              </w:rPr>
              <w:t>systemem realizacji FEM 2021-2027</w:t>
            </w:r>
          </w:p>
        </w:tc>
        <w:tc>
          <w:tcPr>
            <w:tcW w:w="6661" w:type="dxa"/>
            <w:noWrap/>
            <w:tcMar>
              <w:top w:w="170" w:type="dxa"/>
              <w:bottom w:w="170" w:type="dxa"/>
            </w:tcMar>
          </w:tcPr>
          <w:p w14:paraId="5EA05AE5" w14:textId="77777777" w:rsidR="008F3122" w:rsidRPr="00B942A4" w:rsidRDefault="008F3122" w:rsidP="00937650">
            <w:pPr>
              <w:spacing w:before="30" w:after="30" w:line="240" w:lineRule="auto"/>
              <w:rPr>
                <w:rFonts w:asciiTheme="minorHAnsi" w:hAnsiTheme="minorHAnsi" w:cstheme="minorHAnsi"/>
              </w:rPr>
            </w:pPr>
          </w:p>
        </w:tc>
      </w:tr>
      <w:tr w:rsidR="008F3122" w:rsidRPr="00D15298" w14:paraId="62903384" w14:textId="77777777" w:rsidTr="75FB13C4">
        <w:trPr>
          <w:trHeight w:val="600"/>
        </w:trPr>
        <w:tc>
          <w:tcPr>
            <w:tcW w:w="534" w:type="dxa"/>
            <w:noWrap/>
            <w:tcMar>
              <w:top w:w="170" w:type="dxa"/>
              <w:bottom w:w="170" w:type="dxa"/>
            </w:tcMar>
          </w:tcPr>
          <w:p w14:paraId="51464FB1" w14:textId="569F7038" w:rsidR="008F3122" w:rsidRPr="00D15298" w:rsidRDefault="00FE5E31" w:rsidP="00937650">
            <w:pPr>
              <w:spacing w:before="30" w:after="30" w:line="240" w:lineRule="auto"/>
              <w:rPr>
                <w:rFonts w:asciiTheme="minorHAnsi" w:hAnsiTheme="minorHAnsi" w:cstheme="minorHAnsi"/>
              </w:rPr>
            </w:pPr>
            <w:r>
              <w:rPr>
                <w:rFonts w:asciiTheme="minorHAnsi" w:hAnsiTheme="minorHAnsi" w:cstheme="minorHAnsi"/>
              </w:rPr>
              <w:t>8</w:t>
            </w:r>
          </w:p>
        </w:tc>
        <w:tc>
          <w:tcPr>
            <w:tcW w:w="2727" w:type="dxa"/>
            <w:tcMar>
              <w:top w:w="170" w:type="dxa"/>
              <w:bottom w:w="170" w:type="dxa"/>
            </w:tcMar>
          </w:tcPr>
          <w:p w14:paraId="116C2520" w14:textId="09E7C767" w:rsidR="008F3122" w:rsidRPr="001227DF" w:rsidRDefault="008D7ED1" w:rsidP="005631BE">
            <w:pPr>
              <w:autoSpaceDE w:val="0"/>
              <w:autoSpaceDN w:val="0"/>
              <w:adjustRightInd w:val="0"/>
              <w:spacing w:after="0" w:line="240" w:lineRule="auto"/>
              <w:rPr>
                <w:rFonts w:asciiTheme="minorHAnsi" w:eastAsiaTheme="minorEastAsia" w:hAnsiTheme="minorHAnsi" w:cstheme="minorHAnsi"/>
                <w:lang w:eastAsia="ja-JP"/>
              </w:rPr>
            </w:pPr>
            <w:r w:rsidRPr="008D7ED1">
              <w:rPr>
                <w:rFonts w:asciiTheme="minorHAnsi" w:eastAsiaTheme="minorEastAsia" w:hAnsiTheme="minorHAnsi" w:cstheme="minorHAnsi"/>
                <w:lang w:eastAsia="ja-JP"/>
              </w:rPr>
              <w:t>Infrastruktura wytworzona w ramach projektu może być wykorzystywana na rzecz udzielania świadczeń opieki zdrowotnej finansowanych ze środków publicznych oraz - jeśli to zasadne - do działalności pozaleczniczej w ramach działalności statutowej danego podmiotu leczniczego, przy czym gospodarcze wykorzystanie infrastruktury nie może przekroczyć 20% zasobów/wydajności infrastruktury w ujęciu rocznym.</w:t>
            </w:r>
          </w:p>
        </w:tc>
        <w:tc>
          <w:tcPr>
            <w:tcW w:w="2693" w:type="dxa"/>
            <w:noWrap/>
            <w:tcMar>
              <w:top w:w="170" w:type="dxa"/>
              <w:bottom w:w="170" w:type="dxa"/>
            </w:tcMar>
          </w:tcPr>
          <w:p w14:paraId="7CD8FEB5" w14:textId="4D537F89" w:rsidR="008F3122" w:rsidRDefault="000F689B" w:rsidP="00937650">
            <w:pPr>
              <w:spacing w:before="30" w:after="30" w:line="240" w:lineRule="auto"/>
              <w:rPr>
                <w:rFonts w:asciiTheme="minorHAnsi" w:hAnsiTheme="minorHAnsi" w:cstheme="minorHAnsi"/>
              </w:rPr>
            </w:pPr>
            <w:r w:rsidRPr="000F689B">
              <w:rPr>
                <w:rFonts w:asciiTheme="minorHAnsi" w:hAnsiTheme="minorHAnsi" w:cstheme="minorHAnsi"/>
              </w:rPr>
              <w:t>Nie dotyczy EFS+</w:t>
            </w:r>
          </w:p>
        </w:tc>
        <w:tc>
          <w:tcPr>
            <w:tcW w:w="1986" w:type="dxa"/>
            <w:noWrap/>
            <w:tcMar>
              <w:top w:w="170" w:type="dxa"/>
              <w:bottom w:w="170" w:type="dxa"/>
            </w:tcMar>
          </w:tcPr>
          <w:p w14:paraId="2BB06DE6" w14:textId="0F7EA286" w:rsidR="008F3122" w:rsidRPr="001227DF" w:rsidRDefault="000F689B" w:rsidP="00937650">
            <w:pPr>
              <w:spacing w:before="30" w:after="30" w:line="240" w:lineRule="auto"/>
              <w:rPr>
                <w:rFonts w:asciiTheme="minorHAnsi" w:eastAsiaTheme="minorEastAsia" w:hAnsiTheme="minorHAnsi" w:cstheme="minorHAnsi"/>
                <w:lang w:eastAsia="ja-JP"/>
              </w:rPr>
            </w:pPr>
            <w:r w:rsidRPr="000F689B">
              <w:rPr>
                <w:rFonts w:asciiTheme="minorHAnsi" w:eastAsiaTheme="minorEastAsia" w:hAnsiTheme="minorHAnsi" w:cstheme="minorHAnsi"/>
                <w:lang w:eastAsia="ja-JP"/>
              </w:rPr>
              <w:t>Nie dotyczy EFS+</w:t>
            </w:r>
          </w:p>
        </w:tc>
        <w:tc>
          <w:tcPr>
            <w:tcW w:w="6661" w:type="dxa"/>
            <w:noWrap/>
            <w:tcMar>
              <w:top w:w="170" w:type="dxa"/>
              <w:bottom w:w="170" w:type="dxa"/>
            </w:tcMar>
          </w:tcPr>
          <w:p w14:paraId="2A74EC0B" w14:textId="77777777" w:rsidR="008F3122" w:rsidRPr="00B942A4" w:rsidRDefault="008F3122" w:rsidP="00937650">
            <w:pPr>
              <w:spacing w:before="30" w:after="30" w:line="240" w:lineRule="auto"/>
              <w:rPr>
                <w:rFonts w:asciiTheme="minorHAnsi" w:hAnsiTheme="minorHAnsi" w:cstheme="minorHAnsi"/>
              </w:rPr>
            </w:pPr>
          </w:p>
        </w:tc>
      </w:tr>
      <w:tr w:rsidR="000E6446" w:rsidRPr="00D15298" w14:paraId="31008B4B" w14:textId="77777777" w:rsidTr="75FB13C4">
        <w:trPr>
          <w:trHeight w:val="677"/>
        </w:trPr>
        <w:tc>
          <w:tcPr>
            <w:tcW w:w="534" w:type="dxa"/>
            <w:noWrap/>
            <w:tcMar>
              <w:top w:w="170" w:type="dxa"/>
              <w:bottom w:w="170" w:type="dxa"/>
            </w:tcMar>
          </w:tcPr>
          <w:p w14:paraId="4BCF4D97" w14:textId="596DC258" w:rsidR="0037530D" w:rsidRPr="00D15298" w:rsidRDefault="000B6B98" w:rsidP="00937650">
            <w:pPr>
              <w:spacing w:before="30" w:after="30" w:line="240" w:lineRule="auto"/>
              <w:rPr>
                <w:rFonts w:asciiTheme="minorHAnsi" w:hAnsiTheme="minorHAnsi" w:cstheme="minorHAnsi"/>
              </w:rPr>
            </w:pPr>
            <w:r>
              <w:rPr>
                <w:rFonts w:asciiTheme="minorHAnsi" w:hAnsiTheme="minorHAnsi" w:cstheme="minorHAnsi"/>
              </w:rPr>
              <w:lastRenderedPageBreak/>
              <w:t>9</w:t>
            </w:r>
          </w:p>
        </w:tc>
        <w:tc>
          <w:tcPr>
            <w:tcW w:w="2727" w:type="dxa"/>
            <w:tcMar>
              <w:top w:w="170" w:type="dxa"/>
              <w:bottom w:w="170" w:type="dxa"/>
            </w:tcMar>
          </w:tcPr>
          <w:p w14:paraId="2DCDF58F" w14:textId="77777777" w:rsidR="004641CA" w:rsidRPr="00D06E2B" w:rsidRDefault="004641CA" w:rsidP="004641CA">
            <w:pPr>
              <w:spacing w:after="120" w:line="252" w:lineRule="auto"/>
              <w:rPr>
                <w:rFonts w:eastAsiaTheme="minorHAnsi"/>
              </w:rPr>
            </w:pPr>
            <w:r w:rsidRPr="00D06E2B">
              <w:t xml:space="preserve">Do dofinansowania mogą być przyjęte wyłącznie następujące rodzaje działań: </w:t>
            </w:r>
          </w:p>
          <w:p w14:paraId="51522EF0" w14:textId="1F31574D" w:rsidR="004641CA" w:rsidRPr="00D06E2B" w:rsidRDefault="004641CA" w:rsidP="00733323">
            <w:pPr>
              <w:pStyle w:val="Akapitzlist"/>
              <w:numPr>
                <w:ilvl w:val="0"/>
                <w:numId w:val="6"/>
              </w:numPr>
              <w:spacing w:after="120" w:line="252" w:lineRule="auto"/>
              <w:rPr>
                <w:lang w:eastAsia="ja-JP"/>
              </w:rPr>
            </w:pPr>
            <w:r w:rsidRPr="00D06E2B">
              <w:rPr>
                <w:lang w:eastAsia="ja-JP"/>
              </w:rPr>
              <w:t>Wsparcie deinstytucjonalizacji opieki medycznej nad osobami potrzebującymi wsparcia w codziennym funkcjonowaniu, poprzez rozwój alternatywnych form opieki</w:t>
            </w:r>
            <w:r w:rsidR="002B4DC3" w:rsidRPr="00D06E2B">
              <w:rPr>
                <w:lang w:eastAsia="ja-JP"/>
              </w:rPr>
              <w:t>,</w:t>
            </w:r>
          </w:p>
          <w:p w14:paraId="3DA9BD85" w14:textId="6A91BAA2" w:rsidR="0037530D" w:rsidRPr="00D06E2B" w:rsidRDefault="00F064A4" w:rsidP="00D06E2B">
            <w:pPr>
              <w:rPr>
                <w:rFonts w:ascii="Times New Roman" w:eastAsia="Times New Roman" w:hAnsi="Times New Roman"/>
                <w:lang w:eastAsia="pl-PL"/>
              </w:rPr>
            </w:pPr>
            <w:r w:rsidRPr="00D06E2B">
              <w:rPr>
                <w:rFonts w:eastAsia="Times New Roman"/>
                <w:lang w:eastAsia="ja-JP"/>
              </w:rPr>
              <w:t xml:space="preserve">- </w:t>
            </w:r>
            <w:r w:rsidR="004641CA" w:rsidRPr="00D06E2B">
              <w:rPr>
                <w:rFonts w:eastAsia="Times New Roman"/>
                <w:lang w:eastAsia="ja-JP"/>
              </w:rPr>
              <w:t>Wsparcie ukierunkowane na wczesne wykrywanie problemów zdrowotnych w zakresie chorób będących istotnym problemem zdrowotnym regionu</w:t>
            </w:r>
            <w:r w:rsidR="004641CA" w:rsidRPr="00D06E2B">
              <w:rPr>
                <w:rStyle w:val="Odwoanieprzypisudolnego"/>
                <w:rFonts w:eastAsia="Times New Roman"/>
                <w:lang w:eastAsia="ja-JP"/>
              </w:rPr>
              <w:footnoteReference w:customMarkFollows="1" w:id="3"/>
              <w:t>[1]</w:t>
            </w:r>
            <w:r w:rsidR="004641CA" w:rsidRPr="00D06E2B">
              <w:rPr>
                <w:rFonts w:eastAsia="Times New Roman"/>
                <w:lang w:eastAsia="ja-JP"/>
              </w:rPr>
              <w:t xml:space="preserve"> kierowane w szczególności do osób w trudnej sytuacji i na obszary białych plam</w:t>
            </w:r>
            <w:r w:rsidR="004641CA" w:rsidRPr="00D06E2B">
              <w:rPr>
                <w:rStyle w:val="Odwoanieprzypisudolnego"/>
                <w:rFonts w:eastAsia="Times New Roman"/>
                <w:lang w:eastAsia="ja-JP"/>
              </w:rPr>
              <w:footnoteReference w:customMarkFollows="1" w:id="4"/>
              <w:t>[2]</w:t>
            </w:r>
            <w:r w:rsidR="004641CA" w:rsidRPr="00D06E2B">
              <w:rPr>
                <w:rFonts w:eastAsia="Times New Roman"/>
                <w:lang w:eastAsia="ja-JP"/>
              </w:rPr>
              <w:t xml:space="preserve"> (z wyłączeniem kosztów leczenia i zabiegów medycznych </w:t>
            </w:r>
            <w:r w:rsidR="004641CA" w:rsidRPr="00D06E2B">
              <w:rPr>
                <w:rFonts w:eastAsia="Times New Roman"/>
                <w:lang w:eastAsia="ja-JP"/>
              </w:rPr>
              <w:lastRenderedPageBreak/>
              <w:t>innych niż na potrzeby diagnostyki) w tym również kształcenie / przekwalifikowanie / szkolenia specjalistyczne personelu niezbędnego do realizacji programów profilaktycznych.</w:t>
            </w:r>
            <w:r w:rsidR="004641CA" w:rsidRPr="00D06E2B">
              <w:rPr>
                <w:rFonts w:ascii="Times New Roman" w:eastAsia="Times New Roman" w:hAnsi="Times New Roman"/>
                <w:lang w:eastAsia="pl-PL"/>
              </w:rPr>
              <w:t xml:space="preserve"> </w:t>
            </w:r>
          </w:p>
        </w:tc>
        <w:tc>
          <w:tcPr>
            <w:tcW w:w="2693" w:type="dxa"/>
            <w:noWrap/>
            <w:tcMar>
              <w:top w:w="170" w:type="dxa"/>
              <w:bottom w:w="170" w:type="dxa"/>
            </w:tcMar>
          </w:tcPr>
          <w:p w14:paraId="462878E8" w14:textId="3ADE1894" w:rsidR="0037530D" w:rsidRPr="00717714" w:rsidRDefault="00F274BF" w:rsidP="00937650">
            <w:pPr>
              <w:spacing w:before="30" w:after="30" w:line="240" w:lineRule="auto"/>
              <w:rPr>
                <w:rFonts w:asciiTheme="minorHAnsi" w:hAnsiTheme="minorHAnsi" w:cstheme="minorHAnsi"/>
                <w:color w:val="D9D9D9" w:themeColor="background1" w:themeShade="D9"/>
              </w:rPr>
            </w:pPr>
            <w:r w:rsidRPr="00562AC1">
              <w:rPr>
                <w:lang w:eastAsia="ja-JP"/>
              </w:rPr>
              <w:lastRenderedPageBreak/>
              <w:t>Wsparcie deinstytucjonalizacji</w:t>
            </w:r>
          </w:p>
        </w:tc>
        <w:tc>
          <w:tcPr>
            <w:tcW w:w="1986" w:type="dxa"/>
            <w:noWrap/>
            <w:tcMar>
              <w:top w:w="170" w:type="dxa"/>
              <w:bottom w:w="170" w:type="dxa"/>
            </w:tcMar>
          </w:tcPr>
          <w:p w14:paraId="19B3397F" w14:textId="3111F854" w:rsidR="0037530D" w:rsidRPr="00717714" w:rsidRDefault="00BC33F2" w:rsidP="00937650">
            <w:pPr>
              <w:spacing w:before="30" w:after="30" w:line="240" w:lineRule="auto"/>
              <w:rPr>
                <w:rFonts w:asciiTheme="minorHAnsi" w:hAnsiTheme="minorHAnsi" w:cstheme="minorHAnsi"/>
                <w:color w:val="D9D9D9" w:themeColor="background1" w:themeShade="D9"/>
              </w:rPr>
            </w:pPr>
            <w:r w:rsidRPr="00665822">
              <w:rPr>
                <w:rFonts w:asciiTheme="minorHAnsi" w:hAnsiTheme="minorHAnsi" w:cstheme="minorHAnsi"/>
              </w:rPr>
              <w:t>dostępowe</w:t>
            </w:r>
          </w:p>
        </w:tc>
        <w:tc>
          <w:tcPr>
            <w:tcW w:w="6661" w:type="dxa"/>
            <w:noWrap/>
            <w:tcMar>
              <w:top w:w="170" w:type="dxa"/>
              <w:bottom w:w="170" w:type="dxa"/>
            </w:tcMar>
          </w:tcPr>
          <w:p w14:paraId="0BB16F1E" w14:textId="1F8EFB00" w:rsidR="0037530D" w:rsidRPr="00717714" w:rsidRDefault="1AC2D15D" w:rsidP="7C137F81">
            <w:pPr>
              <w:spacing w:before="30" w:after="30" w:line="240" w:lineRule="auto"/>
              <w:rPr>
                <w:lang w:eastAsia="ja-JP"/>
              </w:rPr>
            </w:pPr>
            <w:r w:rsidRPr="7C137F81">
              <w:rPr>
                <w:rFonts w:cs="Arial"/>
              </w:rPr>
              <w:t xml:space="preserve">W ramach kryterium ocenie podlegać będzie, czy projekt </w:t>
            </w:r>
            <w:r w:rsidR="6ED4BEEB" w:rsidRPr="7C137F81">
              <w:rPr>
                <w:rFonts w:cs="Arial"/>
              </w:rPr>
              <w:t xml:space="preserve">dotyczy </w:t>
            </w:r>
            <w:r w:rsidR="6ED4BEEB">
              <w:t>w</w:t>
            </w:r>
            <w:r w:rsidR="6ED4BEEB" w:rsidRPr="7C137F81">
              <w:rPr>
                <w:lang w:eastAsia="ja-JP"/>
              </w:rPr>
              <w:t xml:space="preserve">sparcia deinstytucjonalizacji opieki medycznej nad osobami potrzebującymi wsparcia w codziennym funkcjonowaniu, poprzez rozwój alternatywnych form opieki (opieka </w:t>
            </w:r>
            <w:r w:rsidR="7B980E7B" w:rsidRPr="7C137F81">
              <w:rPr>
                <w:lang w:eastAsia="ja-JP"/>
              </w:rPr>
              <w:t>ambulatoryjna/dzienna</w:t>
            </w:r>
            <w:r w:rsidR="2EBA1ADD" w:rsidRPr="7C137F81">
              <w:rPr>
                <w:lang w:eastAsia="ja-JP"/>
              </w:rPr>
              <w:t>)</w:t>
            </w:r>
            <w:r w:rsidR="1EAFCB9E" w:rsidRPr="7C137F81">
              <w:rPr>
                <w:lang w:eastAsia="ja-JP"/>
              </w:rPr>
              <w:t xml:space="preserve">, zgodnie z katalogiem działań wskazanym </w:t>
            </w:r>
            <w:r w:rsidR="50540314" w:rsidRPr="7C137F81">
              <w:rPr>
                <w:lang w:eastAsia="ja-JP"/>
              </w:rPr>
              <w:t>w</w:t>
            </w:r>
            <w:r w:rsidR="587B532A" w:rsidRPr="7C137F81">
              <w:rPr>
                <w:lang w:eastAsia="ja-JP"/>
              </w:rPr>
              <w:t>e właściwym</w:t>
            </w:r>
            <w:r w:rsidR="1EAFCB9E" w:rsidRPr="7C137F81">
              <w:rPr>
                <w:lang w:eastAsia="ja-JP"/>
              </w:rPr>
              <w:t xml:space="preserve"> RPZ</w:t>
            </w:r>
            <w:r w:rsidR="6EA3D601" w:rsidRPr="7C137F81">
              <w:rPr>
                <w:lang w:eastAsia="ja-JP"/>
              </w:rPr>
              <w:t>.</w:t>
            </w:r>
            <w:r w:rsidR="1EAFCB9E" w:rsidRPr="7C137F81">
              <w:rPr>
                <w:lang w:eastAsia="ja-JP"/>
              </w:rPr>
              <w:t xml:space="preserve"> </w:t>
            </w:r>
          </w:p>
        </w:tc>
      </w:tr>
      <w:tr w:rsidR="000E6446" w:rsidRPr="00D15298" w14:paraId="41FA1B35" w14:textId="77777777" w:rsidTr="75FB13C4">
        <w:trPr>
          <w:trHeight w:val="600"/>
        </w:trPr>
        <w:tc>
          <w:tcPr>
            <w:tcW w:w="534" w:type="dxa"/>
            <w:noWrap/>
            <w:tcMar>
              <w:top w:w="170" w:type="dxa"/>
              <w:bottom w:w="170" w:type="dxa"/>
            </w:tcMar>
          </w:tcPr>
          <w:p w14:paraId="7CEC9B54" w14:textId="52F9F6AD" w:rsidR="0037530D" w:rsidRPr="00D15298" w:rsidRDefault="000B6B98" w:rsidP="00937650">
            <w:pPr>
              <w:spacing w:before="30" w:after="30" w:line="240" w:lineRule="auto"/>
              <w:rPr>
                <w:rFonts w:asciiTheme="minorHAnsi" w:hAnsiTheme="minorHAnsi" w:cstheme="minorHAnsi"/>
              </w:rPr>
            </w:pPr>
            <w:r>
              <w:rPr>
                <w:rFonts w:asciiTheme="minorHAnsi" w:hAnsiTheme="minorHAnsi" w:cstheme="minorHAnsi"/>
              </w:rPr>
              <w:t>10</w:t>
            </w:r>
          </w:p>
        </w:tc>
        <w:tc>
          <w:tcPr>
            <w:tcW w:w="2727" w:type="dxa"/>
            <w:tcMar>
              <w:top w:w="170" w:type="dxa"/>
              <w:bottom w:w="170" w:type="dxa"/>
            </w:tcMar>
          </w:tcPr>
          <w:p w14:paraId="260F967F" w14:textId="4B6AACC3" w:rsidR="0037530D" w:rsidRPr="00D06E2B" w:rsidRDefault="00F064A4" w:rsidP="00937650">
            <w:pPr>
              <w:spacing w:before="30" w:after="30" w:line="240" w:lineRule="auto"/>
              <w:rPr>
                <w:rFonts w:asciiTheme="minorHAnsi" w:hAnsiTheme="minorHAnsi" w:cstheme="minorHAnsi"/>
              </w:rPr>
            </w:pPr>
            <w:r w:rsidRPr="00D06E2B">
              <w:rPr>
                <w:lang w:eastAsia="ja-JP"/>
              </w:rPr>
              <w:t>Wsparcie deinstytucjonalizacji usług musi przyczyniać się do zwiększenia potencjału realizacji tychże usług w społeczności lokalnej poprzez zwiększanie liczby osób, dla których mogą być świadczone usługi. Możliwe jest wsparcie w zakresie świadczenia usług zdrowotnych dla osób będących w opiece instytucjonalnej wyłącznie w celu przejścia tych osób do opieki realizowanej w formie usług świadczonych w społeczności lokalnej.</w:t>
            </w:r>
          </w:p>
        </w:tc>
        <w:tc>
          <w:tcPr>
            <w:tcW w:w="2693" w:type="dxa"/>
            <w:noWrap/>
            <w:tcMar>
              <w:top w:w="170" w:type="dxa"/>
              <w:bottom w:w="170" w:type="dxa"/>
            </w:tcMar>
          </w:tcPr>
          <w:p w14:paraId="3F0D4839" w14:textId="7868D758" w:rsidR="0037530D" w:rsidRPr="00D207F5" w:rsidRDefault="00BC33F2" w:rsidP="00937650">
            <w:pPr>
              <w:spacing w:before="30" w:after="30" w:line="240" w:lineRule="auto"/>
              <w:rPr>
                <w:rFonts w:asciiTheme="minorHAnsi" w:hAnsiTheme="minorHAnsi" w:cstheme="minorHAnsi"/>
              </w:rPr>
            </w:pPr>
            <w:r w:rsidRPr="00D207F5">
              <w:rPr>
                <w:lang w:eastAsia="ja-JP"/>
              </w:rPr>
              <w:t>Zwiększenie potencjału DI</w:t>
            </w:r>
          </w:p>
        </w:tc>
        <w:tc>
          <w:tcPr>
            <w:tcW w:w="1986" w:type="dxa"/>
            <w:noWrap/>
            <w:tcMar>
              <w:top w:w="170" w:type="dxa"/>
              <w:bottom w:w="170" w:type="dxa"/>
            </w:tcMar>
          </w:tcPr>
          <w:p w14:paraId="7B98947C" w14:textId="19708A01" w:rsidR="0037530D" w:rsidRPr="006D1EAC" w:rsidRDefault="00BC33F2" w:rsidP="00937650">
            <w:pPr>
              <w:spacing w:before="30" w:after="30" w:line="240" w:lineRule="auto"/>
              <w:rPr>
                <w:rFonts w:asciiTheme="minorHAnsi" w:hAnsiTheme="minorHAnsi" w:cstheme="minorBidi"/>
              </w:rPr>
            </w:pPr>
            <w:r w:rsidRPr="006D1EAC">
              <w:rPr>
                <w:rFonts w:asciiTheme="minorHAnsi" w:hAnsiTheme="minorHAnsi" w:cstheme="minorBidi"/>
              </w:rPr>
              <w:t>dostępowe</w:t>
            </w:r>
          </w:p>
        </w:tc>
        <w:tc>
          <w:tcPr>
            <w:tcW w:w="6661" w:type="dxa"/>
            <w:noWrap/>
            <w:tcMar>
              <w:top w:w="170" w:type="dxa"/>
              <w:bottom w:w="170" w:type="dxa"/>
            </w:tcMar>
          </w:tcPr>
          <w:p w14:paraId="6A685134" w14:textId="77777777" w:rsidR="0037530D" w:rsidRPr="006D1EAC" w:rsidRDefault="00BC33F2" w:rsidP="00937650">
            <w:pPr>
              <w:spacing w:before="30" w:after="30" w:line="240" w:lineRule="auto"/>
              <w:rPr>
                <w:lang w:eastAsia="ja-JP"/>
              </w:rPr>
            </w:pPr>
            <w:r w:rsidRPr="006D1EAC">
              <w:rPr>
                <w:rFonts w:cs="Arial"/>
              </w:rPr>
              <w:t xml:space="preserve">W ramach kryterium ocenie podlegać będzie, czy projekt </w:t>
            </w:r>
            <w:r w:rsidR="003A4B43" w:rsidRPr="006D1EAC">
              <w:rPr>
                <w:lang w:eastAsia="ja-JP"/>
              </w:rPr>
              <w:t>przyczyni się do zwiększenia potencjału realizacji usług w społeczności lokalnej poprzez zwiększanie liczby osób, dla których mogą być świadczone usługi.</w:t>
            </w:r>
          </w:p>
          <w:p w14:paraId="27855AD3" w14:textId="4C557727" w:rsidR="00387C86" w:rsidRPr="006D1EAC" w:rsidRDefault="00387C86" w:rsidP="00937650">
            <w:pPr>
              <w:spacing w:before="30" w:after="30" w:line="240" w:lineRule="auto"/>
              <w:rPr>
                <w:rFonts w:asciiTheme="minorHAnsi" w:hAnsiTheme="minorHAnsi" w:cstheme="minorBidi"/>
              </w:rPr>
            </w:pPr>
          </w:p>
        </w:tc>
      </w:tr>
      <w:tr w:rsidR="000E6446" w:rsidRPr="00D15298" w14:paraId="1314BF6F" w14:textId="77777777" w:rsidTr="75FB13C4">
        <w:trPr>
          <w:trHeight w:val="600"/>
        </w:trPr>
        <w:tc>
          <w:tcPr>
            <w:tcW w:w="534" w:type="dxa"/>
            <w:noWrap/>
            <w:tcMar>
              <w:top w:w="170" w:type="dxa"/>
              <w:bottom w:w="170" w:type="dxa"/>
            </w:tcMar>
          </w:tcPr>
          <w:p w14:paraId="32F28FD4" w14:textId="66149B87" w:rsidR="0037530D" w:rsidRPr="00D15298" w:rsidRDefault="00A6120D" w:rsidP="00937650">
            <w:pPr>
              <w:spacing w:before="30" w:after="30" w:line="240" w:lineRule="auto"/>
              <w:rPr>
                <w:rFonts w:asciiTheme="minorHAnsi" w:hAnsiTheme="minorHAnsi" w:cstheme="minorHAnsi"/>
              </w:rPr>
            </w:pPr>
            <w:r>
              <w:rPr>
                <w:rFonts w:asciiTheme="minorHAnsi" w:hAnsiTheme="minorHAnsi" w:cstheme="minorHAnsi"/>
              </w:rPr>
              <w:lastRenderedPageBreak/>
              <w:t>11</w:t>
            </w:r>
          </w:p>
        </w:tc>
        <w:tc>
          <w:tcPr>
            <w:tcW w:w="2727" w:type="dxa"/>
            <w:tcMar>
              <w:top w:w="170" w:type="dxa"/>
              <w:bottom w:w="170" w:type="dxa"/>
            </w:tcMar>
          </w:tcPr>
          <w:p w14:paraId="1E848E1C" w14:textId="1651AD81" w:rsidR="0037530D" w:rsidRPr="00C27926" w:rsidRDefault="00E04E8F" w:rsidP="00937650">
            <w:pPr>
              <w:autoSpaceDE w:val="0"/>
              <w:autoSpaceDN w:val="0"/>
              <w:adjustRightInd w:val="0"/>
              <w:spacing w:after="0" w:line="240" w:lineRule="auto"/>
              <w:rPr>
                <w:rFonts w:asciiTheme="minorHAnsi" w:hAnsiTheme="minorHAnsi" w:cstheme="minorHAnsi"/>
              </w:rPr>
            </w:pPr>
            <w:r w:rsidRPr="00C27926">
              <w:rPr>
                <w:lang w:eastAsia="ja-JP"/>
              </w:rPr>
              <w:t>Finansowanie usług zdrowotnych jest możliwe w zakresie działań o charakterze diagnostycznym lub profilaktycznym, zaś finansowanie leczenia jest możliwe wyłącznie w ramach opieki długoterminowej lub hospicyjno-paliatywnej, świadczonych w formie środowiskowej, jako wsparcie tymczasowe.</w:t>
            </w:r>
          </w:p>
        </w:tc>
        <w:tc>
          <w:tcPr>
            <w:tcW w:w="2693" w:type="dxa"/>
            <w:noWrap/>
            <w:tcMar>
              <w:top w:w="170" w:type="dxa"/>
              <w:bottom w:w="170" w:type="dxa"/>
            </w:tcMar>
          </w:tcPr>
          <w:p w14:paraId="3B3E124A" w14:textId="17E636A2" w:rsidR="0037530D" w:rsidRPr="001227DF" w:rsidRDefault="002C0A86" w:rsidP="00937650">
            <w:pPr>
              <w:spacing w:before="30" w:after="30" w:line="240" w:lineRule="auto"/>
              <w:rPr>
                <w:rFonts w:asciiTheme="minorHAnsi" w:hAnsiTheme="minorHAnsi" w:cstheme="minorHAnsi"/>
              </w:rPr>
            </w:pPr>
            <w:r>
              <w:rPr>
                <w:lang w:eastAsia="ja-JP"/>
              </w:rPr>
              <w:t>O</w:t>
            </w:r>
            <w:r w:rsidRPr="00C27926">
              <w:rPr>
                <w:lang w:eastAsia="ja-JP"/>
              </w:rPr>
              <w:t>piek</w:t>
            </w:r>
            <w:r>
              <w:rPr>
                <w:lang w:eastAsia="ja-JP"/>
              </w:rPr>
              <w:t>a</w:t>
            </w:r>
            <w:r w:rsidRPr="00C27926">
              <w:rPr>
                <w:lang w:eastAsia="ja-JP"/>
              </w:rPr>
              <w:t xml:space="preserve"> długoterminow</w:t>
            </w:r>
            <w:r>
              <w:rPr>
                <w:lang w:eastAsia="ja-JP"/>
              </w:rPr>
              <w:t>a</w:t>
            </w:r>
          </w:p>
        </w:tc>
        <w:tc>
          <w:tcPr>
            <w:tcW w:w="1986" w:type="dxa"/>
            <w:noWrap/>
            <w:tcMar>
              <w:top w:w="170" w:type="dxa"/>
              <w:bottom w:w="170" w:type="dxa"/>
            </w:tcMar>
          </w:tcPr>
          <w:p w14:paraId="575082BD" w14:textId="323A617F" w:rsidR="0037530D" w:rsidRPr="001227DF" w:rsidRDefault="002C0A86" w:rsidP="00937650">
            <w:pPr>
              <w:spacing w:before="30" w:after="30" w:line="240" w:lineRule="auto"/>
              <w:rPr>
                <w:rFonts w:asciiTheme="minorHAnsi" w:hAnsiTheme="minorHAnsi" w:cstheme="minorHAnsi"/>
              </w:rPr>
            </w:pPr>
            <w:r w:rsidRPr="00BC33F2">
              <w:rPr>
                <w:rFonts w:asciiTheme="minorHAnsi" w:hAnsiTheme="minorHAnsi" w:cstheme="minorHAnsi"/>
              </w:rPr>
              <w:t>dostępowe</w:t>
            </w:r>
          </w:p>
        </w:tc>
        <w:tc>
          <w:tcPr>
            <w:tcW w:w="6661" w:type="dxa"/>
            <w:noWrap/>
            <w:tcMar>
              <w:top w:w="170" w:type="dxa"/>
              <w:bottom w:w="170" w:type="dxa"/>
            </w:tcMar>
          </w:tcPr>
          <w:p w14:paraId="2364D924" w14:textId="3A87C1CE" w:rsidR="006D560C" w:rsidRDefault="006D560C" w:rsidP="006D560C">
            <w:pPr>
              <w:autoSpaceDE w:val="0"/>
              <w:autoSpaceDN w:val="0"/>
              <w:adjustRightInd w:val="0"/>
              <w:spacing w:after="0" w:line="240" w:lineRule="auto"/>
              <w:rPr>
                <w:rFonts w:cs="Arial"/>
              </w:rPr>
            </w:pPr>
            <w:r w:rsidRPr="006D560C">
              <w:rPr>
                <w:rFonts w:cs="Arial"/>
              </w:rPr>
              <w:t>W ramach kryterium ocenie podlegać będzie, czy projekt obejmuje wyłącznie opiekę długoterminową świadczoną w formie</w:t>
            </w:r>
            <w:r w:rsidR="00BE0E5D">
              <w:rPr>
                <w:rFonts w:cs="Arial"/>
              </w:rPr>
              <w:t xml:space="preserve"> </w:t>
            </w:r>
            <w:r w:rsidR="00324A31">
              <w:rPr>
                <w:rFonts w:cs="Arial"/>
              </w:rPr>
              <w:t>dziennej</w:t>
            </w:r>
            <w:r w:rsidRPr="006D560C">
              <w:rPr>
                <w:rFonts w:cs="Arial"/>
              </w:rPr>
              <w:t>.</w:t>
            </w:r>
          </w:p>
          <w:p w14:paraId="6698D3A9" w14:textId="77777777" w:rsidR="00266339" w:rsidRPr="00250FBA" w:rsidRDefault="00266339" w:rsidP="00266339">
            <w:pPr>
              <w:autoSpaceDE w:val="0"/>
              <w:autoSpaceDN w:val="0"/>
              <w:adjustRightInd w:val="0"/>
              <w:spacing w:after="0" w:line="240" w:lineRule="auto"/>
              <w:rPr>
                <w:rFonts w:asciiTheme="minorHAnsi" w:eastAsia="Lato" w:hAnsiTheme="minorHAnsi" w:cstheme="minorHAnsi"/>
                <w14:ligatures w14:val="standardContextual"/>
              </w:rPr>
            </w:pPr>
            <w:r w:rsidRPr="00250FBA">
              <w:rPr>
                <w:rFonts w:asciiTheme="minorHAnsi" w:eastAsia="Lato" w:hAnsiTheme="minorHAnsi" w:cstheme="minorHAnsi"/>
              </w:rPr>
              <w:t xml:space="preserve">Program spełnia definicję opieki długoterminowej </w:t>
            </w:r>
            <w:r w:rsidRPr="00250FBA">
              <w:rPr>
                <w:rFonts w:asciiTheme="minorHAnsi" w:eastAsia="Lato" w:hAnsiTheme="minorHAnsi" w:cstheme="minorHAnsi"/>
                <w:color w:val="000000"/>
              </w:rPr>
              <w:t xml:space="preserve">określoną w </w:t>
            </w:r>
            <w:r w:rsidRPr="00250FBA">
              <w:rPr>
                <w:rFonts w:asciiTheme="minorHAnsi" w:eastAsia="Lato" w:hAnsiTheme="minorHAnsi" w:cstheme="minorHAnsi"/>
                <w14:ligatures w14:val="standardContextual"/>
              </w:rPr>
              <w:t>Wytycznych dotyczących realizacji projektów z udziałem środków Europejskiego Funduszu Społecznego Plus w regionalnych programach na lata 2021–2027, mianowicie:</w:t>
            </w:r>
          </w:p>
          <w:p w14:paraId="76A2736B" w14:textId="77777777" w:rsidR="00266339" w:rsidRPr="00250FBA" w:rsidRDefault="00266339" w:rsidP="00266339">
            <w:pPr>
              <w:autoSpaceDE w:val="0"/>
              <w:autoSpaceDN w:val="0"/>
              <w:adjustRightInd w:val="0"/>
              <w:spacing w:after="0" w:line="240" w:lineRule="auto"/>
              <w:rPr>
                <w:rFonts w:asciiTheme="minorHAnsi" w:eastAsia="Lato" w:hAnsiTheme="minorHAnsi" w:cstheme="minorHAnsi"/>
                <w14:ligatures w14:val="standardContextual"/>
              </w:rPr>
            </w:pPr>
            <w:r w:rsidRPr="00BA557D">
              <w:rPr>
                <w:rFonts w:asciiTheme="minorHAnsi" w:eastAsia="Lato" w:hAnsiTheme="minorHAnsi" w:cstheme="minorHAnsi"/>
                <w:b/>
                <w14:ligatures w14:val="standardContextual"/>
              </w:rPr>
              <w:t>opieka długoterminowa</w:t>
            </w:r>
            <w:r w:rsidRPr="00250FBA">
              <w:rPr>
                <w:rFonts w:asciiTheme="minorHAnsi" w:eastAsia="Lato" w:hAnsiTheme="minorHAnsi" w:cstheme="minorHAnsi"/>
                <w14:ligatures w14:val="standardContextual"/>
              </w:rPr>
              <w:t xml:space="preserve"> – zakres usług udzielanych osobom potrzebującym wsparcia w codziennym funkcjonowaniu, w tym przewlekle chorym, które przez dłuższy czas potrzebują pomocy w podstawowych aktywnościach życia codziennego, a które nie wymagają hospitalizacji w warunkach oddziału szpitalnego. Opiekę tę stanowią usługi zdrowotne lub społeczne polegające na świadczeniu w szczególności:</w:t>
            </w:r>
          </w:p>
          <w:p w14:paraId="7696D7B8" w14:textId="77777777" w:rsidR="00266339" w:rsidRPr="00250FBA" w:rsidRDefault="00266339" w:rsidP="00266339">
            <w:pPr>
              <w:autoSpaceDE w:val="0"/>
              <w:autoSpaceDN w:val="0"/>
              <w:adjustRightInd w:val="0"/>
              <w:spacing w:after="0" w:line="240" w:lineRule="auto"/>
              <w:rPr>
                <w:rFonts w:asciiTheme="minorHAnsi" w:eastAsia="Lato" w:hAnsiTheme="minorHAnsi" w:cstheme="minorHAnsi"/>
                <w14:ligatures w14:val="standardContextual"/>
              </w:rPr>
            </w:pPr>
            <w:r w:rsidRPr="00250FBA">
              <w:rPr>
                <w:rFonts w:asciiTheme="minorHAnsi" w:eastAsia="Lato" w:hAnsiTheme="minorHAnsi" w:cstheme="minorHAnsi"/>
                <w14:ligatures w14:val="standardContextual"/>
              </w:rPr>
              <w:t>a) długotrwałej opieki pielęgniarskiej;</w:t>
            </w:r>
          </w:p>
          <w:p w14:paraId="13DE9579" w14:textId="77777777" w:rsidR="00266339" w:rsidRPr="00250FBA" w:rsidRDefault="00266339" w:rsidP="00266339">
            <w:pPr>
              <w:autoSpaceDE w:val="0"/>
              <w:autoSpaceDN w:val="0"/>
              <w:adjustRightInd w:val="0"/>
              <w:spacing w:after="0" w:line="240" w:lineRule="auto"/>
              <w:rPr>
                <w:rFonts w:asciiTheme="minorHAnsi" w:eastAsia="Lato" w:hAnsiTheme="minorHAnsi" w:cstheme="minorHAnsi"/>
                <w14:ligatures w14:val="standardContextual"/>
              </w:rPr>
            </w:pPr>
            <w:r w:rsidRPr="00250FBA">
              <w:rPr>
                <w:rFonts w:asciiTheme="minorHAnsi" w:eastAsia="Lato" w:hAnsiTheme="minorHAnsi" w:cstheme="minorHAnsi"/>
                <w14:ligatures w14:val="standardContextual"/>
              </w:rPr>
              <w:t>b) rehabilitacji;</w:t>
            </w:r>
          </w:p>
          <w:p w14:paraId="5D18FE86" w14:textId="483323EB" w:rsidR="00266339" w:rsidRPr="00250FBA" w:rsidRDefault="00266339" w:rsidP="00266339">
            <w:pPr>
              <w:autoSpaceDE w:val="0"/>
              <w:autoSpaceDN w:val="0"/>
              <w:adjustRightInd w:val="0"/>
              <w:spacing w:after="0" w:line="240" w:lineRule="auto"/>
              <w:rPr>
                <w:rFonts w:asciiTheme="minorHAnsi" w:eastAsia="Lato" w:hAnsiTheme="minorHAnsi" w:cstheme="minorHAnsi"/>
                <w14:ligatures w14:val="standardContextual"/>
              </w:rPr>
            </w:pPr>
            <w:r w:rsidRPr="00250FBA">
              <w:rPr>
                <w:rFonts w:asciiTheme="minorHAnsi" w:eastAsia="Lato" w:hAnsiTheme="minorHAnsi" w:cstheme="minorHAnsi"/>
                <w14:ligatures w14:val="standardContextual"/>
              </w:rPr>
              <w:t>c) świadczeń terapeutycznych;</w:t>
            </w:r>
          </w:p>
          <w:p w14:paraId="22E94408" w14:textId="77777777" w:rsidR="00266339" w:rsidRPr="00250FBA" w:rsidRDefault="431E494A" w:rsidP="7C137F81">
            <w:pPr>
              <w:autoSpaceDE w:val="0"/>
              <w:autoSpaceDN w:val="0"/>
              <w:adjustRightInd w:val="0"/>
              <w:spacing w:after="0" w:line="240" w:lineRule="auto"/>
              <w:rPr>
                <w:rFonts w:asciiTheme="minorHAnsi" w:eastAsia="Lato" w:hAnsiTheme="minorHAnsi" w:cstheme="minorBidi"/>
                <w14:ligatures w14:val="standardContextual"/>
              </w:rPr>
            </w:pPr>
            <w:r w:rsidRPr="7C137F81">
              <w:rPr>
                <w:rFonts w:asciiTheme="minorHAnsi" w:eastAsia="Lato" w:hAnsiTheme="minorHAnsi" w:cstheme="minorBidi"/>
                <w14:ligatures w14:val="standardContextual"/>
              </w:rPr>
              <w:t>d) usług pielęgnacyjnych, opiekuńczych oraz innych usług wspierających osoby;</w:t>
            </w:r>
          </w:p>
          <w:p w14:paraId="69E3A937" w14:textId="77777777" w:rsidR="00266339" w:rsidRPr="00250FBA" w:rsidRDefault="431E494A" w:rsidP="7C137F81">
            <w:pPr>
              <w:autoSpaceDE w:val="0"/>
              <w:autoSpaceDN w:val="0"/>
              <w:adjustRightInd w:val="0"/>
              <w:spacing w:after="0" w:line="240" w:lineRule="auto"/>
              <w:rPr>
                <w:rFonts w:asciiTheme="minorHAnsi" w:eastAsia="Lato" w:hAnsiTheme="minorHAnsi" w:cstheme="minorBidi"/>
                <w14:ligatures w14:val="standardContextual"/>
              </w:rPr>
            </w:pPr>
            <w:r w:rsidRPr="7C137F81">
              <w:rPr>
                <w:rFonts w:asciiTheme="minorHAnsi" w:eastAsia="Lato" w:hAnsiTheme="minorHAnsi" w:cstheme="minorBidi"/>
                <w14:ligatures w14:val="standardContextual"/>
              </w:rPr>
              <w:t>e) kontynuacji leczenia farmakologicznego i dietetycznego.</w:t>
            </w:r>
          </w:p>
          <w:p w14:paraId="5DDF99AA" w14:textId="77777777" w:rsidR="00266339" w:rsidRPr="003E5607" w:rsidRDefault="431E494A" w:rsidP="7C137F81">
            <w:pPr>
              <w:autoSpaceDE w:val="0"/>
              <w:autoSpaceDN w:val="0"/>
              <w:adjustRightInd w:val="0"/>
              <w:spacing w:after="0" w:line="240" w:lineRule="auto"/>
              <w:rPr>
                <w:rFonts w:asciiTheme="minorHAnsi" w:eastAsia="Lato" w:hAnsiTheme="minorHAnsi" w:cstheme="minorBidi"/>
                <w:color w:val="000000"/>
              </w:rPr>
            </w:pPr>
            <w:r w:rsidRPr="7C137F81">
              <w:rPr>
                <w:rFonts w:asciiTheme="minorHAnsi" w:eastAsia="Lato" w:hAnsiTheme="minorHAnsi" w:cstheme="minorBidi"/>
                <w14:ligatures w14:val="standardContextual"/>
              </w:rPr>
              <w:t>Opieka ta może być udzielana przez opiekunów formalnych (personel medyczny i pracowników świadczących usługi opiekuńcze) lub opiekunów faktycznych (rodzinę, osoby sprawujące rodzinną pieczę zastępczą, bliskich, wolontariuszy).</w:t>
            </w:r>
            <w:r w:rsidRPr="7C137F81">
              <w:rPr>
                <w:rFonts w:asciiTheme="minorHAnsi" w:eastAsia="Lato" w:hAnsiTheme="minorHAnsi" w:cstheme="minorBidi"/>
                <w:color w:val="000000"/>
              </w:rPr>
              <w:t xml:space="preserve">  </w:t>
            </w:r>
          </w:p>
          <w:p w14:paraId="10BA6302" w14:textId="77777777" w:rsidR="00266339" w:rsidRPr="006D560C" w:rsidRDefault="00266339" w:rsidP="006D560C">
            <w:pPr>
              <w:autoSpaceDE w:val="0"/>
              <w:autoSpaceDN w:val="0"/>
              <w:adjustRightInd w:val="0"/>
              <w:spacing w:after="0" w:line="240" w:lineRule="auto"/>
              <w:rPr>
                <w:rFonts w:cs="Arial"/>
              </w:rPr>
            </w:pPr>
          </w:p>
          <w:p w14:paraId="45BC515A" w14:textId="5B244912" w:rsidR="006D560C" w:rsidRPr="006D560C" w:rsidRDefault="25F7D452" w:rsidP="006D560C">
            <w:pPr>
              <w:autoSpaceDE w:val="0"/>
              <w:autoSpaceDN w:val="0"/>
              <w:adjustRightInd w:val="0"/>
              <w:spacing w:after="0" w:line="240" w:lineRule="auto"/>
              <w:rPr>
                <w:rFonts w:cs="Arial"/>
              </w:rPr>
            </w:pPr>
            <w:r w:rsidRPr="7C137F81">
              <w:rPr>
                <w:rFonts w:cs="Arial"/>
              </w:rPr>
              <w:t xml:space="preserve">Powyższe, będzie </w:t>
            </w:r>
            <w:r w:rsidR="51E056D6" w:rsidRPr="7C137F81">
              <w:rPr>
                <w:rFonts w:cs="Arial"/>
              </w:rPr>
              <w:t>zgodnie z katalogiem działań wskazanym w punkcie</w:t>
            </w:r>
            <w:r w:rsidR="46A08453" w:rsidRPr="7C137F81">
              <w:rPr>
                <w:rFonts w:cs="Arial"/>
              </w:rPr>
              <w:t>:</w:t>
            </w:r>
            <w:r w:rsidR="4F2A5DB6" w:rsidRPr="7C137F81">
              <w:rPr>
                <w:rFonts w:cs="Arial"/>
              </w:rPr>
              <w:t xml:space="preserve"> “</w:t>
            </w:r>
            <w:r w:rsidR="1DC5DEAE" w:rsidRPr="7C137F81">
              <w:rPr>
                <w:rFonts w:cs="Arial"/>
              </w:rPr>
              <w:t>3.3. Planowane interwencje”,</w:t>
            </w:r>
            <w:r w:rsidR="69BA0A1E" w:rsidRPr="7C137F81">
              <w:rPr>
                <w:rFonts w:cs="Arial"/>
              </w:rPr>
              <w:t xml:space="preserve"> w</w:t>
            </w:r>
            <w:r w:rsidR="20CDED11" w:rsidRPr="7C137F81">
              <w:rPr>
                <w:rFonts w:cs="Arial"/>
              </w:rPr>
              <w:t>e właściwym</w:t>
            </w:r>
            <w:r w:rsidR="69BA0A1E" w:rsidRPr="7C137F81">
              <w:rPr>
                <w:rFonts w:cs="Arial"/>
              </w:rPr>
              <w:t xml:space="preserve"> </w:t>
            </w:r>
            <w:r w:rsidR="64FE90C9" w:rsidRPr="7C137F81">
              <w:rPr>
                <w:rFonts w:cs="Arial"/>
              </w:rPr>
              <w:t xml:space="preserve">RPZ </w:t>
            </w:r>
            <w:r w:rsidR="51E056D6" w:rsidRPr="7C137F81">
              <w:rPr>
                <w:rFonts w:cs="Arial"/>
              </w:rPr>
              <w:t>stanowiącym załącznik do regulaminu naboru.</w:t>
            </w:r>
          </w:p>
          <w:p w14:paraId="16641BFE" w14:textId="77777777" w:rsidR="00CA5C35" w:rsidRDefault="00CA5C35" w:rsidP="00286B22">
            <w:pPr>
              <w:autoSpaceDE w:val="0"/>
              <w:autoSpaceDN w:val="0"/>
              <w:adjustRightInd w:val="0"/>
              <w:spacing w:after="0" w:line="240" w:lineRule="auto"/>
              <w:rPr>
                <w:rFonts w:cs="Arial"/>
              </w:rPr>
            </w:pPr>
          </w:p>
          <w:p w14:paraId="0A3543DC" w14:textId="77777777" w:rsidR="00B9137B" w:rsidRDefault="00B9137B" w:rsidP="00286B22">
            <w:pPr>
              <w:autoSpaceDE w:val="0"/>
              <w:autoSpaceDN w:val="0"/>
              <w:adjustRightInd w:val="0"/>
              <w:spacing w:after="0" w:line="240" w:lineRule="auto"/>
              <w:rPr>
                <w:rFonts w:cs="Arial"/>
              </w:rPr>
            </w:pPr>
          </w:p>
          <w:p w14:paraId="47399901" w14:textId="77777777" w:rsidR="00B9137B" w:rsidRDefault="00B9137B" w:rsidP="00286B22">
            <w:pPr>
              <w:autoSpaceDE w:val="0"/>
              <w:autoSpaceDN w:val="0"/>
              <w:adjustRightInd w:val="0"/>
              <w:spacing w:after="0" w:line="240" w:lineRule="auto"/>
              <w:rPr>
                <w:rFonts w:cs="Arial"/>
              </w:rPr>
            </w:pPr>
          </w:p>
          <w:p w14:paraId="46B46F0A" w14:textId="0A57825B" w:rsidR="0037530D" w:rsidRPr="00A32839" w:rsidRDefault="0037530D" w:rsidP="005D2F66">
            <w:pPr>
              <w:autoSpaceDE w:val="0"/>
              <w:autoSpaceDN w:val="0"/>
              <w:adjustRightInd w:val="0"/>
              <w:spacing w:after="0" w:line="240" w:lineRule="auto"/>
              <w:rPr>
                <w:rFonts w:asciiTheme="minorHAnsi" w:eastAsia="Lato" w:hAnsiTheme="minorHAnsi" w:cstheme="minorBidi"/>
                <w:color w:val="000000"/>
              </w:rPr>
            </w:pPr>
          </w:p>
        </w:tc>
      </w:tr>
      <w:tr w:rsidR="000E6446" w:rsidRPr="00D15298" w14:paraId="10716F73" w14:textId="77777777" w:rsidTr="75FB13C4">
        <w:trPr>
          <w:trHeight w:val="600"/>
        </w:trPr>
        <w:tc>
          <w:tcPr>
            <w:tcW w:w="534" w:type="dxa"/>
            <w:noWrap/>
            <w:tcMar>
              <w:top w:w="170" w:type="dxa"/>
              <w:bottom w:w="170" w:type="dxa"/>
            </w:tcMar>
          </w:tcPr>
          <w:p w14:paraId="1E00AEE9" w14:textId="56122228" w:rsidR="0037530D" w:rsidRPr="00D15298" w:rsidRDefault="007629BE" w:rsidP="00937650">
            <w:pPr>
              <w:spacing w:before="30" w:after="30" w:line="240" w:lineRule="auto"/>
              <w:rPr>
                <w:rFonts w:asciiTheme="minorHAnsi" w:hAnsiTheme="minorHAnsi" w:cstheme="minorHAnsi"/>
              </w:rPr>
            </w:pPr>
            <w:r>
              <w:rPr>
                <w:rFonts w:asciiTheme="minorHAnsi" w:hAnsiTheme="minorHAnsi" w:cstheme="minorHAnsi"/>
              </w:rPr>
              <w:lastRenderedPageBreak/>
              <w:t>12</w:t>
            </w:r>
          </w:p>
        </w:tc>
        <w:tc>
          <w:tcPr>
            <w:tcW w:w="2727" w:type="dxa"/>
            <w:tcMar>
              <w:top w:w="170" w:type="dxa"/>
              <w:bottom w:w="170" w:type="dxa"/>
            </w:tcMar>
          </w:tcPr>
          <w:p w14:paraId="72796543" w14:textId="7ACBFEAE" w:rsidR="0037530D" w:rsidRPr="00D06891" w:rsidRDefault="007E1B28" w:rsidP="00937650">
            <w:pPr>
              <w:autoSpaceDE w:val="0"/>
              <w:autoSpaceDN w:val="0"/>
              <w:adjustRightInd w:val="0"/>
              <w:spacing w:after="0" w:line="240" w:lineRule="auto"/>
              <w:rPr>
                <w:rFonts w:asciiTheme="minorHAnsi" w:hAnsiTheme="minorHAnsi" w:cstheme="minorHAnsi"/>
              </w:rPr>
            </w:pPr>
            <w:r w:rsidRPr="00D06891">
              <w:rPr>
                <w:lang w:eastAsia="ja-JP"/>
              </w:rPr>
              <w:t>Działania realizowane w projekcie są zgodne z zakresem właściwego programu polityki zdrowotnej, który jest załącznikiem do regulaminu naboru, o ile przedsięwzięcie jest realizowane w formule regionalnego programu zdrowotnego (RPZ).</w:t>
            </w:r>
          </w:p>
        </w:tc>
        <w:tc>
          <w:tcPr>
            <w:tcW w:w="2693" w:type="dxa"/>
            <w:noWrap/>
            <w:tcMar>
              <w:top w:w="170" w:type="dxa"/>
              <w:bottom w:w="170" w:type="dxa"/>
            </w:tcMar>
          </w:tcPr>
          <w:p w14:paraId="362EA4D7" w14:textId="77777777" w:rsidR="0037530D" w:rsidRPr="001227DF" w:rsidRDefault="0037530D" w:rsidP="00937650">
            <w:pPr>
              <w:spacing w:before="30" w:after="30" w:line="240" w:lineRule="auto"/>
              <w:rPr>
                <w:rFonts w:asciiTheme="minorHAnsi" w:hAnsiTheme="minorHAnsi" w:cstheme="minorHAnsi"/>
              </w:rPr>
            </w:pPr>
            <w:r w:rsidRPr="001227DF">
              <w:rPr>
                <w:rFonts w:asciiTheme="minorHAnsi" w:hAnsiTheme="minorHAnsi" w:cstheme="minorHAnsi"/>
              </w:rPr>
              <w:t>Zgodność z RPZ</w:t>
            </w:r>
          </w:p>
          <w:p w14:paraId="36769C5B" w14:textId="7BFFD14B" w:rsidR="0037530D" w:rsidRPr="001227DF" w:rsidRDefault="0037530D" w:rsidP="00937650">
            <w:pPr>
              <w:spacing w:before="30" w:after="30" w:line="240" w:lineRule="auto"/>
              <w:rPr>
                <w:rFonts w:asciiTheme="minorHAnsi" w:hAnsiTheme="minorHAnsi" w:cstheme="minorHAnsi"/>
              </w:rPr>
            </w:pPr>
          </w:p>
        </w:tc>
        <w:tc>
          <w:tcPr>
            <w:tcW w:w="1986" w:type="dxa"/>
            <w:noWrap/>
            <w:tcMar>
              <w:top w:w="170" w:type="dxa"/>
              <w:bottom w:w="170" w:type="dxa"/>
            </w:tcMar>
          </w:tcPr>
          <w:p w14:paraId="7F591723" w14:textId="77777777" w:rsidR="0037530D" w:rsidRPr="001227DF" w:rsidRDefault="0037530D" w:rsidP="00937650">
            <w:pPr>
              <w:spacing w:before="30" w:after="30" w:line="240" w:lineRule="auto"/>
              <w:rPr>
                <w:rFonts w:asciiTheme="minorHAnsi" w:hAnsiTheme="minorHAnsi" w:cstheme="minorHAnsi"/>
              </w:rPr>
            </w:pPr>
            <w:r w:rsidRPr="001227DF">
              <w:rPr>
                <w:rFonts w:asciiTheme="minorHAnsi" w:hAnsiTheme="minorHAnsi" w:cstheme="minorHAnsi"/>
              </w:rPr>
              <w:t>dostępowe</w:t>
            </w:r>
          </w:p>
        </w:tc>
        <w:tc>
          <w:tcPr>
            <w:tcW w:w="6661" w:type="dxa"/>
            <w:noWrap/>
            <w:tcMar>
              <w:top w:w="170" w:type="dxa"/>
              <w:bottom w:w="170" w:type="dxa"/>
            </w:tcMar>
          </w:tcPr>
          <w:p w14:paraId="2EF4861B" w14:textId="28135401" w:rsidR="00EA3147" w:rsidRPr="00D32D7E" w:rsidRDefault="54150C9A" w:rsidP="7C137F81">
            <w:pPr>
              <w:pStyle w:val="Default"/>
              <w:rPr>
                <w:rFonts w:asciiTheme="minorHAnsi" w:eastAsia="Lato" w:hAnsiTheme="minorHAnsi" w:cstheme="minorBidi"/>
                <w:color w:val="D9D9D9" w:themeColor="background1" w:themeShade="D9"/>
                <w:sz w:val="22"/>
                <w:szCs w:val="22"/>
              </w:rPr>
            </w:pPr>
            <w:r w:rsidRPr="7C137F81">
              <w:rPr>
                <w:rFonts w:asciiTheme="minorHAnsi" w:eastAsia="Lato" w:hAnsiTheme="minorHAnsi" w:cstheme="minorBidi"/>
                <w:color w:val="auto"/>
                <w:sz w:val="22"/>
                <w:szCs w:val="22"/>
              </w:rPr>
              <w:t>W ramach kryterium ocenie podlegać będzie, czy projekt jest zgodny z właściwym RPZ, w szczególności w zakresi</w:t>
            </w:r>
            <w:r w:rsidR="001413C0">
              <w:rPr>
                <w:rFonts w:asciiTheme="minorHAnsi" w:eastAsia="Lato" w:hAnsiTheme="minorHAnsi" w:cstheme="minorBidi"/>
                <w:color w:val="auto"/>
                <w:sz w:val="22"/>
                <w:szCs w:val="22"/>
              </w:rPr>
              <w:t xml:space="preserve">e </w:t>
            </w:r>
            <w:r w:rsidR="001413C0" w:rsidRPr="001413C0">
              <w:rPr>
                <w:rFonts w:asciiTheme="minorHAnsi" w:eastAsia="Lato" w:hAnsiTheme="minorHAnsi" w:cstheme="minorBidi"/>
                <w:color w:val="auto"/>
                <w:sz w:val="22"/>
                <w:szCs w:val="22"/>
              </w:rPr>
              <w:t>(wszystkie punkty łącznie):</w:t>
            </w:r>
          </w:p>
          <w:p w14:paraId="75C9967E" w14:textId="77777777" w:rsidR="00EA3147" w:rsidRPr="00D32D7E" w:rsidRDefault="54150C9A" w:rsidP="7C137F81">
            <w:pPr>
              <w:pStyle w:val="Default"/>
              <w:rPr>
                <w:rFonts w:asciiTheme="minorHAnsi" w:eastAsia="Lato" w:hAnsiTheme="minorHAnsi" w:cstheme="minorBidi"/>
                <w:color w:val="auto"/>
                <w:sz w:val="22"/>
                <w:szCs w:val="22"/>
              </w:rPr>
            </w:pPr>
            <w:r w:rsidRPr="7C137F81">
              <w:rPr>
                <w:rFonts w:asciiTheme="minorHAnsi" w:eastAsia="Lato" w:hAnsiTheme="minorHAnsi" w:cstheme="minorBidi"/>
                <w:color w:val="auto"/>
                <w:sz w:val="22"/>
                <w:szCs w:val="22"/>
              </w:rPr>
              <w:t xml:space="preserve">- planowanych działań, </w:t>
            </w:r>
          </w:p>
          <w:p w14:paraId="519F5410" w14:textId="77777777" w:rsidR="00EA3147" w:rsidRPr="00D32D7E" w:rsidRDefault="54150C9A" w:rsidP="7C137F81">
            <w:pPr>
              <w:pStyle w:val="Default"/>
              <w:rPr>
                <w:rFonts w:asciiTheme="minorHAnsi" w:eastAsia="Lato" w:hAnsiTheme="minorHAnsi" w:cstheme="minorBidi"/>
                <w:color w:val="auto"/>
                <w:sz w:val="22"/>
                <w:szCs w:val="22"/>
              </w:rPr>
            </w:pPr>
            <w:r w:rsidRPr="7C137F81">
              <w:rPr>
                <w:rFonts w:asciiTheme="minorHAnsi" w:eastAsia="Lato" w:hAnsiTheme="minorHAnsi" w:cstheme="minorBidi"/>
                <w:color w:val="auto"/>
                <w:sz w:val="22"/>
                <w:szCs w:val="22"/>
              </w:rPr>
              <w:t xml:space="preserve">- grupy docelowej, </w:t>
            </w:r>
          </w:p>
          <w:p w14:paraId="1D6E783B" w14:textId="77777777" w:rsidR="002D7D37" w:rsidRDefault="54150C9A" w:rsidP="7C137F81">
            <w:pPr>
              <w:spacing w:before="30" w:after="30" w:line="240" w:lineRule="auto"/>
              <w:rPr>
                <w:rFonts w:asciiTheme="minorHAnsi" w:eastAsia="Lato" w:hAnsiTheme="minorHAnsi" w:cstheme="minorBidi"/>
              </w:rPr>
            </w:pPr>
            <w:r w:rsidRPr="7C137F81">
              <w:rPr>
                <w:rFonts w:asciiTheme="minorHAnsi" w:eastAsia="Lato" w:hAnsiTheme="minorHAnsi" w:cstheme="minorBidi"/>
              </w:rPr>
              <w:t>- kompetencji i doświadczenia personelu</w:t>
            </w:r>
            <w:r w:rsidR="002D7D37">
              <w:rPr>
                <w:rFonts w:asciiTheme="minorHAnsi" w:eastAsia="Lato" w:hAnsiTheme="minorHAnsi" w:cstheme="minorBidi"/>
              </w:rPr>
              <w:t>;</w:t>
            </w:r>
          </w:p>
          <w:p w14:paraId="1850048B" w14:textId="61B07A2A" w:rsidR="0037530D" w:rsidRDefault="002D7D37" w:rsidP="7C137F81">
            <w:pPr>
              <w:spacing w:before="30" w:after="30" w:line="240" w:lineRule="auto"/>
              <w:rPr>
                <w:rFonts w:asciiTheme="minorHAnsi" w:eastAsia="Lato" w:hAnsiTheme="minorHAnsi" w:cstheme="minorBidi"/>
                <w:color w:val="D9D9D9" w:themeColor="background1" w:themeShade="D9"/>
              </w:rPr>
            </w:pPr>
            <w:r>
              <w:rPr>
                <w:rFonts w:eastAsia="Lato"/>
              </w:rPr>
              <w:t>- wyceny świadczeń;</w:t>
            </w:r>
            <w:r w:rsidR="00EA3147">
              <w:br/>
            </w:r>
            <w:r w:rsidR="620D02F9" w:rsidRPr="7C137F81">
              <w:rPr>
                <w:rFonts w:asciiTheme="minorHAnsi" w:eastAsia="Lato" w:hAnsiTheme="minorHAnsi" w:cstheme="minorBidi"/>
              </w:rPr>
              <w:t xml:space="preserve">- </w:t>
            </w:r>
            <w:r w:rsidR="15E27048" w:rsidRPr="7C137F81">
              <w:rPr>
                <w:rFonts w:asciiTheme="minorHAnsi" w:eastAsia="Lato" w:hAnsiTheme="minorHAnsi" w:cstheme="minorBidi"/>
              </w:rPr>
              <w:t>koszt</w:t>
            </w:r>
            <w:r w:rsidR="005C4FB8">
              <w:rPr>
                <w:rFonts w:asciiTheme="minorHAnsi" w:eastAsia="Lato" w:hAnsiTheme="minorHAnsi" w:cstheme="minorBidi"/>
              </w:rPr>
              <w:t xml:space="preserve">u </w:t>
            </w:r>
            <w:r w:rsidR="005C4FB8" w:rsidRPr="005C4FB8">
              <w:rPr>
                <w:rFonts w:asciiTheme="minorHAnsi" w:eastAsia="Lato" w:hAnsiTheme="minorHAnsi" w:cstheme="minorBidi"/>
              </w:rPr>
              <w:t>transportu nie przekraczającego 10% wartości projektu (jeżeli dotyczy).</w:t>
            </w:r>
          </w:p>
          <w:p w14:paraId="19534D0D" w14:textId="56C82A4B" w:rsidR="00D6493B" w:rsidRDefault="00D6493B" w:rsidP="7C137F81">
            <w:pPr>
              <w:spacing w:before="30" w:after="30" w:line="240" w:lineRule="auto"/>
              <w:rPr>
                <w:rFonts w:asciiTheme="minorHAnsi" w:eastAsia="Lato" w:hAnsiTheme="minorHAnsi" w:cstheme="minorBidi"/>
                <w:color w:val="D9D9D9" w:themeColor="background1" w:themeShade="D9"/>
              </w:rPr>
            </w:pPr>
          </w:p>
          <w:p w14:paraId="25D6595F" w14:textId="27E5E5FC" w:rsidR="00D6493B" w:rsidRPr="00D6493B" w:rsidRDefault="5A66F118" w:rsidP="7C137F81">
            <w:pPr>
              <w:spacing w:line="240" w:lineRule="auto"/>
              <w:rPr>
                <w:rFonts w:asciiTheme="minorHAnsi" w:hAnsiTheme="minorHAnsi" w:cstheme="minorBidi"/>
              </w:rPr>
            </w:pPr>
            <w:r w:rsidRPr="7C137F81">
              <w:rPr>
                <w:rFonts w:asciiTheme="minorHAnsi" w:hAnsiTheme="minorHAnsi" w:cstheme="minorBidi"/>
              </w:rPr>
              <w:t xml:space="preserve">Regionalny Program Zdrowotny w zakresie rozszerzenia dostępności nowoczesnych instrumentalnych metod diagnostyki i rehabilitacji dzieci z mózgowym porażeniem dziecięcym na terenie województwa mazowieckiego </w:t>
            </w:r>
            <w:r w:rsidR="00A519BC" w:rsidRPr="00A519BC">
              <w:rPr>
                <w:rFonts w:asciiTheme="minorHAnsi" w:hAnsiTheme="minorHAnsi" w:cstheme="minorBidi"/>
              </w:rPr>
              <w:t>przyjęty przez Zarząd Województwa Mazowieckiego</w:t>
            </w:r>
            <w:r w:rsidR="00E411A9">
              <w:rPr>
                <w:rFonts w:asciiTheme="minorHAnsi" w:hAnsiTheme="minorHAnsi" w:cstheme="minorBidi"/>
              </w:rPr>
              <w:t xml:space="preserve"> stanowiący załącznik do regulaminu naboru.</w:t>
            </w:r>
          </w:p>
          <w:p w14:paraId="17D98FE1" w14:textId="3F3191A2" w:rsidR="0037530D" w:rsidRPr="00D14621" w:rsidRDefault="0037530D" w:rsidP="65EA5DDA">
            <w:pPr>
              <w:spacing w:before="30" w:after="30" w:line="240" w:lineRule="auto"/>
              <w:rPr>
                <w:rFonts w:asciiTheme="minorHAnsi" w:hAnsiTheme="minorHAnsi" w:cstheme="minorBidi"/>
                <w:sz w:val="20"/>
                <w:szCs w:val="20"/>
              </w:rPr>
            </w:pPr>
          </w:p>
        </w:tc>
      </w:tr>
      <w:tr w:rsidR="000E6446" w:rsidRPr="00D15298" w14:paraId="41FB9F16" w14:textId="77777777" w:rsidTr="75FB13C4">
        <w:trPr>
          <w:trHeight w:val="600"/>
        </w:trPr>
        <w:tc>
          <w:tcPr>
            <w:tcW w:w="534" w:type="dxa"/>
            <w:noWrap/>
            <w:tcMar>
              <w:top w:w="170" w:type="dxa"/>
              <w:bottom w:w="170" w:type="dxa"/>
            </w:tcMar>
          </w:tcPr>
          <w:p w14:paraId="6ACD57E8" w14:textId="47FCD3FC" w:rsidR="0037530D" w:rsidRPr="00D15298" w:rsidRDefault="0037530D" w:rsidP="00937650">
            <w:pPr>
              <w:spacing w:before="30" w:after="30" w:line="240" w:lineRule="auto"/>
              <w:rPr>
                <w:rFonts w:asciiTheme="minorHAnsi" w:hAnsiTheme="minorHAnsi" w:cstheme="minorHAnsi"/>
              </w:rPr>
            </w:pPr>
            <w:r w:rsidRPr="00D15298">
              <w:rPr>
                <w:rFonts w:asciiTheme="minorHAnsi" w:hAnsiTheme="minorHAnsi" w:cstheme="minorHAnsi"/>
              </w:rPr>
              <w:t>1</w:t>
            </w:r>
            <w:r w:rsidR="007629BE">
              <w:rPr>
                <w:rFonts w:asciiTheme="minorHAnsi" w:hAnsiTheme="minorHAnsi" w:cstheme="minorHAnsi"/>
              </w:rPr>
              <w:t>3</w:t>
            </w:r>
          </w:p>
        </w:tc>
        <w:tc>
          <w:tcPr>
            <w:tcW w:w="2727" w:type="dxa"/>
            <w:tcMar>
              <w:top w:w="170" w:type="dxa"/>
              <w:bottom w:w="170" w:type="dxa"/>
            </w:tcMar>
          </w:tcPr>
          <w:p w14:paraId="62B243E8" w14:textId="3D785528" w:rsidR="0037530D" w:rsidRPr="00D06891" w:rsidRDefault="00F00DAB" w:rsidP="007B7E50">
            <w:pPr>
              <w:autoSpaceDE w:val="0"/>
              <w:autoSpaceDN w:val="0"/>
              <w:rPr>
                <w:rFonts w:asciiTheme="minorHAnsi" w:hAnsiTheme="minorHAnsi" w:cstheme="minorHAnsi"/>
              </w:rPr>
            </w:pPr>
            <w:r w:rsidRPr="00D06891">
              <w:rPr>
                <w:lang w:eastAsia="ja-JP"/>
              </w:rPr>
              <w:t>Projekty w formule RPZ muszą być realizowane zgodnie z opinią wydaną przez Prezesa</w:t>
            </w:r>
            <w:r w:rsidR="007B7E50">
              <w:rPr>
                <w:lang w:eastAsia="ja-JP"/>
              </w:rPr>
              <w:t xml:space="preserve"> </w:t>
            </w:r>
            <w:r w:rsidRPr="00D06891">
              <w:rPr>
                <w:lang w:eastAsia="ja-JP"/>
              </w:rPr>
              <w:t>AOTMiT do RPZ.</w:t>
            </w:r>
          </w:p>
        </w:tc>
        <w:tc>
          <w:tcPr>
            <w:tcW w:w="2693" w:type="dxa"/>
            <w:noWrap/>
            <w:tcMar>
              <w:top w:w="170" w:type="dxa"/>
              <w:bottom w:w="170" w:type="dxa"/>
            </w:tcMar>
          </w:tcPr>
          <w:p w14:paraId="3C7566F8" w14:textId="1EB65EB8" w:rsidR="00A242A4" w:rsidRPr="00A242A4" w:rsidRDefault="00A242A4" w:rsidP="00937650">
            <w:pPr>
              <w:spacing w:before="30" w:after="30" w:line="240" w:lineRule="auto"/>
              <w:rPr>
                <w:rFonts w:asciiTheme="minorHAnsi" w:hAnsiTheme="minorHAnsi" w:cstheme="minorBidi"/>
              </w:rPr>
            </w:pPr>
            <w:r w:rsidRPr="00A242A4">
              <w:rPr>
                <w:rFonts w:asciiTheme="minorHAnsi" w:hAnsiTheme="minorHAnsi" w:cstheme="minorBidi"/>
              </w:rPr>
              <w:t>Zgodność z opinią AOTMiT</w:t>
            </w:r>
          </w:p>
          <w:p w14:paraId="6BE41962" w14:textId="31F598E1" w:rsidR="0037530D" w:rsidRPr="001227DF" w:rsidRDefault="0037530D" w:rsidP="00937650">
            <w:pPr>
              <w:spacing w:before="30" w:after="30" w:line="240" w:lineRule="auto"/>
              <w:rPr>
                <w:rFonts w:asciiTheme="minorHAnsi" w:hAnsiTheme="minorHAnsi" w:cstheme="minorBidi"/>
                <w:highlight w:val="green"/>
              </w:rPr>
            </w:pPr>
          </w:p>
        </w:tc>
        <w:tc>
          <w:tcPr>
            <w:tcW w:w="1986" w:type="dxa"/>
            <w:noWrap/>
            <w:tcMar>
              <w:top w:w="170" w:type="dxa"/>
              <w:bottom w:w="170" w:type="dxa"/>
            </w:tcMar>
          </w:tcPr>
          <w:p w14:paraId="28AEB957" w14:textId="3157CEE5" w:rsidR="0037530D" w:rsidRPr="001227DF" w:rsidRDefault="00EF5AF7" w:rsidP="00937650">
            <w:pPr>
              <w:spacing w:before="30" w:after="30" w:line="240" w:lineRule="auto"/>
              <w:rPr>
                <w:rFonts w:asciiTheme="minorHAnsi" w:hAnsiTheme="minorHAnsi" w:cstheme="minorHAnsi"/>
              </w:rPr>
            </w:pPr>
            <w:r w:rsidRPr="001227DF">
              <w:rPr>
                <w:rFonts w:asciiTheme="minorHAnsi" w:hAnsiTheme="minorHAnsi" w:cstheme="minorHAnsi"/>
              </w:rPr>
              <w:t>dostępowe</w:t>
            </w:r>
          </w:p>
        </w:tc>
        <w:tc>
          <w:tcPr>
            <w:tcW w:w="6661" w:type="dxa"/>
            <w:noWrap/>
            <w:tcMar>
              <w:top w:w="170" w:type="dxa"/>
              <w:bottom w:w="170" w:type="dxa"/>
            </w:tcMar>
          </w:tcPr>
          <w:p w14:paraId="52091872" w14:textId="110D4278" w:rsidR="0037530D" w:rsidRPr="00D14621" w:rsidRDefault="005A7046" w:rsidP="00937650">
            <w:pPr>
              <w:spacing w:before="30" w:after="30" w:line="240" w:lineRule="auto"/>
              <w:rPr>
                <w:rFonts w:asciiTheme="minorHAnsi" w:eastAsia="Lato" w:hAnsiTheme="minorHAnsi" w:cstheme="minorBidi"/>
                <w:color w:val="000000" w:themeColor="text1"/>
              </w:rPr>
            </w:pPr>
            <w:r w:rsidRPr="00E24659">
              <w:rPr>
                <w:rFonts w:asciiTheme="minorHAnsi" w:eastAsia="Lato" w:hAnsiTheme="minorHAnsi" w:cstheme="minorBidi"/>
              </w:rPr>
              <w:t xml:space="preserve">W ramach kryterium ocenie podlegać będzie, czy </w:t>
            </w:r>
            <w:r w:rsidR="00D529C4" w:rsidRPr="00E24659">
              <w:rPr>
                <w:rFonts w:asciiTheme="minorHAnsi" w:eastAsia="Lato" w:hAnsiTheme="minorHAnsi" w:cstheme="minorBidi"/>
              </w:rPr>
              <w:t xml:space="preserve">projekt </w:t>
            </w:r>
            <w:r w:rsidR="00A242A4" w:rsidRPr="00E24659">
              <w:rPr>
                <w:rFonts w:asciiTheme="minorHAnsi" w:eastAsia="Lato" w:hAnsiTheme="minorHAnsi" w:cstheme="minorBidi"/>
              </w:rPr>
              <w:t xml:space="preserve">jest </w:t>
            </w:r>
            <w:r w:rsidR="00D529C4" w:rsidRPr="00E24659">
              <w:rPr>
                <w:lang w:eastAsia="ja-JP"/>
              </w:rPr>
              <w:t>zgodn</w:t>
            </w:r>
            <w:r w:rsidR="00A242A4" w:rsidRPr="00E24659">
              <w:rPr>
                <w:lang w:eastAsia="ja-JP"/>
              </w:rPr>
              <w:t>y</w:t>
            </w:r>
            <w:r w:rsidR="00D529C4" w:rsidRPr="00E24659">
              <w:rPr>
                <w:lang w:eastAsia="ja-JP"/>
              </w:rPr>
              <w:t xml:space="preserve"> z opinią wydaną przez Prezesa AOTMiT do RPZ</w:t>
            </w:r>
            <w:r w:rsidR="36532B26" w:rsidRPr="00E24659">
              <w:rPr>
                <w:lang w:eastAsia="ja-JP"/>
              </w:rPr>
              <w:t xml:space="preserve"> i obejmuje działania wskazane we właściwym RPZ</w:t>
            </w:r>
            <w:r w:rsidR="00B76CD9">
              <w:rPr>
                <w:lang w:eastAsia="ja-JP"/>
              </w:rPr>
              <w:t xml:space="preserve"> stanowiącym załącznik do regulaminu naboru.</w:t>
            </w:r>
          </w:p>
        </w:tc>
      </w:tr>
      <w:tr w:rsidR="000E6446" w:rsidRPr="00D15298" w14:paraId="26428799" w14:textId="77777777" w:rsidTr="75FB13C4">
        <w:trPr>
          <w:trHeight w:val="600"/>
        </w:trPr>
        <w:tc>
          <w:tcPr>
            <w:tcW w:w="534" w:type="dxa"/>
            <w:noWrap/>
            <w:tcMar>
              <w:top w:w="170" w:type="dxa"/>
              <w:bottom w:w="170" w:type="dxa"/>
            </w:tcMar>
          </w:tcPr>
          <w:p w14:paraId="6D12E861" w14:textId="208A2BEF" w:rsidR="00684342" w:rsidRPr="00D15298" w:rsidRDefault="00684342" w:rsidP="00684342">
            <w:pPr>
              <w:spacing w:before="30" w:after="30" w:line="240" w:lineRule="auto"/>
              <w:rPr>
                <w:rFonts w:asciiTheme="minorHAnsi" w:hAnsiTheme="minorHAnsi" w:cstheme="minorHAnsi"/>
              </w:rPr>
            </w:pPr>
            <w:r w:rsidRPr="00D15298">
              <w:rPr>
                <w:rFonts w:asciiTheme="minorHAnsi" w:hAnsiTheme="minorHAnsi" w:cstheme="minorHAnsi"/>
              </w:rPr>
              <w:t>1</w:t>
            </w:r>
            <w:r w:rsidR="007629BE">
              <w:rPr>
                <w:rFonts w:asciiTheme="minorHAnsi" w:hAnsiTheme="minorHAnsi" w:cstheme="minorHAnsi"/>
              </w:rPr>
              <w:t>4</w:t>
            </w:r>
          </w:p>
        </w:tc>
        <w:tc>
          <w:tcPr>
            <w:tcW w:w="2727" w:type="dxa"/>
            <w:tcMar>
              <w:top w:w="170" w:type="dxa"/>
              <w:bottom w:w="170" w:type="dxa"/>
            </w:tcMar>
          </w:tcPr>
          <w:p w14:paraId="1DCD0B61" w14:textId="0F74E7A6" w:rsidR="00684342" w:rsidRPr="0035304B" w:rsidRDefault="00684342" w:rsidP="00684342">
            <w:pPr>
              <w:autoSpaceDE w:val="0"/>
              <w:autoSpaceDN w:val="0"/>
              <w:adjustRightInd w:val="0"/>
              <w:spacing w:after="0" w:line="240" w:lineRule="auto"/>
              <w:rPr>
                <w:rFonts w:asciiTheme="minorHAnsi" w:hAnsiTheme="minorHAnsi" w:cstheme="minorHAnsi"/>
              </w:rPr>
            </w:pPr>
            <w:r w:rsidRPr="0035304B">
              <w:rPr>
                <w:lang w:eastAsia="ja-JP"/>
              </w:rPr>
              <w:t>Projekty realizowane w formule RPZ muszą być dostępne dla osób w niekorzystnej sytuacji.</w:t>
            </w:r>
          </w:p>
        </w:tc>
        <w:tc>
          <w:tcPr>
            <w:tcW w:w="2693" w:type="dxa"/>
            <w:noWrap/>
            <w:tcMar>
              <w:top w:w="170" w:type="dxa"/>
              <w:bottom w:w="170" w:type="dxa"/>
            </w:tcMar>
          </w:tcPr>
          <w:p w14:paraId="5E3A5CC2" w14:textId="43097C76" w:rsidR="00684342" w:rsidRPr="001227DF" w:rsidRDefault="0007462A" w:rsidP="00684342">
            <w:pPr>
              <w:spacing w:before="30" w:after="30" w:line="240" w:lineRule="auto"/>
              <w:rPr>
                <w:rFonts w:asciiTheme="minorHAnsi" w:hAnsiTheme="minorHAnsi" w:cstheme="minorHAnsi"/>
              </w:rPr>
            </w:pPr>
            <w:r>
              <w:rPr>
                <w:lang w:eastAsia="ja-JP"/>
              </w:rPr>
              <w:t>D</w:t>
            </w:r>
            <w:r w:rsidRPr="0035304B">
              <w:rPr>
                <w:lang w:eastAsia="ja-JP"/>
              </w:rPr>
              <w:t>ostępn</w:t>
            </w:r>
            <w:r>
              <w:rPr>
                <w:lang w:eastAsia="ja-JP"/>
              </w:rPr>
              <w:t>ość</w:t>
            </w:r>
            <w:r w:rsidRPr="0035304B">
              <w:rPr>
                <w:lang w:eastAsia="ja-JP"/>
              </w:rPr>
              <w:t xml:space="preserve"> dla osób w niekorzystnej sytuacji</w:t>
            </w:r>
          </w:p>
        </w:tc>
        <w:tc>
          <w:tcPr>
            <w:tcW w:w="1986" w:type="dxa"/>
            <w:noWrap/>
            <w:tcMar>
              <w:top w:w="170" w:type="dxa"/>
              <w:bottom w:w="170" w:type="dxa"/>
            </w:tcMar>
          </w:tcPr>
          <w:p w14:paraId="00055420" w14:textId="3C01CAF7" w:rsidR="00684342" w:rsidRPr="001227DF" w:rsidRDefault="0053587D" w:rsidP="00684342">
            <w:pPr>
              <w:spacing w:before="30" w:after="30" w:line="240" w:lineRule="auto"/>
              <w:rPr>
                <w:rFonts w:asciiTheme="minorHAnsi" w:hAnsiTheme="minorHAnsi" w:cstheme="minorHAnsi"/>
              </w:rPr>
            </w:pPr>
            <w:r w:rsidRPr="001227DF">
              <w:rPr>
                <w:rFonts w:asciiTheme="minorHAnsi" w:hAnsiTheme="minorHAnsi" w:cstheme="minorHAnsi"/>
              </w:rPr>
              <w:t>dostępowe</w:t>
            </w:r>
          </w:p>
        </w:tc>
        <w:tc>
          <w:tcPr>
            <w:tcW w:w="6661" w:type="dxa"/>
            <w:noWrap/>
            <w:tcMar>
              <w:top w:w="170" w:type="dxa"/>
              <w:bottom w:w="170" w:type="dxa"/>
            </w:tcMar>
          </w:tcPr>
          <w:p w14:paraId="755E3EE2" w14:textId="77777777" w:rsidR="009902D1" w:rsidRPr="009902D1" w:rsidRDefault="000B3A96" w:rsidP="009902D1">
            <w:pPr>
              <w:spacing w:before="30" w:after="30" w:line="240" w:lineRule="auto"/>
              <w:rPr>
                <w:rFonts w:asciiTheme="minorHAnsi" w:hAnsiTheme="minorHAnsi" w:cstheme="minorBidi"/>
              </w:rPr>
            </w:pPr>
            <w:r w:rsidRPr="009902D1">
              <w:rPr>
                <w:rFonts w:asciiTheme="minorHAnsi" w:hAnsiTheme="minorHAnsi" w:cstheme="minorBidi"/>
              </w:rPr>
              <w:t xml:space="preserve">W ramach kryterium ocenie podlegać będzie, czy projekt będzie dostępny dla </w:t>
            </w:r>
            <w:r w:rsidR="00386D9F" w:rsidRPr="009902D1">
              <w:rPr>
                <w:rFonts w:asciiTheme="minorHAnsi" w:hAnsiTheme="minorHAnsi" w:cstheme="minorBidi"/>
              </w:rPr>
              <w:t>osób</w:t>
            </w:r>
            <w:r w:rsidR="00E1765D" w:rsidRPr="009902D1">
              <w:rPr>
                <w:rFonts w:asciiTheme="minorHAnsi" w:hAnsiTheme="minorHAnsi" w:cstheme="minorBidi"/>
              </w:rPr>
              <w:t xml:space="preserve"> w niekorzystnej sytuacji</w:t>
            </w:r>
            <w:r w:rsidR="001C2EFC" w:rsidRPr="009902D1">
              <w:rPr>
                <w:rFonts w:asciiTheme="minorHAnsi" w:hAnsiTheme="minorHAnsi" w:cstheme="minorBidi"/>
              </w:rPr>
              <w:t xml:space="preserve">, </w:t>
            </w:r>
            <w:r w:rsidR="009902D1" w:rsidRPr="009902D1">
              <w:rPr>
                <w:rFonts w:asciiTheme="minorHAnsi" w:hAnsiTheme="minorHAnsi" w:cstheme="minorBidi"/>
              </w:rPr>
              <w:t>rozumianej</w:t>
            </w:r>
            <w:r w:rsidR="001C2EFC" w:rsidRPr="009902D1">
              <w:rPr>
                <w:rFonts w:asciiTheme="minorHAnsi" w:hAnsiTheme="minorHAnsi" w:cstheme="minorBidi"/>
              </w:rPr>
              <w:t xml:space="preserve"> zgodnie z </w:t>
            </w:r>
            <w:r w:rsidR="00460F3B" w:rsidRPr="009902D1">
              <w:rPr>
                <w:rFonts w:asciiTheme="minorHAnsi" w:hAnsiTheme="minorHAnsi" w:cstheme="minorBidi"/>
              </w:rPr>
              <w:t xml:space="preserve">Wytycznymi </w:t>
            </w:r>
            <w:r w:rsidR="0084305B" w:rsidRPr="009902D1">
              <w:rPr>
                <w:rFonts w:asciiTheme="minorHAnsi" w:hAnsiTheme="minorHAnsi" w:cstheme="minorBidi"/>
              </w:rPr>
              <w:t xml:space="preserve">dotyczącymi realizacji </w:t>
            </w:r>
            <w:r w:rsidR="00644C51" w:rsidRPr="009902D1">
              <w:rPr>
                <w:rFonts w:asciiTheme="minorHAnsi" w:hAnsiTheme="minorHAnsi" w:cstheme="minorBidi"/>
              </w:rPr>
              <w:t>projektów z udziałem środków EFS</w:t>
            </w:r>
            <w:r w:rsidR="007A2E55" w:rsidRPr="009902D1">
              <w:rPr>
                <w:rFonts w:asciiTheme="minorHAnsi" w:hAnsiTheme="minorHAnsi" w:cstheme="minorBidi"/>
              </w:rPr>
              <w:t>+</w:t>
            </w:r>
            <w:r w:rsidR="000A5ECE" w:rsidRPr="009902D1">
              <w:rPr>
                <w:rFonts w:asciiTheme="minorHAnsi" w:hAnsiTheme="minorHAnsi" w:cstheme="minorBidi"/>
              </w:rPr>
              <w:t xml:space="preserve"> w regionalnych programach na lata 2021-2027</w:t>
            </w:r>
            <w:r w:rsidR="004D17E2" w:rsidRPr="009902D1">
              <w:rPr>
                <w:rFonts w:asciiTheme="minorHAnsi" w:hAnsiTheme="minorHAnsi" w:cstheme="minorBidi"/>
              </w:rPr>
              <w:t xml:space="preserve"> </w:t>
            </w:r>
            <w:r w:rsidR="005961B8" w:rsidRPr="009902D1">
              <w:rPr>
                <w:rFonts w:asciiTheme="minorHAnsi" w:hAnsiTheme="minorHAnsi" w:cstheme="minorBidi"/>
              </w:rPr>
              <w:t>oraz</w:t>
            </w:r>
            <w:r w:rsidR="00782BAD" w:rsidRPr="009902D1">
              <w:rPr>
                <w:rFonts w:asciiTheme="minorHAnsi" w:hAnsiTheme="minorHAnsi" w:cstheme="minorBidi"/>
              </w:rPr>
              <w:t xml:space="preserve"> </w:t>
            </w:r>
            <w:r w:rsidR="00FD1AA1" w:rsidRPr="009902D1">
              <w:rPr>
                <w:rFonts w:asciiTheme="minorHAnsi" w:hAnsiTheme="minorHAnsi" w:cstheme="minorBidi"/>
              </w:rPr>
              <w:t xml:space="preserve">z art.2 </w:t>
            </w:r>
            <w:r w:rsidR="009902D1" w:rsidRPr="009902D1">
              <w:rPr>
                <w:rFonts w:asciiTheme="minorHAnsi" w:hAnsiTheme="minorHAnsi" w:cstheme="minorBidi"/>
              </w:rPr>
              <w:t>ust 1</w:t>
            </w:r>
            <w:r w:rsidR="00FD1AA1" w:rsidRPr="009902D1">
              <w:rPr>
                <w:rFonts w:asciiTheme="minorHAnsi" w:hAnsiTheme="minorHAnsi" w:cstheme="minorBidi"/>
              </w:rPr>
              <w:t xml:space="preserve"> pkt 4 </w:t>
            </w:r>
            <w:r w:rsidR="00DE3986" w:rsidRPr="009902D1">
              <w:rPr>
                <w:rFonts w:asciiTheme="minorHAnsi" w:hAnsiTheme="minorHAnsi" w:cstheme="minorBidi"/>
              </w:rPr>
              <w:t xml:space="preserve">rozporządzenia EFS+, tj. </w:t>
            </w:r>
            <w:r w:rsidR="00096F4C" w:rsidRPr="009902D1">
              <w:rPr>
                <w:rFonts w:asciiTheme="minorHAnsi" w:hAnsiTheme="minorHAnsi" w:cstheme="minorBidi"/>
              </w:rPr>
              <w:t xml:space="preserve">dla </w:t>
            </w:r>
            <w:r w:rsidR="00E1765D" w:rsidRPr="009902D1">
              <w:rPr>
                <w:rFonts w:asciiTheme="minorHAnsi" w:hAnsiTheme="minorHAnsi" w:cstheme="minorBidi"/>
              </w:rPr>
              <w:t>osób w trudnej sytuacji</w:t>
            </w:r>
            <w:r w:rsidR="00096F4C" w:rsidRPr="009902D1">
              <w:rPr>
                <w:rFonts w:asciiTheme="minorHAnsi" w:hAnsiTheme="minorHAnsi" w:cstheme="minorBidi"/>
              </w:rPr>
              <w:t>,</w:t>
            </w:r>
            <w:r w:rsidR="00E1765D" w:rsidRPr="009902D1">
              <w:rPr>
                <w:rFonts w:asciiTheme="minorHAnsi" w:hAnsiTheme="minorHAnsi" w:cstheme="minorBidi"/>
              </w:rPr>
              <w:t xml:space="preserve"> w tym osoby </w:t>
            </w:r>
            <w:r w:rsidR="00E1765D" w:rsidRPr="009902D1">
              <w:rPr>
                <w:rFonts w:asciiTheme="minorHAnsi" w:hAnsiTheme="minorHAnsi" w:cstheme="minorBidi"/>
              </w:rPr>
              <w:lastRenderedPageBreak/>
              <w:t>doświadczające ubóstwa, wykluczenia społecznego lub dyskryminacji w wielu wymiarach lub zagrożone takimi zjawiskami</w:t>
            </w:r>
            <w:r w:rsidR="00096F4C" w:rsidRPr="009902D1">
              <w:rPr>
                <w:rFonts w:asciiTheme="minorHAnsi" w:hAnsiTheme="minorHAnsi" w:cstheme="minorBidi"/>
              </w:rPr>
              <w:t>.</w:t>
            </w:r>
          </w:p>
          <w:p w14:paraId="3B9F4C2D" w14:textId="77777777" w:rsidR="009902D1" w:rsidRPr="009902D1" w:rsidRDefault="009902D1" w:rsidP="009902D1">
            <w:pPr>
              <w:spacing w:before="30" w:after="30" w:line="240" w:lineRule="auto"/>
              <w:rPr>
                <w:rFonts w:asciiTheme="minorHAnsi" w:hAnsiTheme="minorHAnsi" w:cstheme="minorBidi"/>
              </w:rPr>
            </w:pPr>
          </w:p>
          <w:p w14:paraId="6778F456" w14:textId="693A3FB9" w:rsidR="00684342" w:rsidRPr="000156C9" w:rsidRDefault="009902D1" w:rsidP="00684342">
            <w:pPr>
              <w:spacing w:before="30" w:after="30" w:line="240" w:lineRule="auto"/>
              <w:rPr>
                <w:rFonts w:asciiTheme="minorHAnsi" w:hAnsiTheme="minorHAnsi" w:cstheme="minorBidi"/>
                <w:color w:val="D9D9D9" w:themeColor="background1" w:themeShade="D9"/>
              </w:rPr>
            </w:pPr>
            <w:r w:rsidRPr="00C302E0">
              <w:rPr>
                <w:rFonts w:asciiTheme="minorHAnsi" w:hAnsiTheme="minorHAnsi" w:cstheme="minorBidi"/>
                <w:b/>
              </w:rPr>
              <w:t>Osoba w niekorzystnej sytuacji</w:t>
            </w:r>
            <w:r w:rsidRPr="009902D1">
              <w:rPr>
                <w:rFonts w:asciiTheme="minorHAnsi" w:hAnsiTheme="minorHAnsi" w:cstheme="minorBidi"/>
              </w:rPr>
              <w:t xml:space="preserve"> – to osoba w trudnej sytuacji, w tym osoba doświadczająca ubóstwa, wykluczenia społecznego lub dyskryminacji w wielu wymiarach lub zagrożone takimi zjawiskami.</w:t>
            </w:r>
          </w:p>
        </w:tc>
      </w:tr>
      <w:tr w:rsidR="000E6446" w:rsidRPr="00D15298" w14:paraId="6A3E1766" w14:textId="77777777" w:rsidTr="75FB13C4">
        <w:trPr>
          <w:trHeight w:val="600"/>
        </w:trPr>
        <w:tc>
          <w:tcPr>
            <w:tcW w:w="534" w:type="dxa"/>
            <w:noWrap/>
            <w:tcMar>
              <w:top w:w="170" w:type="dxa"/>
              <w:bottom w:w="170" w:type="dxa"/>
            </w:tcMar>
          </w:tcPr>
          <w:p w14:paraId="0B035CD9" w14:textId="5195222F" w:rsidR="0037530D" w:rsidRPr="008E5A0F" w:rsidRDefault="0037530D" w:rsidP="00937650">
            <w:pPr>
              <w:spacing w:before="30" w:after="30" w:line="240" w:lineRule="auto"/>
              <w:rPr>
                <w:rFonts w:asciiTheme="minorHAnsi" w:hAnsiTheme="minorHAnsi" w:cstheme="minorBidi"/>
              </w:rPr>
            </w:pPr>
            <w:r w:rsidRPr="008E5A0F">
              <w:rPr>
                <w:rFonts w:asciiTheme="minorHAnsi" w:hAnsiTheme="minorHAnsi" w:cstheme="minorBidi"/>
              </w:rPr>
              <w:lastRenderedPageBreak/>
              <w:t>1</w:t>
            </w:r>
            <w:r w:rsidR="00B12E81">
              <w:rPr>
                <w:rFonts w:asciiTheme="minorHAnsi" w:hAnsiTheme="minorHAnsi" w:cstheme="minorBidi"/>
              </w:rPr>
              <w:t>5</w:t>
            </w:r>
          </w:p>
        </w:tc>
        <w:tc>
          <w:tcPr>
            <w:tcW w:w="2727" w:type="dxa"/>
            <w:tcMar>
              <w:top w:w="170" w:type="dxa"/>
              <w:bottom w:w="170" w:type="dxa"/>
            </w:tcMar>
          </w:tcPr>
          <w:p w14:paraId="74FDC106" w14:textId="539E4992" w:rsidR="0037530D" w:rsidRPr="008E5A0F" w:rsidRDefault="002555F8" w:rsidP="009E5613">
            <w:pPr>
              <w:autoSpaceDE w:val="0"/>
              <w:autoSpaceDN w:val="0"/>
              <w:rPr>
                <w:rFonts w:asciiTheme="minorHAnsi" w:hAnsiTheme="minorHAnsi" w:cstheme="minorBidi"/>
              </w:rPr>
            </w:pPr>
            <w:r w:rsidRPr="008E5A0F">
              <w:rPr>
                <w:lang w:eastAsia="ja-JP"/>
              </w:rPr>
              <w:t xml:space="preserve">Kryteria zapewniają, że projekty obejmujące działania w zakresie deinstytucjonalizacji usług zdrowotnych </w:t>
            </w:r>
            <w:r w:rsidRPr="00790B70">
              <w:rPr>
                <w:lang w:eastAsia="ja-JP"/>
              </w:rPr>
              <w:t>przewidują wsparcie dla opiekunów nieformalnych osób</w:t>
            </w:r>
            <w:r w:rsidR="009E5613" w:rsidRPr="00790B70">
              <w:rPr>
                <w:lang w:eastAsia="ja-JP"/>
              </w:rPr>
              <w:t xml:space="preserve"> </w:t>
            </w:r>
            <w:r w:rsidRPr="00790B70">
              <w:rPr>
                <w:lang w:eastAsia="ja-JP"/>
              </w:rPr>
              <w:t>potrzebujących wsparcia w codziennym funkcjonowaniu.</w:t>
            </w:r>
          </w:p>
        </w:tc>
        <w:tc>
          <w:tcPr>
            <w:tcW w:w="2693" w:type="dxa"/>
            <w:noWrap/>
            <w:tcMar>
              <w:top w:w="170" w:type="dxa"/>
              <w:bottom w:w="170" w:type="dxa"/>
            </w:tcMar>
          </w:tcPr>
          <w:p w14:paraId="45E2FDD6" w14:textId="0131514F" w:rsidR="0037530D" w:rsidRPr="008E5A0F" w:rsidRDefault="13616E19" w:rsidP="7C137F81">
            <w:pPr>
              <w:autoSpaceDE w:val="0"/>
              <w:autoSpaceDN w:val="0"/>
              <w:adjustRightInd w:val="0"/>
              <w:spacing w:after="0" w:line="240" w:lineRule="auto"/>
              <w:rPr>
                <w:rFonts w:asciiTheme="minorHAnsi" w:hAnsiTheme="minorHAnsi" w:cstheme="minorBidi"/>
              </w:rPr>
            </w:pPr>
            <w:r w:rsidRPr="7C137F81">
              <w:rPr>
                <w:lang w:eastAsia="ja-JP"/>
              </w:rPr>
              <w:t xml:space="preserve">Wsparcie </w:t>
            </w:r>
            <w:r w:rsidR="22ED2DB4" w:rsidRPr="7C137F81">
              <w:rPr>
                <w:lang w:eastAsia="ja-JP"/>
              </w:rPr>
              <w:t>edukacyjne</w:t>
            </w:r>
            <w:r w:rsidRPr="7C137F81">
              <w:rPr>
                <w:lang w:eastAsia="ja-JP"/>
              </w:rPr>
              <w:t xml:space="preserve"> dla opiekunów</w:t>
            </w:r>
          </w:p>
        </w:tc>
        <w:tc>
          <w:tcPr>
            <w:tcW w:w="1986" w:type="dxa"/>
            <w:noWrap/>
            <w:tcMar>
              <w:top w:w="170" w:type="dxa"/>
              <w:bottom w:w="170" w:type="dxa"/>
            </w:tcMar>
          </w:tcPr>
          <w:p w14:paraId="42C3FC89" w14:textId="792C2A49" w:rsidR="0037530D" w:rsidRPr="008E5A0F" w:rsidRDefault="00617933" w:rsidP="17E0D599">
            <w:pPr>
              <w:spacing w:before="30" w:after="30" w:line="240" w:lineRule="auto"/>
              <w:rPr>
                <w:rFonts w:asciiTheme="minorHAnsi" w:hAnsiTheme="minorHAnsi" w:cstheme="minorBidi"/>
              </w:rPr>
            </w:pPr>
            <w:r w:rsidRPr="008E5A0F">
              <w:rPr>
                <w:rFonts w:asciiTheme="minorHAnsi" w:hAnsiTheme="minorHAnsi" w:cstheme="minorBidi"/>
              </w:rPr>
              <w:t>dostępowe</w:t>
            </w:r>
            <w:r w:rsidRPr="00167A05">
              <w:rPr>
                <w:rFonts w:asciiTheme="minorHAnsi" w:hAnsiTheme="minorHAnsi" w:cstheme="minorBidi"/>
              </w:rPr>
              <w:t xml:space="preserve"> </w:t>
            </w:r>
          </w:p>
          <w:p w14:paraId="2334D57B" w14:textId="730AC055" w:rsidR="0037530D" w:rsidRPr="008E5A0F" w:rsidRDefault="0037530D" w:rsidP="17E0D599">
            <w:pPr>
              <w:spacing w:before="30" w:after="30" w:line="240" w:lineRule="auto"/>
              <w:rPr>
                <w:rFonts w:asciiTheme="minorHAnsi" w:hAnsiTheme="minorHAnsi" w:cstheme="minorBidi"/>
              </w:rPr>
            </w:pPr>
          </w:p>
          <w:p w14:paraId="3030E1EB" w14:textId="2E5F3B91" w:rsidR="0037530D" w:rsidRPr="008E5A0F" w:rsidRDefault="0037530D" w:rsidP="00937650">
            <w:pPr>
              <w:spacing w:before="30" w:after="30" w:line="240" w:lineRule="auto"/>
              <w:rPr>
                <w:rFonts w:asciiTheme="minorHAnsi" w:hAnsiTheme="minorHAnsi" w:cstheme="minorBidi"/>
              </w:rPr>
            </w:pPr>
          </w:p>
        </w:tc>
        <w:tc>
          <w:tcPr>
            <w:tcW w:w="6661" w:type="dxa"/>
            <w:noWrap/>
            <w:tcMar>
              <w:top w:w="170" w:type="dxa"/>
              <w:bottom w:w="170" w:type="dxa"/>
            </w:tcMar>
          </w:tcPr>
          <w:p w14:paraId="20790F42" w14:textId="397E4A0D" w:rsidR="000B24D7" w:rsidRPr="008E5A0F" w:rsidRDefault="006B6C3A" w:rsidP="000B24D7">
            <w:pPr>
              <w:spacing w:before="30" w:after="30" w:line="240" w:lineRule="auto"/>
              <w:rPr>
                <w:rFonts w:asciiTheme="majorHAnsi" w:eastAsiaTheme="majorEastAsia" w:hAnsiTheme="majorHAnsi" w:cstheme="majorBidi"/>
                <w:lang w:eastAsia="ja-JP"/>
              </w:rPr>
            </w:pPr>
            <w:r w:rsidRPr="6890DB11">
              <w:rPr>
                <w:rFonts w:asciiTheme="majorHAnsi" w:eastAsiaTheme="majorEastAsia" w:hAnsiTheme="majorHAnsi" w:cstheme="majorBidi"/>
                <w:lang w:eastAsia="ja-JP"/>
              </w:rPr>
              <w:t xml:space="preserve">W ramach kryterium ocenie podlegać będzie, czy projekt przewiduje </w:t>
            </w:r>
            <w:r w:rsidR="00B52BA5" w:rsidRPr="6890DB11">
              <w:rPr>
                <w:rFonts w:asciiTheme="majorHAnsi" w:eastAsiaTheme="majorEastAsia" w:hAnsiTheme="majorHAnsi" w:cstheme="majorBidi"/>
                <w:lang w:eastAsia="ja-JP"/>
              </w:rPr>
              <w:t xml:space="preserve">wsparcie dla opiekunów </w:t>
            </w:r>
            <w:r w:rsidR="000B24D7" w:rsidRPr="6890DB11">
              <w:rPr>
                <w:rFonts w:asciiTheme="majorHAnsi" w:eastAsiaTheme="majorEastAsia" w:hAnsiTheme="majorHAnsi" w:cstheme="majorBidi"/>
                <w:lang w:eastAsia="ja-JP"/>
              </w:rPr>
              <w:t xml:space="preserve">faktycznych, tj. </w:t>
            </w:r>
            <w:r w:rsidR="00B52BA5" w:rsidRPr="6890DB11">
              <w:rPr>
                <w:rFonts w:asciiTheme="majorHAnsi" w:eastAsiaTheme="majorEastAsia" w:hAnsiTheme="majorHAnsi" w:cstheme="majorBidi"/>
                <w:lang w:eastAsia="ja-JP"/>
              </w:rPr>
              <w:t>nieformalnych osób potrzebujących wsparcia w codziennym funkcjonowaniu</w:t>
            </w:r>
            <w:r w:rsidR="22D9F332" w:rsidRPr="6890DB11">
              <w:rPr>
                <w:rFonts w:asciiTheme="majorHAnsi" w:eastAsiaTheme="majorEastAsia" w:hAnsiTheme="majorHAnsi" w:cstheme="majorBidi"/>
                <w:lang w:eastAsia="ja-JP"/>
              </w:rPr>
              <w:t>, w zakresie</w:t>
            </w:r>
            <w:r w:rsidR="37C927F6" w:rsidRPr="6890DB11">
              <w:rPr>
                <w:rFonts w:asciiTheme="majorHAnsi" w:eastAsiaTheme="majorEastAsia" w:hAnsiTheme="majorHAnsi" w:cstheme="majorBidi"/>
                <w:lang w:eastAsia="ja-JP"/>
              </w:rPr>
              <w:t xml:space="preserve">: </w:t>
            </w:r>
          </w:p>
          <w:p w14:paraId="5904F812" w14:textId="77777777" w:rsidR="003B6625" w:rsidRDefault="05786C3B" w:rsidP="003B6625">
            <w:pPr>
              <w:spacing w:before="30" w:after="30" w:line="240" w:lineRule="auto"/>
              <w:rPr>
                <w:rFonts w:asciiTheme="majorHAnsi" w:eastAsiaTheme="majorEastAsia" w:hAnsiTheme="majorHAnsi" w:cstheme="majorBidi"/>
                <w:lang w:eastAsia="ja-JP"/>
              </w:rPr>
            </w:pPr>
            <w:r w:rsidRPr="32A4598C">
              <w:rPr>
                <w:rFonts w:asciiTheme="majorHAnsi" w:eastAsiaTheme="majorEastAsia" w:hAnsiTheme="majorHAnsi" w:cstheme="majorBidi"/>
                <w:lang w:eastAsia="ja-JP"/>
              </w:rPr>
              <w:t xml:space="preserve">• </w:t>
            </w:r>
            <w:r w:rsidR="6D20A97E" w:rsidRPr="32A4598C">
              <w:rPr>
                <w:rFonts w:asciiTheme="majorHAnsi" w:eastAsiaTheme="majorEastAsia" w:hAnsiTheme="majorHAnsi" w:cstheme="majorBidi"/>
                <w:lang w:eastAsia="ja-JP"/>
              </w:rPr>
              <w:t xml:space="preserve"> edukacj</w:t>
            </w:r>
            <w:r w:rsidR="003F3E9A" w:rsidRPr="32A4598C">
              <w:rPr>
                <w:rFonts w:asciiTheme="majorHAnsi" w:eastAsiaTheme="majorEastAsia" w:hAnsiTheme="majorHAnsi" w:cstheme="majorBidi"/>
                <w:lang w:eastAsia="ja-JP"/>
              </w:rPr>
              <w:t>i</w:t>
            </w:r>
            <w:r w:rsidR="6D20A97E" w:rsidRPr="32A4598C">
              <w:rPr>
                <w:rFonts w:asciiTheme="majorHAnsi" w:eastAsiaTheme="majorEastAsia" w:hAnsiTheme="majorHAnsi" w:cstheme="majorBidi"/>
                <w:lang w:eastAsia="ja-JP"/>
              </w:rPr>
              <w:t xml:space="preserve"> zdrowotn</w:t>
            </w:r>
            <w:r w:rsidR="785FCE16" w:rsidRPr="32A4598C">
              <w:rPr>
                <w:rFonts w:asciiTheme="majorHAnsi" w:eastAsiaTheme="majorEastAsia" w:hAnsiTheme="majorHAnsi" w:cstheme="majorBidi"/>
                <w:lang w:eastAsia="ja-JP"/>
              </w:rPr>
              <w:t>ej</w:t>
            </w:r>
            <w:r w:rsidR="6D20A97E" w:rsidRPr="32A4598C">
              <w:rPr>
                <w:rFonts w:asciiTheme="majorHAnsi" w:eastAsiaTheme="majorEastAsia" w:hAnsiTheme="majorHAnsi" w:cstheme="majorBidi"/>
                <w:lang w:eastAsia="ja-JP"/>
              </w:rPr>
              <w:t xml:space="preserve"> dla opiekunów faktycznych </w:t>
            </w:r>
            <w:r w:rsidR="62483C73" w:rsidRPr="32A4598C">
              <w:rPr>
                <w:rFonts w:asciiTheme="majorHAnsi" w:eastAsiaTheme="majorEastAsia" w:hAnsiTheme="majorHAnsi" w:cstheme="majorBidi"/>
                <w:lang w:eastAsia="ja-JP"/>
              </w:rPr>
              <w:t>-</w:t>
            </w:r>
            <w:r w:rsidR="6D20A97E" w:rsidRPr="32A4598C">
              <w:rPr>
                <w:rFonts w:asciiTheme="majorHAnsi" w:eastAsiaTheme="majorEastAsia" w:hAnsiTheme="majorHAnsi" w:cstheme="majorBidi"/>
                <w:lang w:eastAsia="ja-JP"/>
              </w:rPr>
              <w:t xml:space="preserve"> realizowan</w:t>
            </w:r>
            <w:r w:rsidR="7BEA1E88" w:rsidRPr="32A4598C">
              <w:rPr>
                <w:rFonts w:asciiTheme="majorHAnsi" w:eastAsiaTheme="majorEastAsia" w:hAnsiTheme="majorHAnsi" w:cstheme="majorBidi"/>
                <w:lang w:eastAsia="ja-JP"/>
              </w:rPr>
              <w:t>ej</w:t>
            </w:r>
            <w:r w:rsidR="6D20A97E" w:rsidRPr="32A4598C">
              <w:rPr>
                <w:rFonts w:asciiTheme="majorHAnsi" w:eastAsiaTheme="majorEastAsia" w:hAnsiTheme="majorHAnsi" w:cstheme="majorBidi"/>
                <w:lang w:eastAsia="ja-JP"/>
              </w:rPr>
              <w:t xml:space="preserve"> przez psychologa lub psychoterapeutę lub lekarza specjalistę jednej z dziedzin: chirurgia dziecięca, neurologia, ortopedia i traumatologia narządu ruchu, rehabilitacja medyczna lub przez lekarza w trakcie specjalizacji z wymienionych dziedzin medycyny</w:t>
            </w:r>
            <w:r w:rsidR="003B6625">
              <w:rPr>
                <w:rFonts w:asciiTheme="majorHAnsi" w:eastAsiaTheme="majorEastAsia" w:hAnsiTheme="majorHAnsi" w:cstheme="majorBidi"/>
                <w:lang w:eastAsia="ja-JP"/>
              </w:rPr>
              <w:t>.</w:t>
            </w:r>
          </w:p>
          <w:p w14:paraId="7AAAA1CC" w14:textId="32F41637" w:rsidR="0037530D" w:rsidRDefault="001E7A79" w:rsidP="003B6625">
            <w:pPr>
              <w:spacing w:before="30" w:after="30" w:line="240" w:lineRule="auto"/>
              <w:rPr>
                <w:rFonts w:asciiTheme="majorHAnsi" w:eastAsiaTheme="majorEastAsia" w:hAnsiTheme="majorHAnsi" w:cstheme="majorBidi"/>
                <w:lang w:eastAsia="ja-JP"/>
              </w:rPr>
            </w:pPr>
            <w:r w:rsidRPr="32A4598C">
              <w:rPr>
                <w:rFonts w:asciiTheme="majorHAnsi" w:eastAsiaTheme="majorEastAsia" w:hAnsiTheme="majorHAnsi" w:cstheme="majorBidi"/>
                <w:lang w:eastAsia="ja-JP"/>
              </w:rPr>
              <w:t>Z</w:t>
            </w:r>
            <w:r w:rsidR="30AF88A4" w:rsidRPr="32A4598C">
              <w:rPr>
                <w:rFonts w:asciiTheme="majorHAnsi" w:eastAsiaTheme="majorEastAsia" w:hAnsiTheme="majorHAnsi" w:cstheme="majorBidi"/>
                <w:lang w:eastAsia="ja-JP"/>
              </w:rPr>
              <w:t xml:space="preserve">godnie </w:t>
            </w:r>
            <w:r w:rsidR="30AF88A4" w:rsidRPr="00991BCE">
              <w:rPr>
                <w:rFonts w:asciiTheme="majorHAnsi" w:eastAsiaTheme="majorEastAsia" w:hAnsiTheme="majorHAnsi" w:cstheme="majorBidi"/>
                <w:lang w:eastAsia="ja-JP"/>
              </w:rPr>
              <w:t xml:space="preserve">z katalogiem działań </w:t>
            </w:r>
            <w:r w:rsidRPr="32A4598C">
              <w:rPr>
                <w:rFonts w:asciiTheme="majorHAnsi" w:eastAsiaTheme="majorEastAsia" w:hAnsiTheme="majorHAnsi" w:cstheme="majorBidi"/>
                <w:lang w:eastAsia="ja-JP"/>
              </w:rPr>
              <w:t>w punkcie</w:t>
            </w:r>
            <w:r w:rsidRPr="32A4598C">
              <w:rPr>
                <w:rFonts w:asciiTheme="majorHAnsi" w:eastAsiaTheme="majorEastAsia" w:hAnsiTheme="majorHAnsi" w:cstheme="majorBidi"/>
                <w:b/>
              </w:rPr>
              <w:t xml:space="preserve"> </w:t>
            </w:r>
            <w:r w:rsidR="5042D3AD" w:rsidRPr="32A4598C">
              <w:rPr>
                <w:rFonts w:asciiTheme="majorHAnsi" w:eastAsiaTheme="majorEastAsia" w:hAnsiTheme="majorHAnsi" w:cstheme="majorBidi"/>
              </w:rPr>
              <w:t xml:space="preserve">3.3. </w:t>
            </w:r>
            <w:r w:rsidR="425DC3B8" w:rsidRPr="32A4598C">
              <w:rPr>
                <w:rFonts w:asciiTheme="majorHAnsi" w:eastAsiaTheme="majorEastAsia" w:hAnsiTheme="majorHAnsi" w:cstheme="majorBidi"/>
              </w:rPr>
              <w:t>“</w:t>
            </w:r>
            <w:r w:rsidR="5042D3AD" w:rsidRPr="32A4598C">
              <w:rPr>
                <w:rFonts w:asciiTheme="majorHAnsi" w:eastAsiaTheme="majorEastAsia" w:hAnsiTheme="majorHAnsi" w:cstheme="majorBidi"/>
              </w:rPr>
              <w:t>Planowane interwencje”</w:t>
            </w:r>
            <w:r w:rsidR="5042D3AD" w:rsidRPr="32A4598C">
              <w:rPr>
                <w:rFonts w:asciiTheme="majorHAnsi" w:eastAsiaTheme="majorEastAsia" w:hAnsiTheme="majorHAnsi" w:cstheme="majorBidi"/>
                <w:b/>
                <w:bCs/>
              </w:rPr>
              <w:t xml:space="preserve"> </w:t>
            </w:r>
            <w:r w:rsidR="72E06237" w:rsidRPr="32A4598C">
              <w:rPr>
                <w:rFonts w:asciiTheme="majorHAnsi" w:eastAsiaTheme="majorEastAsia" w:hAnsiTheme="majorHAnsi" w:cstheme="majorBidi"/>
              </w:rPr>
              <w:t xml:space="preserve">w części “II. Etap realizacji programu” </w:t>
            </w:r>
            <w:r w:rsidR="35EA1DB5" w:rsidRPr="32A4598C">
              <w:rPr>
                <w:rFonts w:asciiTheme="majorHAnsi" w:eastAsiaTheme="majorEastAsia" w:hAnsiTheme="majorHAnsi" w:cstheme="majorBidi"/>
              </w:rPr>
              <w:t>oraz pu</w:t>
            </w:r>
            <w:r w:rsidR="6D1384C4" w:rsidRPr="32A4598C">
              <w:rPr>
                <w:rFonts w:asciiTheme="majorHAnsi" w:eastAsiaTheme="majorEastAsia" w:hAnsiTheme="majorHAnsi" w:cstheme="majorBidi"/>
              </w:rPr>
              <w:t>nk</w:t>
            </w:r>
            <w:r w:rsidR="35EA1DB5" w:rsidRPr="32A4598C">
              <w:rPr>
                <w:rFonts w:asciiTheme="majorHAnsi" w:eastAsiaTheme="majorEastAsia" w:hAnsiTheme="majorHAnsi" w:cstheme="majorBidi"/>
              </w:rPr>
              <w:t xml:space="preserve">cie 4.1. </w:t>
            </w:r>
            <w:r w:rsidR="30582E21" w:rsidRPr="32A4598C">
              <w:rPr>
                <w:rFonts w:asciiTheme="majorHAnsi" w:eastAsiaTheme="majorEastAsia" w:hAnsiTheme="majorHAnsi" w:cstheme="majorBidi"/>
              </w:rPr>
              <w:t>“</w:t>
            </w:r>
            <w:r w:rsidR="35EA1DB5" w:rsidRPr="32A4598C">
              <w:rPr>
                <w:rFonts w:asciiTheme="majorHAnsi" w:eastAsiaTheme="majorEastAsia" w:hAnsiTheme="majorHAnsi" w:cstheme="majorBidi"/>
              </w:rPr>
              <w:t>Warunki realizacji regionalnego programu zdrowotnego dotyczące personelu, wyposażenia i warunków lokalowych</w:t>
            </w:r>
            <w:r w:rsidR="1E1A40EE" w:rsidRPr="32A4598C">
              <w:rPr>
                <w:rFonts w:asciiTheme="majorHAnsi" w:eastAsiaTheme="majorEastAsia" w:hAnsiTheme="majorHAnsi" w:cstheme="majorBidi"/>
                <w:b/>
                <w:bCs/>
              </w:rPr>
              <w:t xml:space="preserve">”, </w:t>
            </w:r>
            <w:r w:rsidR="751B4959" w:rsidRPr="32A4598C">
              <w:rPr>
                <w:rFonts w:asciiTheme="majorHAnsi" w:eastAsiaTheme="majorEastAsia" w:hAnsiTheme="majorHAnsi" w:cstheme="majorBidi"/>
                <w:lang w:eastAsia="ja-JP"/>
              </w:rPr>
              <w:t>wskazanym</w:t>
            </w:r>
            <w:r w:rsidR="7E08C6AD" w:rsidRPr="32A4598C">
              <w:rPr>
                <w:rFonts w:asciiTheme="majorHAnsi" w:eastAsiaTheme="majorEastAsia" w:hAnsiTheme="majorHAnsi" w:cstheme="majorBidi"/>
                <w:lang w:eastAsia="ja-JP"/>
              </w:rPr>
              <w:t>i</w:t>
            </w:r>
            <w:r w:rsidR="30AF88A4" w:rsidRPr="32A4598C">
              <w:rPr>
                <w:rFonts w:asciiTheme="majorHAnsi" w:eastAsiaTheme="majorEastAsia" w:hAnsiTheme="majorHAnsi" w:cstheme="majorBidi"/>
                <w:lang w:eastAsia="ja-JP"/>
              </w:rPr>
              <w:t xml:space="preserve"> w RPZ</w:t>
            </w:r>
            <w:r w:rsidR="006B092D" w:rsidRPr="32A4598C">
              <w:rPr>
                <w:rFonts w:asciiTheme="majorHAnsi" w:eastAsiaTheme="majorEastAsia" w:hAnsiTheme="majorHAnsi" w:cstheme="majorBidi"/>
                <w:lang w:eastAsia="ja-JP"/>
              </w:rPr>
              <w:t xml:space="preserve"> </w:t>
            </w:r>
            <w:r w:rsidR="000B24D7" w:rsidRPr="32A4598C">
              <w:rPr>
                <w:rFonts w:asciiTheme="majorHAnsi" w:eastAsiaTheme="majorEastAsia" w:hAnsiTheme="majorHAnsi" w:cstheme="majorBidi"/>
                <w:lang w:eastAsia="ja-JP"/>
              </w:rPr>
              <w:t>stanowiącym załącznik do regulaminu naboru</w:t>
            </w:r>
            <w:r w:rsidR="30AF88A4" w:rsidRPr="32A4598C">
              <w:rPr>
                <w:rFonts w:asciiTheme="majorHAnsi" w:eastAsiaTheme="majorEastAsia" w:hAnsiTheme="majorHAnsi" w:cstheme="majorBidi"/>
                <w:lang w:eastAsia="ja-JP"/>
              </w:rPr>
              <w:t>.</w:t>
            </w:r>
          </w:p>
          <w:p w14:paraId="4269BE1D" w14:textId="77777777" w:rsidR="00677C61" w:rsidRPr="00677C61" w:rsidRDefault="00677C61" w:rsidP="00677C61">
            <w:pPr>
              <w:spacing w:before="120" w:after="160" w:line="240" w:lineRule="auto"/>
              <w:rPr>
                <w:rFonts w:asciiTheme="majorHAnsi" w:eastAsiaTheme="majorEastAsia" w:hAnsiTheme="majorHAnsi" w:cstheme="majorBidi"/>
                <w:lang w:eastAsia="ja-JP"/>
              </w:rPr>
            </w:pPr>
            <w:r w:rsidRPr="00677C61">
              <w:rPr>
                <w:rFonts w:asciiTheme="majorHAnsi" w:eastAsiaTheme="majorEastAsia" w:hAnsiTheme="majorHAnsi" w:cstheme="majorBidi"/>
                <w:b/>
                <w:bCs/>
                <w:lang w:eastAsia="ja-JP"/>
              </w:rPr>
              <w:t>opiekun faktyczny (nieformalny</w:t>
            </w:r>
            <w:r w:rsidRPr="00677C61">
              <w:rPr>
                <w:rFonts w:asciiTheme="majorHAnsi" w:eastAsiaTheme="majorEastAsia" w:hAnsiTheme="majorHAnsi" w:cstheme="majorBidi"/>
                <w:lang w:eastAsia="ja-JP"/>
              </w:rPr>
              <w:t>) – osoba opiekująca się osobą potrzebującą wsparcia w codziennym funkcjonowaniu, niebędąca opiekunem formalnym (zawodowym) i niepobierająca wynagrodzenia z tytułu sprawowania takiej opieki (nie</w:t>
            </w:r>
          </w:p>
          <w:p w14:paraId="5E57D2C7" w14:textId="6DAF2A36" w:rsidR="0037530D" w:rsidRPr="006B092D" w:rsidRDefault="00677C61" w:rsidP="00677C61">
            <w:pPr>
              <w:spacing w:before="120" w:after="160" w:line="240" w:lineRule="auto"/>
              <w:rPr>
                <w:rFonts w:asciiTheme="majorHAnsi" w:eastAsiaTheme="majorEastAsia" w:hAnsiTheme="majorHAnsi" w:cstheme="majorBidi"/>
                <w:lang w:eastAsia="ja-JP"/>
              </w:rPr>
            </w:pPr>
            <w:r w:rsidRPr="00677C61">
              <w:rPr>
                <w:rFonts w:asciiTheme="majorHAnsi" w:eastAsiaTheme="majorEastAsia" w:hAnsiTheme="majorHAnsi" w:cstheme="majorBidi"/>
                <w:lang w:eastAsia="ja-JP"/>
              </w:rPr>
              <w:t>dotyczy rodziców zastępczych), najczęściej członek rodziny, osoba sprawująca rodzinną pieczę zastępczą, osoba bliska, wolontariusz.</w:t>
            </w:r>
          </w:p>
        </w:tc>
      </w:tr>
      <w:tr w:rsidR="003D5157" w:rsidRPr="00B3032D" w14:paraId="315C6D55" w14:textId="77777777" w:rsidTr="75FB13C4">
        <w:trPr>
          <w:trHeight w:val="600"/>
        </w:trPr>
        <w:tc>
          <w:tcPr>
            <w:tcW w:w="534" w:type="dxa"/>
            <w:noWrap/>
            <w:tcMar>
              <w:top w:w="170" w:type="dxa"/>
              <w:bottom w:w="170" w:type="dxa"/>
            </w:tcMar>
          </w:tcPr>
          <w:p w14:paraId="6B148E9A" w14:textId="4BD0E70C" w:rsidR="003C277C" w:rsidRPr="00D15298" w:rsidRDefault="003C277C" w:rsidP="003C277C">
            <w:pPr>
              <w:spacing w:before="30" w:after="30" w:line="240" w:lineRule="auto"/>
              <w:rPr>
                <w:rFonts w:asciiTheme="minorHAnsi" w:hAnsiTheme="minorHAnsi" w:cstheme="minorHAnsi"/>
              </w:rPr>
            </w:pPr>
            <w:r w:rsidRPr="00D15298">
              <w:rPr>
                <w:rFonts w:asciiTheme="minorHAnsi" w:hAnsiTheme="minorHAnsi" w:cstheme="minorHAnsi"/>
              </w:rPr>
              <w:lastRenderedPageBreak/>
              <w:t>1</w:t>
            </w:r>
            <w:r w:rsidR="00B12E81">
              <w:rPr>
                <w:rFonts w:asciiTheme="minorHAnsi" w:hAnsiTheme="minorHAnsi" w:cstheme="minorHAnsi"/>
              </w:rPr>
              <w:t>6</w:t>
            </w:r>
          </w:p>
        </w:tc>
        <w:tc>
          <w:tcPr>
            <w:tcW w:w="2727" w:type="dxa"/>
            <w:tcMar>
              <w:top w:w="170" w:type="dxa"/>
              <w:bottom w:w="170" w:type="dxa"/>
            </w:tcMar>
          </w:tcPr>
          <w:p w14:paraId="26383ED6" w14:textId="7DD99665" w:rsidR="003C277C" w:rsidRPr="004B02C7" w:rsidRDefault="003C277C" w:rsidP="00B3032D">
            <w:pPr>
              <w:autoSpaceDE w:val="0"/>
              <w:autoSpaceDN w:val="0"/>
              <w:rPr>
                <w:rFonts w:asciiTheme="minorHAnsi" w:hAnsiTheme="minorHAnsi" w:cstheme="minorBidi"/>
              </w:rPr>
            </w:pPr>
            <w:r w:rsidRPr="008E5A0F">
              <w:rPr>
                <w:lang w:eastAsia="ja-JP"/>
              </w:rPr>
              <w:t>Kryteria zapewniają, że projekty w zakresie opieki długoterminowej udzielanej w warunkach domowych osobom potrzebującym wsparcia w codziennym funkcjonowaniu, w szczególności pielęgniarskiej opieki długoterminowej domowej, a</w:t>
            </w:r>
            <w:r w:rsidR="00B3032D" w:rsidRPr="008E5A0F">
              <w:rPr>
                <w:lang w:eastAsia="ja-JP"/>
              </w:rPr>
              <w:t xml:space="preserve"> </w:t>
            </w:r>
            <w:r w:rsidRPr="008E5A0F">
              <w:rPr>
                <w:lang w:eastAsia="ja-JP"/>
              </w:rPr>
              <w:t>także opieki paliatywnej i hospicyjnej w formach zdeinstytucjonalizowanych przewidują tworzenie indywidualnych planów opieki dla pacjentów.</w:t>
            </w:r>
          </w:p>
        </w:tc>
        <w:tc>
          <w:tcPr>
            <w:tcW w:w="2693" w:type="dxa"/>
            <w:noWrap/>
            <w:tcMar>
              <w:top w:w="170" w:type="dxa"/>
              <w:bottom w:w="170" w:type="dxa"/>
            </w:tcMar>
          </w:tcPr>
          <w:p w14:paraId="56CF53FC" w14:textId="520BF16A" w:rsidR="003C277C" w:rsidRPr="004B02C7" w:rsidRDefault="00B3032D" w:rsidP="003C277C">
            <w:pPr>
              <w:spacing w:before="30" w:after="30" w:line="240" w:lineRule="auto"/>
              <w:rPr>
                <w:rFonts w:asciiTheme="minorHAnsi" w:hAnsiTheme="minorHAnsi" w:cstheme="minorBidi"/>
              </w:rPr>
            </w:pPr>
            <w:r w:rsidRPr="008E5A0F">
              <w:rPr>
                <w:lang w:eastAsia="ja-JP"/>
              </w:rPr>
              <w:t>Indywidualne plany opieki dla pacjentów</w:t>
            </w:r>
          </w:p>
        </w:tc>
        <w:tc>
          <w:tcPr>
            <w:tcW w:w="1986" w:type="dxa"/>
            <w:noWrap/>
            <w:tcMar>
              <w:top w:w="170" w:type="dxa"/>
              <w:bottom w:w="170" w:type="dxa"/>
            </w:tcMar>
          </w:tcPr>
          <w:p w14:paraId="58726439" w14:textId="3D3CB0A4" w:rsidR="003C277C" w:rsidRPr="008E5A0F" w:rsidRDefault="00B3032D" w:rsidP="6545EC02">
            <w:pPr>
              <w:spacing w:before="30" w:after="30" w:line="240" w:lineRule="auto"/>
              <w:rPr>
                <w:rFonts w:asciiTheme="minorHAnsi" w:hAnsiTheme="minorHAnsi" w:cstheme="minorBidi"/>
              </w:rPr>
            </w:pPr>
            <w:r w:rsidRPr="008E5A0F">
              <w:rPr>
                <w:rFonts w:asciiTheme="minorHAnsi" w:hAnsiTheme="minorHAnsi" w:cstheme="minorBidi"/>
              </w:rPr>
              <w:t>dostępowe</w:t>
            </w:r>
            <w:r w:rsidRPr="00731073">
              <w:rPr>
                <w:rFonts w:asciiTheme="minorHAnsi" w:hAnsiTheme="minorHAnsi" w:cstheme="minorBidi"/>
              </w:rPr>
              <w:t xml:space="preserve"> </w:t>
            </w:r>
          </w:p>
          <w:p w14:paraId="099B9FB4" w14:textId="04402D6C" w:rsidR="003C277C" w:rsidRPr="008E5A0F" w:rsidRDefault="003C277C" w:rsidP="36AC90C8">
            <w:pPr>
              <w:spacing w:before="30" w:after="30" w:line="240" w:lineRule="auto"/>
              <w:rPr>
                <w:rFonts w:asciiTheme="minorHAnsi" w:hAnsiTheme="minorHAnsi" w:cstheme="minorBidi"/>
              </w:rPr>
            </w:pPr>
          </w:p>
          <w:p w14:paraId="6AD5C5E2" w14:textId="5C515A1E" w:rsidR="003C277C" w:rsidRPr="004B02C7" w:rsidRDefault="003C277C" w:rsidP="003C277C">
            <w:pPr>
              <w:spacing w:before="30" w:after="30" w:line="240" w:lineRule="auto"/>
              <w:rPr>
                <w:rFonts w:asciiTheme="minorHAnsi" w:hAnsiTheme="minorHAnsi" w:cstheme="minorBidi"/>
              </w:rPr>
            </w:pPr>
          </w:p>
        </w:tc>
        <w:tc>
          <w:tcPr>
            <w:tcW w:w="6661" w:type="dxa"/>
            <w:noWrap/>
            <w:tcMar>
              <w:top w:w="170" w:type="dxa"/>
              <w:bottom w:w="170" w:type="dxa"/>
            </w:tcMar>
          </w:tcPr>
          <w:p w14:paraId="1C061B92" w14:textId="3A86EAC4" w:rsidR="003C277C" w:rsidRPr="00346714" w:rsidRDefault="2E5C0299" w:rsidP="003C277C">
            <w:pPr>
              <w:spacing w:before="30" w:after="30" w:line="240" w:lineRule="auto"/>
              <w:rPr>
                <w:highlight w:val="yellow"/>
                <w:lang w:eastAsia="ja-JP"/>
              </w:rPr>
            </w:pPr>
            <w:r w:rsidRPr="7C137F81">
              <w:rPr>
                <w:lang w:eastAsia="ja-JP"/>
              </w:rPr>
              <w:t>W ramach kryterium ocenie podlegać będzie, czy projekt przewiduje tworzenie indywidualnych planów opieki dla</w:t>
            </w:r>
            <w:r w:rsidR="237889E2" w:rsidRPr="7C137F81">
              <w:rPr>
                <w:lang w:eastAsia="ja-JP"/>
              </w:rPr>
              <w:t xml:space="preserve"> </w:t>
            </w:r>
            <w:r w:rsidR="1841C222" w:rsidRPr="7C137F81">
              <w:rPr>
                <w:lang w:eastAsia="ja-JP"/>
              </w:rPr>
              <w:t>pacjentó</w:t>
            </w:r>
            <w:r w:rsidR="1DAD62DE" w:rsidRPr="7C137F81">
              <w:rPr>
                <w:lang w:eastAsia="ja-JP"/>
              </w:rPr>
              <w:t>w</w:t>
            </w:r>
            <w:r w:rsidR="68FB6E1D" w:rsidRPr="7C137F81">
              <w:rPr>
                <w:lang w:eastAsia="ja-JP"/>
              </w:rPr>
              <w:t xml:space="preserve"> </w:t>
            </w:r>
            <w:r w:rsidR="22BFA889" w:rsidRPr="7C137F81">
              <w:rPr>
                <w:lang w:eastAsia="ja-JP"/>
              </w:rPr>
              <w:t>zgodnie</w:t>
            </w:r>
            <w:r w:rsidR="00888DB3" w:rsidRPr="7C137F81">
              <w:rPr>
                <w:lang w:eastAsia="ja-JP"/>
              </w:rPr>
              <w:t xml:space="preserve"> z</w:t>
            </w:r>
            <w:r w:rsidR="1DAD62DE" w:rsidRPr="7C137F81">
              <w:rPr>
                <w:lang w:eastAsia="ja-JP"/>
              </w:rPr>
              <w:t xml:space="preserve"> </w:t>
            </w:r>
            <w:r w:rsidR="1841C222" w:rsidRPr="7C137F81">
              <w:rPr>
                <w:lang w:eastAsia="ja-JP"/>
              </w:rPr>
              <w:t xml:space="preserve">punktem </w:t>
            </w:r>
            <w:r w:rsidR="0D50DD30" w:rsidRPr="7C137F81">
              <w:rPr>
                <w:rFonts w:asciiTheme="majorHAnsi" w:eastAsiaTheme="majorEastAsia" w:hAnsiTheme="majorHAnsi" w:cstheme="majorBidi"/>
              </w:rPr>
              <w:t>3.3. “Planowane interwencje”</w:t>
            </w:r>
            <w:r w:rsidR="0D50DD30" w:rsidRPr="7C137F81">
              <w:rPr>
                <w:lang w:eastAsia="ja-JP"/>
              </w:rPr>
              <w:t xml:space="preserve"> wskazanym w</w:t>
            </w:r>
            <w:r w:rsidR="00888DB3" w:rsidRPr="7C137F81">
              <w:rPr>
                <w:lang w:eastAsia="ja-JP"/>
              </w:rPr>
              <w:t xml:space="preserve"> RPZ.</w:t>
            </w:r>
          </w:p>
        </w:tc>
      </w:tr>
      <w:tr w:rsidR="000E6446" w:rsidRPr="00D15298" w14:paraId="3DEB5DD3" w14:textId="77777777" w:rsidTr="75FB13C4">
        <w:trPr>
          <w:trHeight w:val="600"/>
        </w:trPr>
        <w:tc>
          <w:tcPr>
            <w:tcW w:w="534" w:type="dxa"/>
            <w:noWrap/>
            <w:tcMar>
              <w:top w:w="170" w:type="dxa"/>
              <w:bottom w:w="170" w:type="dxa"/>
            </w:tcMar>
          </w:tcPr>
          <w:p w14:paraId="41DB1FAF" w14:textId="353E9104" w:rsidR="003C277C" w:rsidRPr="00D15298" w:rsidRDefault="003C277C" w:rsidP="003C277C">
            <w:pPr>
              <w:spacing w:before="30" w:after="30" w:line="240" w:lineRule="auto"/>
              <w:rPr>
                <w:rFonts w:asciiTheme="minorHAnsi" w:hAnsiTheme="minorHAnsi" w:cstheme="minorHAnsi"/>
              </w:rPr>
            </w:pPr>
            <w:r w:rsidRPr="00D15298">
              <w:rPr>
                <w:rFonts w:asciiTheme="minorHAnsi" w:hAnsiTheme="minorHAnsi" w:cstheme="minorHAnsi"/>
              </w:rPr>
              <w:t>1</w:t>
            </w:r>
            <w:r w:rsidR="00CC47DE">
              <w:rPr>
                <w:rFonts w:asciiTheme="minorHAnsi" w:hAnsiTheme="minorHAnsi" w:cstheme="minorHAnsi"/>
              </w:rPr>
              <w:t>7</w:t>
            </w:r>
          </w:p>
        </w:tc>
        <w:tc>
          <w:tcPr>
            <w:tcW w:w="2727" w:type="dxa"/>
            <w:tcMar>
              <w:top w:w="170" w:type="dxa"/>
              <w:bottom w:w="170" w:type="dxa"/>
            </w:tcMar>
          </w:tcPr>
          <w:p w14:paraId="6DE6545E" w14:textId="0F3B5B30" w:rsidR="003C277C" w:rsidRPr="00FE607E" w:rsidRDefault="003C277C" w:rsidP="003C277C">
            <w:pPr>
              <w:autoSpaceDE w:val="0"/>
              <w:autoSpaceDN w:val="0"/>
              <w:adjustRightInd w:val="0"/>
              <w:spacing w:after="0" w:line="240" w:lineRule="auto"/>
              <w:rPr>
                <w:rFonts w:asciiTheme="minorHAnsi" w:hAnsiTheme="minorHAnsi" w:cstheme="minorHAnsi"/>
              </w:rPr>
            </w:pPr>
            <w:r w:rsidRPr="00FE607E">
              <w:rPr>
                <w:lang w:eastAsia="ja-JP"/>
              </w:rPr>
              <w:t>Kryteria zapewniają, że wnioskodawca może złożyć nie więcej niż 1 wniosek o dofinansowanie projektu w ramach naboru – niezależnie czy działa jako Beneficjent czy Partner projektu.</w:t>
            </w:r>
          </w:p>
        </w:tc>
        <w:tc>
          <w:tcPr>
            <w:tcW w:w="2693" w:type="dxa"/>
            <w:noWrap/>
            <w:tcMar>
              <w:top w:w="170" w:type="dxa"/>
              <w:bottom w:w="170" w:type="dxa"/>
            </w:tcMar>
          </w:tcPr>
          <w:p w14:paraId="383F9029" w14:textId="5A0CEF96" w:rsidR="003C277C" w:rsidRPr="001227DF" w:rsidRDefault="004367C6" w:rsidP="003C277C">
            <w:pPr>
              <w:spacing w:before="30" w:after="30" w:line="240" w:lineRule="auto"/>
              <w:rPr>
                <w:rFonts w:asciiTheme="minorHAnsi" w:hAnsiTheme="minorHAnsi" w:cstheme="minorHAnsi"/>
              </w:rPr>
            </w:pPr>
            <w:r>
              <w:rPr>
                <w:rFonts w:asciiTheme="minorHAnsi" w:hAnsiTheme="minorHAnsi" w:cstheme="minorHAnsi"/>
              </w:rPr>
              <w:t xml:space="preserve">Rekomendacja o charakterze </w:t>
            </w:r>
            <w:r w:rsidR="002F726B">
              <w:rPr>
                <w:rFonts w:asciiTheme="minorHAnsi" w:hAnsiTheme="minorHAnsi" w:cstheme="minorHAnsi"/>
              </w:rPr>
              <w:t>fakultatywnym</w:t>
            </w:r>
          </w:p>
        </w:tc>
        <w:tc>
          <w:tcPr>
            <w:tcW w:w="1986" w:type="dxa"/>
            <w:noWrap/>
            <w:tcMar>
              <w:top w:w="170" w:type="dxa"/>
              <w:bottom w:w="170" w:type="dxa"/>
            </w:tcMar>
          </w:tcPr>
          <w:p w14:paraId="798A5207" w14:textId="2A8736B2" w:rsidR="003C277C" w:rsidRPr="001227DF" w:rsidRDefault="009D25A0" w:rsidP="003C277C">
            <w:pPr>
              <w:spacing w:before="30" w:after="30" w:line="240" w:lineRule="auto"/>
              <w:rPr>
                <w:rFonts w:asciiTheme="minorHAnsi" w:hAnsiTheme="minorHAnsi" w:cstheme="minorHAnsi"/>
              </w:rPr>
            </w:pPr>
            <w:r>
              <w:rPr>
                <w:rFonts w:asciiTheme="minorHAnsi" w:hAnsiTheme="minorHAnsi" w:cstheme="minorHAnsi"/>
              </w:rPr>
              <w:t xml:space="preserve">kryterium </w:t>
            </w:r>
            <w:r w:rsidR="00CA1268">
              <w:rPr>
                <w:rFonts w:asciiTheme="minorHAnsi" w:hAnsiTheme="minorHAnsi" w:cstheme="minorHAnsi"/>
              </w:rPr>
              <w:t>nie jest planowane</w:t>
            </w:r>
          </w:p>
        </w:tc>
        <w:tc>
          <w:tcPr>
            <w:tcW w:w="6661" w:type="dxa"/>
            <w:noWrap/>
            <w:tcMar>
              <w:top w:w="170" w:type="dxa"/>
              <w:bottom w:w="170" w:type="dxa"/>
            </w:tcMar>
          </w:tcPr>
          <w:p w14:paraId="4A79CE47" w14:textId="471F71C1" w:rsidR="003C277C" w:rsidRPr="001227DF" w:rsidRDefault="003C277C" w:rsidP="003C277C">
            <w:pPr>
              <w:autoSpaceDE w:val="0"/>
              <w:autoSpaceDN w:val="0"/>
              <w:adjustRightInd w:val="0"/>
              <w:spacing w:after="0" w:line="240" w:lineRule="auto"/>
              <w:rPr>
                <w:rFonts w:asciiTheme="minorHAnsi" w:hAnsiTheme="minorHAnsi" w:cstheme="minorHAnsi"/>
              </w:rPr>
            </w:pPr>
          </w:p>
        </w:tc>
      </w:tr>
      <w:tr w:rsidR="00D83741" w:rsidRPr="00D15298" w14:paraId="6F4EF751" w14:textId="77777777" w:rsidTr="75FB13C4">
        <w:trPr>
          <w:trHeight w:val="600"/>
        </w:trPr>
        <w:tc>
          <w:tcPr>
            <w:tcW w:w="534" w:type="dxa"/>
            <w:noWrap/>
            <w:tcMar>
              <w:top w:w="170" w:type="dxa"/>
              <w:bottom w:w="170" w:type="dxa"/>
            </w:tcMar>
          </w:tcPr>
          <w:p w14:paraId="097B2DF0" w14:textId="6DC8A7D4" w:rsidR="00D83741" w:rsidRPr="00D15298" w:rsidRDefault="00D83741" w:rsidP="00D83741">
            <w:pPr>
              <w:spacing w:before="30" w:after="30" w:line="240" w:lineRule="auto"/>
              <w:rPr>
                <w:rFonts w:asciiTheme="minorHAnsi" w:hAnsiTheme="minorHAnsi" w:cstheme="minorHAnsi"/>
              </w:rPr>
            </w:pPr>
            <w:r w:rsidRPr="00D15298">
              <w:rPr>
                <w:rFonts w:asciiTheme="minorHAnsi" w:hAnsiTheme="minorHAnsi" w:cstheme="minorHAnsi"/>
              </w:rPr>
              <w:t>1</w:t>
            </w:r>
            <w:r w:rsidR="00CC47DE">
              <w:rPr>
                <w:rFonts w:asciiTheme="minorHAnsi" w:hAnsiTheme="minorHAnsi" w:cstheme="minorHAnsi"/>
              </w:rPr>
              <w:t>8</w:t>
            </w:r>
          </w:p>
        </w:tc>
        <w:tc>
          <w:tcPr>
            <w:tcW w:w="2727" w:type="dxa"/>
            <w:tcMar>
              <w:top w:w="170" w:type="dxa"/>
              <w:bottom w:w="170" w:type="dxa"/>
            </w:tcMar>
          </w:tcPr>
          <w:p w14:paraId="59F1E812" w14:textId="57CDA469" w:rsidR="00D83741" w:rsidRPr="00D83741" w:rsidRDefault="00D83741" w:rsidP="00D83741">
            <w:pPr>
              <w:autoSpaceDE w:val="0"/>
              <w:autoSpaceDN w:val="0"/>
              <w:adjustRightInd w:val="0"/>
              <w:spacing w:after="0" w:line="240" w:lineRule="auto"/>
              <w:rPr>
                <w:rFonts w:asciiTheme="minorHAnsi" w:hAnsiTheme="minorHAnsi" w:cstheme="minorHAnsi"/>
              </w:rPr>
            </w:pPr>
            <w:r w:rsidRPr="00D83741">
              <w:rPr>
                <w:lang w:eastAsia="ja-JP"/>
              </w:rPr>
              <w:t xml:space="preserve">Kryteria zapewniają, że działania dofinansowywane z programów regionalnych </w:t>
            </w:r>
            <w:r w:rsidRPr="00D83741">
              <w:rPr>
                <w:lang w:eastAsia="ja-JP"/>
              </w:rPr>
              <w:lastRenderedPageBreak/>
              <w:t>wspierają działania o charakterze komplementarnym do wsparcia na poziomie krajowym.</w:t>
            </w:r>
          </w:p>
        </w:tc>
        <w:tc>
          <w:tcPr>
            <w:tcW w:w="2693" w:type="dxa"/>
            <w:noWrap/>
            <w:tcMar>
              <w:top w:w="170" w:type="dxa"/>
              <w:bottom w:w="170" w:type="dxa"/>
            </w:tcMar>
          </w:tcPr>
          <w:p w14:paraId="3060E550" w14:textId="6A767A52" w:rsidR="00D83741" w:rsidRPr="001227DF" w:rsidRDefault="00D83741" w:rsidP="00D83741">
            <w:pPr>
              <w:autoSpaceDE w:val="0"/>
              <w:autoSpaceDN w:val="0"/>
              <w:adjustRightInd w:val="0"/>
              <w:spacing w:after="0" w:line="240" w:lineRule="auto"/>
              <w:rPr>
                <w:rFonts w:asciiTheme="minorHAnsi" w:hAnsiTheme="minorHAnsi" w:cstheme="minorHAnsi"/>
              </w:rPr>
            </w:pPr>
            <w:r>
              <w:rPr>
                <w:rFonts w:asciiTheme="minorHAnsi" w:hAnsiTheme="minorHAnsi" w:cstheme="minorHAnsi"/>
              </w:rPr>
              <w:lastRenderedPageBreak/>
              <w:t>Rekomendacja o charakterze fakultatywnym</w:t>
            </w:r>
          </w:p>
        </w:tc>
        <w:tc>
          <w:tcPr>
            <w:tcW w:w="1986" w:type="dxa"/>
            <w:noWrap/>
            <w:tcMar>
              <w:top w:w="170" w:type="dxa"/>
              <w:bottom w:w="170" w:type="dxa"/>
            </w:tcMar>
          </w:tcPr>
          <w:p w14:paraId="104A01B0" w14:textId="1F448CDD" w:rsidR="00D83741" w:rsidRPr="001227DF" w:rsidRDefault="00CA1268" w:rsidP="00D83741">
            <w:pPr>
              <w:spacing w:before="30" w:after="30" w:line="240" w:lineRule="auto"/>
              <w:rPr>
                <w:rFonts w:asciiTheme="minorHAnsi" w:hAnsiTheme="minorHAnsi" w:cstheme="minorHAnsi"/>
              </w:rPr>
            </w:pPr>
            <w:r>
              <w:rPr>
                <w:rFonts w:asciiTheme="minorHAnsi" w:hAnsiTheme="minorHAnsi" w:cstheme="minorHAnsi"/>
              </w:rPr>
              <w:t>kryterium nie jest planowane</w:t>
            </w:r>
          </w:p>
        </w:tc>
        <w:tc>
          <w:tcPr>
            <w:tcW w:w="6661" w:type="dxa"/>
            <w:noWrap/>
            <w:tcMar>
              <w:top w:w="170" w:type="dxa"/>
              <w:bottom w:w="170" w:type="dxa"/>
            </w:tcMar>
          </w:tcPr>
          <w:p w14:paraId="022F6554" w14:textId="2E53E450" w:rsidR="00D83741" w:rsidRPr="001227DF" w:rsidRDefault="00D83741" w:rsidP="00D83741">
            <w:pPr>
              <w:autoSpaceDE w:val="0"/>
              <w:autoSpaceDN w:val="0"/>
              <w:adjustRightInd w:val="0"/>
              <w:spacing w:after="0" w:line="240" w:lineRule="auto"/>
              <w:rPr>
                <w:rFonts w:asciiTheme="minorHAnsi" w:hAnsiTheme="minorHAnsi" w:cstheme="minorHAnsi"/>
              </w:rPr>
            </w:pPr>
          </w:p>
        </w:tc>
      </w:tr>
      <w:tr w:rsidR="000E6446" w:rsidRPr="00D15298" w14:paraId="06E5617F" w14:textId="77777777" w:rsidTr="75FB13C4">
        <w:trPr>
          <w:trHeight w:val="600"/>
        </w:trPr>
        <w:tc>
          <w:tcPr>
            <w:tcW w:w="534" w:type="dxa"/>
            <w:noWrap/>
            <w:tcMar>
              <w:top w:w="170" w:type="dxa"/>
              <w:bottom w:w="170" w:type="dxa"/>
            </w:tcMar>
          </w:tcPr>
          <w:p w14:paraId="4372DA49" w14:textId="03B08E40" w:rsidR="006710FE" w:rsidRPr="00D15298" w:rsidRDefault="006710FE" w:rsidP="006710FE">
            <w:pPr>
              <w:spacing w:before="30" w:after="30" w:line="240" w:lineRule="auto"/>
              <w:rPr>
                <w:rFonts w:asciiTheme="minorHAnsi" w:hAnsiTheme="minorHAnsi" w:cstheme="minorHAnsi"/>
              </w:rPr>
            </w:pPr>
            <w:r w:rsidRPr="00D15298">
              <w:rPr>
                <w:rFonts w:asciiTheme="minorHAnsi" w:hAnsiTheme="minorHAnsi" w:cstheme="minorHAnsi"/>
              </w:rPr>
              <w:t>1</w:t>
            </w:r>
            <w:r w:rsidR="00CC47DE">
              <w:rPr>
                <w:rFonts w:asciiTheme="minorHAnsi" w:hAnsiTheme="minorHAnsi" w:cstheme="minorHAnsi"/>
              </w:rPr>
              <w:t>9</w:t>
            </w:r>
          </w:p>
        </w:tc>
        <w:tc>
          <w:tcPr>
            <w:tcW w:w="2727" w:type="dxa"/>
            <w:tcMar>
              <w:top w:w="170" w:type="dxa"/>
              <w:bottom w:w="170" w:type="dxa"/>
            </w:tcMar>
          </w:tcPr>
          <w:p w14:paraId="6F332D6A" w14:textId="51144A6A" w:rsidR="006710FE" w:rsidRPr="00DB45B5" w:rsidRDefault="006710FE" w:rsidP="006710FE">
            <w:pPr>
              <w:autoSpaceDE w:val="0"/>
              <w:autoSpaceDN w:val="0"/>
              <w:adjustRightInd w:val="0"/>
              <w:spacing w:after="0" w:line="240" w:lineRule="auto"/>
              <w:rPr>
                <w:rFonts w:asciiTheme="minorHAnsi" w:hAnsiTheme="minorHAnsi" w:cstheme="minorBidi"/>
              </w:rPr>
            </w:pPr>
            <w:r w:rsidRPr="00DB45B5">
              <w:rPr>
                <w:lang w:eastAsia="ja-JP"/>
              </w:rPr>
              <w:t>Kryteria premiują projekty w zakresie deinstytucjonalizacji usług zdrowotnych przewidujące wsparcie psychologiczne dla opiekunów nieformalnych osób potrzebujących wsparcia w codziennym funkcjonowaniu.</w:t>
            </w:r>
          </w:p>
        </w:tc>
        <w:tc>
          <w:tcPr>
            <w:tcW w:w="2693" w:type="dxa"/>
            <w:noWrap/>
            <w:tcMar>
              <w:top w:w="170" w:type="dxa"/>
              <w:bottom w:w="170" w:type="dxa"/>
            </w:tcMar>
          </w:tcPr>
          <w:p w14:paraId="196239FD" w14:textId="200B6A20" w:rsidR="006710FE" w:rsidRPr="00EB13F0" w:rsidRDefault="00A07D74" w:rsidP="006710FE">
            <w:pPr>
              <w:spacing w:before="30" w:after="30" w:line="240" w:lineRule="auto"/>
              <w:rPr>
                <w:rFonts w:asciiTheme="minorHAnsi" w:hAnsiTheme="minorHAnsi" w:cstheme="minorBidi"/>
              </w:rPr>
            </w:pPr>
            <w:r w:rsidRPr="00DB45B5">
              <w:rPr>
                <w:lang w:eastAsia="ja-JP"/>
              </w:rPr>
              <w:t xml:space="preserve">Wsparcie </w:t>
            </w:r>
            <w:r w:rsidR="003F712E" w:rsidRPr="32A4598C">
              <w:rPr>
                <w:lang w:eastAsia="ja-JP"/>
              </w:rPr>
              <w:t>psychologiczne</w:t>
            </w:r>
            <w:r w:rsidRPr="000E4369" w:rsidDel="005E56CF">
              <w:rPr>
                <w:lang w:eastAsia="ja-JP"/>
              </w:rPr>
              <w:t xml:space="preserve"> </w:t>
            </w:r>
            <w:r w:rsidRPr="000E4369">
              <w:rPr>
                <w:lang w:eastAsia="ja-JP"/>
              </w:rPr>
              <w:t>dla opiekunów</w:t>
            </w:r>
          </w:p>
        </w:tc>
        <w:tc>
          <w:tcPr>
            <w:tcW w:w="1986" w:type="dxa"/>
            <w:noWrap/>
            <w:tcMar>
              <w:top w:w="170" w:type="dxa"/>
              <w:bottom w:w="170" w:type="dxa"/>
            </w:tcMar>
          </w:tcPr>
          <w:p w14:paraId="3E016DF5" w14:textId="17BF40FF" w:rsidR="006710FE" w:rsidRPr="00DB45B5" w:rsidRDefault="351D6453" w:rsidP="08257621">
            <w:pPr>
              <w:spacing w:before="30" w:after="30" w:line="240" w:lineRule="auto"/>
              <w:rPr>
                <w:rFonts w:asciiTheme="minorHAnsi" w:hAnsiTheme="minorHAnsi" w:cstheme="minorBidi"/>
              </w:rPr>
            </w:pPr>
            <w:r w:rsidRPr="5E762D02">
              <w:rPr>
                <w:rFonts w:asciiTheme="minorHAnsi" w:hAnsiTheme="minorHAnsi" w:cstheme="minorBidi"/>
              </w:rPr>
              <w:t>obligatoryjne</w:t>
            </w:r>
          </w:p>
          <w:p w14:paraId="5A6B81B5" w14:textId="59E804A4" w:rsidR="006710FE" w:rsidRPr="00DB45B5" w:rsidRDefault="006710FE" w:rsidP="712137A8">
            <w:pPr>
              <w:spacing w:before="30" w:after="30" w:line="240" w:lineRule="auto"/>
              <w:rPr>
                <w:rFonts w:asciiTheme="minorHAnsi" w:hAnsiTheme="minorHAnsi" w:cstheme="minorBidi"/>
              </w:rPr>
            </w:pPr>
          </w:p>
          <w:p w14:paraId="685769C3" w14:textId="39E37BE2" w:rsidR="006710FE" w:rsidRPr="00DB45B5" w:rsidRDefault="006710FE" w:rsidP="006710FE">
            <w:pPr>
              <w:spacing w:before="30" w:after="30" w:line="240" w:lineRule="auto"/>
              <w:rPr>
                <w:rFonts w:asciiTheme="minorHAnsi" w:hAnsiTheme="minorHAnsi" w:cstheme="minorBidi"/>
              </w:rPr>
            </w:pPr>
          </w:p>
        </w:tc>
        <w:tc>
          <w:tcPr>
            <w:tcW w:w="6661" w:type="dxa"/>
            <w:noWrap/>
            <w:tcMar>
              <w:top w:w="170" w:type="dxa"/>
              <w:bottom w:w="170" w:type="dxa"/>
            </w:tcMar>
          </w:tcPr>
          <w:p w14:paraId="4651D82B" w14:textId="7973C333" w:rsidR="00B737B4" w:rsidRPr="00B737B4" w:rsidRDefault="008603D5" w:rsidP="00B737B4">
            <w:pPr>
              <w:autoSpaceDE w:val="0"/>
              <w:autoSpaceDN w:val="0"/>
              <w:adjustRightInd w:val="0"/>
              <w:spacing w:before="30" w:after="30" w:line="240" w:lineRule="auto"/>
              <w:rPr>
                <w:rFonts w:asciiTheme="minorHAnsi" w:hAnsiTheme="minorHAnsi" w:cstheme="minorBidi"/>
              </w:rPr>
            </w:pPr>
            <w:r w:rsidRPr="00B737B4">
              <w:rPr>
                <w:rFonts w:asciiTheme="minorHAnsi" w:hAnsiTheme="minorHAnsi" w:cstheme="minorBidi"/>
              </w:rPr>
              <w:t>W ramach kryterium ocenie podlegać będzie, czy projekt przewiduje wsparcie dla opiekunów faktycznych, tj. nieformalnych osób potrzeb</w:t>
            </w:r>
            <w:r w:rsidR="006E131A" w:rsidRPr="00B737B4">
              <w:rPr>
                <w:rFonts w:asciiTheme="minorHAnsi" w:hAnsiTheme="minorHAnsi" w:cstheme="minorBidi"/>
              </w:rPr>
              <w:t>u</w:t>
            </w:r>
            <w:r w:rsidRPr="00B737B4">
              <w:rPr>
                <w:rFonts w:asciiTheme="minorHAnsi" w:hAnsiTheme="minorHAnsi" w:cstheme="minorBidi"/>
              </w:rPr>
              <w:t xml:space="preserve">jących wsparcia w codziennym funkcjonowaniu </w:t>
            </w:r>
            <w:r w:rsidR="7473253C" w:rsidRPr="32A4598C">
              <w:rPr>
                <w:rFonts w:asciiTheme="minorHAnsi" w:hAnsiTheme="minorHAnsi" w:cstheme="minorBidi"/>
              </w:rPr>
              <w:t>w zakresie</w:t>
            </w:r>
            <w:r w:rsidR="46B5FD33" w:rsidRPr="32A4598C">
              <w:rPr>
                <w:rFonts w:asciiTheme="minorHAnsi" w:hAnsiTheme="minorHAnsi" w:cstheme="minorBidi"/>
              </w:rPr>
              <w:t xml:space="preserve">: </w:t>
            </w:r>
          </w:p>
          <w:p w14:paraId="18E65894" w14:textId="6D711B9B" w:rsidR="00B737B4" w:rsidRPr="00B737B4" w:rsidRDefault="1FB9B6CB" w:rsidP="00B737B4">
            <w:pPr>
              <w:autoSpaceDE w:val="0"/>
              <w:autoSpaceDN w:val="0"/>
              <w:adjustRightInd w:val="0"/>
              <w:spacing w:before="30" w:after="30" w:line="240" w:lineRule="auto"/>
              <w:rPr>
                <w:rFonts w:asciiTheme="minorHAnsi" w:hAnsiTheme="minorHAnsi" w:cstheme="minorBidi"/>
              </w:rPr>
            </w:pPr>
            <w:r w:rsidRPr="32A4598C">
              <w:rPr>
                <w:rFonts w:asciiTheme="minorHAnsi" w:hAnsiTheme="minorHAnsi" w:cstheme="minorBidi"/>
              </w:rPr>
              <w:t>•  indywidualne</w:t>
            </w:r>
            <w:r w:rsidR="3CE06184" w:rsidRPr="32A4598C">
              <w:rPr>
                <w:rFonts w:asciiTheme="minorHAnsi" w:hAnsiTheme="minorHAnsi" w:cstheme="minorBidi"/>
              </w:rPr>
              <w:t>go</w:t>
            </w:r>
            <w:r w:rsidRPr="32A4598C">
              <w:rPr>
                <w:rFonts w:asciiTheme="minorHAnsi" w:hAnsiTheme="minorHAnsi" w:cstheme="minorBidi"/>
              </w:rPr>
              <w:t xml:space="preserve"> wsparci</w:t>
            </w:r>
            <w:r w:rsidR="537F3553" w:rsidRPr="32A4598C">
              <w:rPr>
                <w:rFonts w:asciiTheme="minorHAnsi" w:hAnsiTheme="minorHAnsi" w:cstheme="minorBidi"/>
              </w:rPr>
              <w:t>a</w:t>
            </w:r>
            <w:r w:rsidRPr="32A4598C">
              <w:rPr>
                <w:rFonts w:asciiTheme="minorHAnsi" w:hAnsiTheme="minorHAnsi" w:cstheme="minorBidi"/>
              </w:rPr>
              <w:t xml:space="preserve"> psychologiczne</w:t>
            </w:r>
            <w:r w:rsidR="5C4B7669" w:rsidRPr="32A4598C">
              <w:rPr>
                <w:rFonts w:asciiTheme="minorHAnsi" w:hAnsiTheme="minorHAnsi" w:cstheme="minorBidi"/>
              </w:rPr>
              <w:t>go</w:t>
            </w:r>
            <w:r w:rsidRPr="32A4598C">
              <w:rPr>
                <w:rFonts w:asciiTheme="minorHAnsi" w:hAnsiTheme="minorHAnsi" w:cstheme="minorBidi"/>
              </w:rPr>
              <w:t xml:space="preserve"> dla opiekunów faktycznych realizowane przez psychologa lub psychoterapeutę lub terapeutę środowiskowego;</w:t>
            </w:r>
          </w:p>
          <w:p w14:paraId="5F4FF4C8" w14:textId="0BACB783" w:rsidR="00B737B4" w:rsidRDefault="005B43B7" w:rsidP="47D39415">
            <w:pPr>
              <w:autoSpaceDE w:val="0"/>
              <w:autoSpaceDN w:val="0"/>
              <w:adjustRightInd w:val="0"/>
              <w:spacing w:before="30" w:after="30" w:line="240" w:lineRule="auto"/>
              <w:rPr>
                <w:rFonts w:asciiTheme="minorHAnsi" w:hAnsiTheme="minorHAnsi" w:cstheme="minorBidi"/>
              </w:rPr>
            </w:pPr>
            <w:r>
              <w:rPr>
                <w:rFonts w:asciiTheme="minorHAnsi" w:hAnsiTheme="minorHAnsi" w:cstheme="minorBidi"/>
              </w:rPr>
              <w:t>Z</w:t>
            </w:r>
            <w:r w:rsidR="00B737B4" w:rsidRPr="00B737B4">
              <w:rPr>
                <w:rFonts w:asciiTheme="minorHAnsi" w:hAnsiTheme="minorHAnsi" w:cstheme="minorBidi"/>
              </w:rPr>
              <w:t xml:space="preserve">godnie z katalogiem działań wskazanym w </w:t>
            </w:r>
            <w:r>
              <w:rPr>
                <w:rFonts w:asciiTheme="minorHAnsi" w:hAnsiTheme="minorHAnsi" w:cstheme="minorBidi"/>
              </w:rPr>
              <w:t xml:space="preserve">punkcie </w:t>
            </w:r>
            <w:r w:rsidR="25418A0E" w:rsidRPr="32A4598C">
              <w:rPr>
                <w:rFonts w:asciiTheme="minorHAnsi" w:hAnsiTheme="minorHAnsi" w:cstheme="minorBidi"/>
              </w:rPr>
              <w:t xml:space="preserve">3.3. “Planowane interwencje” </w:t>
            </w:r>
            <w:r>
              <w:rPr>
                <w:rFonts w:asciiTheme="minorHAnsi" w:hAnsiTheme="minorHAnsi" w:cstheme="minorBidi"/>
              </w:rPr>
              <w:t xml:space="preserve">w </w:t>
            </w:r>
            <w:r w:rsidR="00B737B4" w:rsidRPr="00B737B4">
              <w:rPr>
                <w:rFonts w:asciiTheme="minorHAnsi" w:hAnsiTheme="minorHAnsi" w:cstheme="minorBidi"/>
              </w:rPr>
              <w:t>RPZ stanowiącym załącznik do regulaminu naboru.</w:t>
            </w:r>
          </w:p>
          <w:p w14:paraId="7EEDE0B7" w14:textId="77777777" w:rsidR="00B737B4" w:rsidRDefault="00B737B4" w:rsidP="7C137F81">
            <w:pPr>
              <w:autoSpaceDE w:val="0"/>
              <w:autoSpaceDN w:val="0"/>
              <w:adjustRightInd w:val="0"/>
              <w:spacing w:before="30" w:after="30" w:line="240" w:lineRule="auto"/>
              <w:rPr>
                <w:rFonts w:asciiTheme="minorHAnsi" w:hAnsiTheme="minorHAnsi" w:cstheme="minorBidi"/>
                <w:highlight w:val="yellow"/>
              </w:rPr>
            </w:pPr>
          </w:p>
          <w:p w14:paraId="7C814949" w14:textId="1B381D25" w:rsidR="006710FE" w:rsidRPr="00491CE1" w:rsidRDefault="2E0E4514" w:rsidP="7C137F81">
            <w:pPr>
              <w:autoSpaceDE w:val="0"/>
              <w:autoSpaceDN w:val="0"/>
              <w:adjustRightInd w:val="0"/>
              <w:spacing w:before="30" w:after="30" w:line="240" w:lineRule="auto"/>
              <w:rPr>
                <w:rFonts w:asciiTheme="minorHAnsi" w:hAnsiTheme="minorHAnsi" w:cstheme="minorBidi"/>
                <w:highlight w:val="yellow"/>
              </w:rPr>
            </w:pPr>
            <w:r w:rsidRPr="7C137F81">
              <w:rPr>
                <w:rFonts w:asciiTheme="minorHAnsi" w:hAnsiTheme="minorHAnsi" w:cstheme="minorBidi"/>
              </w:rPr>
              <w:t>Powyższe</w:t>
            </w:r>
            <w:r w:rsidR="7F097C4D" w:rsidRPr="7C137F81">
              <w:rPr>
                <w:rFonts w:asciiTheme="minorHAnsi" w:hAnsiTheme="minorHAnsi" w:cstheme="minorBidi"/>
              </w:rPr>
              <w:t xml:space="preserve"> </w:t>
            </w:r>
            <w:r w:rsidR="4BEC3044" w:rsidRPr="7C137F81">
              <w:rPr>
                <w:rFonts w:asciiTheme="minorHAnsi" w:hAnsiTheme="minorHAnsi" w:cstheme="minorBidi"/>
              </w:rPr>
              <w:t>zgodnie z katalogiem działań wskazanym w</w:t>
            </w:r>
            <w:r w:rsidR="2A8F11F2" w:rsidRPr="7C137F81">
              <w:rPr>
                <w:rFonts w:asciiTheme="minorHAnsi" w:hAnsiTheme="minorHAnsi" w:cstheme="minorBidi"/>
              </w:rPr>
              <w:t xml:space="preserve"> punkcie </w:t>
            </w:r>
            <w:r w:rsidR="7A80A896" w:rsidRPr="7C137F81">
              <w:rPr>
                <w:rFonts w:asciiTheme="majorHAnsi" w:eastAsiaTheme="majorEastAsia" w:hAnsiTheme="majorHAnsi" w:cstheme="majorBidi"/>
              </w:rPr>
              <w:t>3.3. “Planowane interwencje”</w:t>
            </w:r>
            <w:r w:rsidR="4BEC3044" w:rsidRPr="7C137F81">
              <w:rPr>
                <w:rFonts w:asciiTheme="minorHAnsi" w:hAnsiTheme="minorHAnsi" w:cstheme="minorBidi"/>
              </w:rPr>
              <w:t xml:space="preserve"> RPZ stanowiącym załącznik do regulaminu naboru.</w:t>
            </w:r>
          </w:p>
        </w:tc>
      </w:tr>
      <w:tr w:rsidR="00A4103A" w:rsidRPr="00D15298" w14:paraId="4D143548" w14:textId="77777777" w:rsidTr="75FB13C4">
        <w:trPr>
          <w:trHeight w:val="600"/>
        </w:trPr>
        <w:tc>
          <w:tcPr>
            <w:tcW w:w="534" w:type="dxa"/>
            <w:noWrap/>
            <w:tcMar>
              <w:top w:w="170" w:type="dxa"/>
              <w:bottom w:w="170" w:type="dxa"/>
            </w:tcMar>
          </w:tcPr>
          <w:p w14:paraId="28D9EEE0" w14:textId="56F1A45C" w:rsidR="00A4103A" w:rsidRPr="00D15298" w:rsidRDefault="00A04C61" w:rsidP="00A4103A">
            <w:pPr>
              <w:spacing w:before="30" w:after="30" w:line="240" w:lineRule="auto"/>
              <w:rPr>
                <w:rFonts w:asciiTheme="minorHAnsi" w:hAnsiTheme="minorHAnsi" w:cstheme="minorHAnsi"/>
              </w:rPr>
            </w:pPr>
            <w:r>
              <w:rPr>
                <w:rFonts w:asciiTheme="minorHAnsi" w:hAnsiTheme="minorHAnsi" w:cstheme="minorHAnsi"/>
              </w:rPr>
              <w:t>20</w:t>
            </w:r>
          </w:p>
        </w:tc>
        <w:tc>
          <w:tcPr>
            <w:tcW w:w="2727" w:type="dxa"/>
            <w:tcMar>
              <w:top w:w="170" w:type="dxa"/>
              <w:bottom w:w="170" w:type="dxa"/>
            </w:tcMar>
          </w:tcPr>
          <w:p w14:paraId="63E5E35B" w14:textId="1DD21EE9" w:rsidR="00A4103A" w:rsidRPr="006D19E0" w:rsidRDefault="00A4103A" w:rsidP="00A4103A">
            <w:pPr>
              <w:autoSpaceDE w:val="0"/>
              <w:autoSpaceDN w:val="0"/>
              <w:adjustRightInd w:val="0"/>
              <w:spacing w:after="0" w:line="240" w:lineRule="auto"/>
              <w:rPr>
                <w:rFonts w:asciiTheme="minorHAnsi" w:hAnsiTheme="minorHAnsi" w:cstheme="minorHAnsi"/>
              </w:rPr>
            </w:pPr>
            <w:r w:rsidRPr="006D19E0">
              <w:rPr>
                <w:lang w:eastAsia="ja-JP"/>
              </w:rPr>
              <w:t xml:space="preserve">Kryteria premiują projekty w zakresie deinstytucjonalizacji usług zdrowotnych przewidujące partnerstwo z podmiotem realizującym zadania </w:t>
            </w:r>
            <w:r w:rsidRPr="0018209E">
              <w:rPr>
                <w:lang w:eastAsia="ja-JP"/>
              </w:rPr>
              <w:t>pomocy społecznej.</w:t>
            </w:r>
          </w:p>
        </w:tc>
        <w:tc>
          <w:tcPr>
            <w:tcW w:w="2693" w:type="dxa"/>
            <w:noWrap/>
            <w:tcMar>
              <w:top w:w="170" w:type="dxa"/>
              <w:bottom w:w="170" w:type="dxa"/>
            </w:tcMar>
          </w:tcPr>
          <w:p w14:paraId="05500450" w14:textId="0C272CC0" w:rsidR="00A4103A" w:rsidRPr="001227DF" w:rsidRDefault="00A4103A" w:rsidP="00A4103A">
            <w:pPr>
              <w:autoSpaceDE w:val="0"/>
              <w:autoSpaceDN w:val="0"/>
              <w:adjustRightInd w:val="0"/>
              <w:spacing w:after="0" w:line="240" w:lineRule="auto"/>
              <w:rPr>
                <w:rFonts w:asciiTheme="minorHAnsi" w:hAnsiTheme="minorHAnsi" w:cstheme="minorHAnsi"/>
              </w:rPr>
            </w:pPr>
            <w:r>
              <w:rPr>
                <w:rFonts w:asciiTheme="minorHAnsi" w:hAnsiTheme="minorHAnsi" w:cstheme="minorHAnsi"/>
              </w:rPr>
              <w:t>Rekomendacja o charakterze fakultatywnym</w:t>
            </w:r>
          </w:p>
        </w:tc>
        <w:tc>
          <w:tcPr>
            <w:tcW w:w="1986" w:type="dxa"/>
            <w:noWrap/>
            <w:tcMar>
              <w:top w:w="170" w:type="dxa"/>
              <w:bottom w:w="170" w:type="dxa"/>
            </w:tcMar>
          </w:tcPr>
          <w:p w14:paraId="69C213E7" w14:textId="6D1D4F70" w:rsidR="00A4103A" w:rsidRPr="001227DF" w:rsidRDefault="00A4103A" w:rsidP="00A4103A">
            <w:pPr>
              <w:spacing w:before="30" w:after="30" w:line="240" w:lineRule="auto"/>
              <w:rPr>
                <w:rFonts w:asciiTheme="minorHAnsi" w:hAnsiTheme="minorHAnsi" w:cstheme="minorHAnsi"/>
              </w:rPr>
            </w:pPr>
            <w:r>
              <w:rPr>
                <w:rFonts w:asciiTheme="minorHAnsi" w:hAnsiTheme="minorHAnsi" w:cstheme="minorHAnsi"/>
              </w:rPr>
              <w:t>kryterium nie jest planowane</w:t>
            </w:r>
          </w:p>
        </w:tc>
        <w:tc>
          <w:tcPr>
            <w:tcW w:w="6661" w:type="dxa"/>
            <w:noWrap/>
            <w:tcMar>
              <w:top w:w="170" w:type="dxa"/>
              <w:bottom w:w="170" w:type="dxa"/>
            </w:tcMar>
          </w:tcPr>
          <w:p w14:paraId="08234B80" w14:textId="160FD719" w:rsidR="00A4103A" w:rsidRPr="001227DF" w:rsidRDefault="00A4103A" w:rsidP="00A4103A">
            <w:pPr>
              <w:autoSpaceDE w:val="0"/>
              <w:autoSpaceDN w:val="0"/>
              <w:adjustRightInd w:val="0"/>
              <w:spacing w:after="0" w:line="240" w:lineRule="auto"/>
              <w:rPr>
                <w:rFonts w:cs="Calibri"/>
                <w:highlight w:val="green"/>
              </w:rPr>
            </w:pPr>
          </w:p>
        </w:tc>
      </w:tr>
      <w:tr w:rsidR="00501865" w:rsidRPr="00D15298" w14:paraId="50EED02B" w14:textId="77777777" w:rsidTr="75FB13C4">
        <w:trPr>
          <w:trHeight w:val="600"/>
        </w:trPr>
        <w:tc>
          <w:tcPr>
            <w:tcW w:w="534" w:type="dxa"/>
            <w:noWrap/>
            <w:tcMar>
              <w:top w:w="170" w:type="dxa"/>
              <w:bottom w:w="170" w:type="dxa"/>
            </w:tcMar>
          </w:tcPr>
          <w:p w14:paraId="1B4CE573" w14:textId="1DCA2913" w:rsidR="00501865" w:rsidRPr="00D15298" w:rsidRDefault="00A04C61" w:rsidP="00501865">
            <w:pPr>
              <w:spacing w:before="30" w:after="30" w:line="240" w:lineRule="auto"/>
              <w:rPr>
                <w:rFonts w:asciiTheme="minorHAnsi" w:hAnsiTheme="minorHAnsi" w:cstheme="minorHAnsi"/>
              </w:rPr>
            </w:pPr>
            <w:r>
              <w:rPr>
                <w:rFonts w:asciiTheme="minorHAnsi" w:hAnsiTheme="minorHAnsi" w:cstheme="minorHAnsi"/>
              </w:rPr>
              <w:t>21</w:t>
            </w:r>
          </w:p>
        </w:tc>
        <w:tc>
          <w:tcPr>
            <w:tcW w:w="2727" w:type="dxa"/>
            <w:tcMar>
              <w:top w:w="170" w:type="dxa"/>
              <w:bottom w:w="170" w:type="dxa"/>
            </w:tcMar>
          </w:tcPr>
          <w:p w14:paraId="752C176E" w14:textId="65780912" w:rsidR="00501865" w:rsidRPr="006D19E0" w:rsidRDefault="00501865" w:rsidP="00501865">
            <w:pPr>
              <w:autoSpaceDE w:val="0"/>
              <w:autoSpaceDN w:val="0"/>
              <w:spacing w:after="0" w:line="240" w:lineRule="auto"/>
              <w:rPr>
                <w:rFonts w:asciiTheme="minorHAnsi" w:hAnsiTheme="minorHAnsi" w:cstheme="minorHAnsi"/>
              </w:rPr>
            </w:pPr>
            <w:r w:rsidRPr="006D19E0">
              <w:rPr>
                <w:lang w:eastAsia="ja-JP"/>
              </w:rPr>
              <w:t>Kryteria premiują projekty przewidujące partnerstwo z co najmniej jedną organizacją</w:t>
            </w:r>
            <w:r>
              <w:rPr>
                <w:lang w:eastAsia="ja-JP"/>
              </w:rPr>
              <w:t xml:space="preserve"> </w:t>
            </w:r>
            <w:r w:rsidRPr="006D19E0">
              <w:rPr>
                <w:lang w:eastAsia="ja-JP"/>
              </w:rPr>
              <w:t xml:space="preserve">pozarządową </w:t>
            </w:r>
            <w:r w:rsidRPr="006D19E0">
              <w:rPr>
                <w:lang w:eastAsia="ja-JP"/>
              </w:rPr>
              <w:lastRenderedPageBreak/>
              <w:t>repezentującą interesy pacjentów, posiadającą co najmniej 2-letnie</w:t>
            </w:r>
            <w:r>
              <w:rPr>
                <w:lang w:eastAsia="ja-JP"/>
              </w:rPr>
              <w:t xml:space="preserve"> </w:t>
            </w:r>
            <w:r w:rsidRPr="006D19E0">
              <w:rPr>
                <w:lang w:eastAsia="ja-JP"/>
              </w:rPr>
              <w:t>doświadczenie w zakresie działań ukierunkowanych na wsparcie osób potrzebujących</w:t>
            </w:r>
            <w:r>
              <w:rPr>
                <w:lang w:eastAsia="ja-JP"/>
              </w:rPr>
              <w:t xml:space="preserve"> </w:t>
            </w:r>
            <w:r w:rsidRPr="006D19E0">
              <w:rPr>
                <w:lang w:eastAsia="ja-JP"/>
              </w:rPr>
              <w:t>wsparcia w codziennym funkcjonowaniu.</w:t>
            </w:r>
          </w:p>
        </w:tc>
        <w:tc>
          <w:tcPr>
            <w:tcW w:w="2693" w:type="dxa"/>
            <w:noWrap/>
            <w:tcMar>
              <w:top w:w="170" w:type="dxa"/>
              <w:bottom w:w="170" w:type="dxa"/>
            </w:tcMar>
          </w:tcPr>
          <w:p w14:paraId="378BCDDF" w14:textId="5A7218E6" w:rsidR="00501865" w:rsidRPr="001227DF" w:rsidRDefault="00501865" w:rsidP="00501865">
            <w:pPr>
              <w:spacing w:before="30" w:after="30" w:line="240" w:lineRule="auto"/>
              <w:rPr>
                <w:rFonts w:asciiTheme="minorHAnsi" w:hAnsiTheme="minorHAnsi" w:cstheme="minorHAnsi"/>
              </w:rPr>
            </w:pPr>
            <w:r>
              <w:rPr>
                <w:rFonts w:asciiTheme="minorHAnsi" w:hAnsiTheme="minorHAnsi" w:cstheme="minorHAnsi"/>
              </w:rPr>
              <w:lastRenderedPageBreak/>
              <w:t>Rekomendacja o charakterze fakultatywnym</w:t>
            </w:r>
          </w:p>
        </w:tc>
        <w:tc>
          <w:tcPr>
            <w:tcW w:w="1986" w:type="dxa"/>
            <w:noWrap/>
            <w:tcMar>
              <w:top w:w="170" w:type="dxa"/>
              <w:bottom w:w="170" w:type="dxa"/>
            </w:tcMar>
          </w:tcPr>
          <w:p w14:paraId="0965C80B" w14:textId="663212AF" w:rsidR="00501865" w:rsidRPr="001227DF" w:rsidRDefault="00501865" w:rsidP="00501865">
            <w:pPr>
              <w:spacing w:before="30" w:after="30" w:line="240" w:lineRule="auto"/>
              <w:rPr>
                <w:rFonts w:asciiTheme="minorHAnsi" w:hAnsiTheme="minorHAnsi" w:cstheme="minorHAnsi"/>
              </w:rPr>
            </w:pPr>
            <w:r>
              <w:rPr>
                <w:rFonts w:asciiTheme="minorHAnsi" w:hAnsiTheme="minorHAnsi" w:cstheme="minorHAnsi"/>
              </w:rPr>
              <w:t>kryterium nie jest planowane</w:t>
            </w:r>
          </w:p>
        </w:tc>
        <w:tc>
          <w:tcPr>
            <w:tcW w:w="6661" w:type="dxa"/>
            <w:noWrap/>
            <w:tcMar>
              <w:top w:w="170" w:type="dxa"/>
              <w:bottom w:w="170" w:type="dxa"/>
            </w:tcMar>
          </w:tcPr>
          <w:p w14:paraId="20B81448" w14:textId="5389205D" w:rsidR="00501865" w:rsidRPr="001227DF" w:rsidRDefault="00501865" w:rsidP="00501865">
            <w:pPr>
              <w:autoSpaceDE w:val="0"/>
              <w:autoSpaceDN w:val="0"/>
              <w:adjustRightInd w:val="0"/>
              <w:spacing w:after="0" w:line="240" w:lineRule="auto"/>
              <w:rPr>
                <w:rFonts w:cs="Calibri"/>
                <w:highlight w:val="green"/>
              </w:rPr>
            </w:pPr>
          </w:p>
        </w:tc>
      </w:tr>
      <w:tr w:rsidR="00C94FA3" w:rsidRPr="00CB5BEF" w14:paraId="63F80CE2" w14:textId="77777777" w:rsidTr="75FB13C4">
        <w:trPr>
          <w:trHeight w:val="600"/>
        </w:trPr>
        <w:tc>
          <w:tcPr>
            <w:tcW w:w="534" w:type="dxa"/>
            <w:noWrap/>
            <w:tcMar>
              <w:top w:w="170" w:type="dxa"/>
              <w:bottom w:w="170" w:type="dxa"/>
            </w:tcMar>
          </w:tcPr>
          <w:p w14:paraId="74B4DC6E" w14:textId="00151EBF" w:rsidR="00C94FA3" w:rsidRPr="00D26DB8" w:rsidRDefault="00A04C61" w:rsidP="00C94FA3">
            <w:pPr>
              <w:spacing w:before="30" w:after="30" w:line="240" w:lineRule="auto"/>
              <w:rPr>
                <w:rFonts w:asciiTheme="minorHAnsi" w:hAnsiTheme="minorHAnsi" w:cstheme="minorHAnsi"/>
              </w:rPr>
            </w:pPr>
            <w:r w:rsidRPr="00D26DB8">
              <w:rPr>
                <w:rFonts w:asciiTheme="minorHAnsi" w:hAnsiTheme="minorHAnsi" w:cstheme="minorHAnsi"/>
              </w:rPr>
              <w:t>22</w:t>
            </w:r>
          </w:p>
        </w:tc>
        <w:tc>
          <w:tcPr>
            <w:tcW w:w="2727" w:type="dxa"/>
            <w:tcMar>
              <w:top w:w="170" w:type="dxa"/>
              <w:bottom w:w="170" w:type="dxa"/>
            </w:tcMar>
          </w:tcPr>
          <w:p w14:paraId="0FD215E7" w14:textId="77777777" w:rsidR="00C94FA3" w:rsidRPr="00B23706" w:rsidRDefault="00C94FA3" w:rsidP="00B23706">
            <w:pPr>
              <w:autoSpaceDE w:val="0"/>
              <w:autoSpaceDN w:val="0"/>
              <w:spacing w:after="0" w:line="240" w:lineRule="auto"/>
              <w:rPr>
                <w:rFonts w:eastAsiaTheme="minorHAnsi"/>
                <w:lang w:eastAsia="ja-JP"/>
              </w:rPr>
            </w:pPr>
            <w:r w:rsidRPr="00B23706">
              <w:rPr>
                <w:lang w:eastAsia="ja-JP"/>
              </w:rPr>
              <w:t>Kryteria premiują projekty przewidujące wytworzenie materiałów lub narzędzi</w:t>
            </w:r>
          </w:p>
          <w:p w14:paraId="35243791" w14:textId="3DDF8BE1" w:rsidR="00C94FA3" w:rsidRPr="00B23706" w:rsidRDefault="00C94FA3" w:rsidP="00B23706">
            <w:pPr>
              <w:autoSpaceDE w:val="0"/>
              <w:autoSpaceDN w:val="0"/>
              <w:spacing w:after="0" w:line="240" w:lineRule="auto"/>
              <w:rPr>
                <w:lang w:eastAsia="ja-JP"/>
              </w:rPr>
            </w:pPr>
            <w:r w:rsidRPr="00B23706">
              <w:rPr>
                <w:lang w:eastAsia="ja-JP"/>
              </w:rPr>
              <w:t>informacyjnych lub edukacyjnych dla opiekunów nieformalnych osób potrzebujących</w:t>
            </w:r>
            <w:r w:rsidR="00B23706">
              <w:rPr>
                <w:lang w:eastAsia="ja-JP"/>
              </w:rPr>
              <w:t xml:space="preserve"> </w:t>
            </w:r>
            <w:r w:rsidRPr="00B23706">
              <w:rPr>
                <w:lang w:eastAsia="ja-JP"/>
              </w:rPr>
              <w:t>wsparcia w codziennym funkcjonowaniu (np. ogólnodostępnych aplikacji, materiałów</w:t>
            </w:r>
          </w:p>
          <w:p w14:paraId="22785B2E" w14:textId="49748660" w:rsidR="00C94FA3" w:rsidRPr="001227DF" w:rsidRDefault="00C94FA3" w:rsidP="00B23706">
            <w:pPr>
              <w:autoSpaceDE w:val="0"/>
              <w:autoSpaceDN w:val="0"/>
              <w:adjustRightInd w:val="0"/>
              <w:spacing w:after="0" w:line="240" w:lineRule="auto"/>
              <w:rPr>
                <w:rFonts w:asciiTheme="minorHAnsi" w:hAnsiTheme="minorHAnsi" w:cstheme="minorHAnsi"/>
              </w:rPr>
            </w:pPr>
            <w:r w:rsidRPr="00B23706">
              <w:rPr>
                <w:lang w:eastAsia="ja-JP"/>
              </w:rPr>
              <w:t>szkoleniowych dostępnych on-line).</w:t>
            </w:r>
          </w:p>
        </w:tc>
        <w:tc>
          <w:tcPr>
            <w:tcW w:w="2693" w:type="dxa"/>
            <w:noWrap/>
            <w:tcMar>
              <w:top w:w="170" w:type="dxa"/>
              <w:bottom w:w="170" w:type="dxa"/>
            </w:tcMar>
          </w:tcPr>
          <w:p w14:paraId="2A794DB9" w14:textId="35B176E4" w:rsidR="00C94FA3" w:rsidRPr="001227DF" w:rsidRDefault="00C94FA3" w:rsidP="00C94FA3">
            <w:pPr>
              <w:spacing w:before="30" w:after="30" w:line="240" w:lineRule="auto"/>
              <w:rPr>
                <w:rFonts w:asciiTheme="minorHAnsi" w:hAnsiTheme="minorHAnsi" w:cstheme="minorHAnsi"/>
              </w:rPr>
            </w:pPr>
            <w:r>
              <w:rPr>
                <w:rFonts w:asciiTheme="minorHAnsi" w:hAnsiTheme="minorHAnsi" w:cstheme="minorHAnsi"/>
              </w:rPr>
              <w:t>Rekomendacja o charakterze fakultatywnym</w:t>
            </w:r>
          </w:p>
        </w:tc>
        <w:tc>
          <w:tcPr>
            <w:tcW w:w="1986" w:type="dxa"/>
            <w:noWrap/>
            <w:tcMar>
              <w:top w:w="170" w:type="dxa"/>
              <w:bottom w:w="170" w:type="dxa"/>
            </w:tcMar>
          </w:tcPr>
          <w:p w14:paraId="0AA77F50" w14:textId="742ACDFC" w:rsidR="00C94FA3" w:rsidRPr="001227DF" w:rsidRDefault="00C94FA3" w:rsidP="00C94FA3">
            <w:pPr>
              <w:spacing w:before="30" w:after="30" w:line="240" w:lineRule="auto"/>
              <w:rPr>
                <w:rFonts w:asciiTheme="minorHAnsi" w:hAnsiTheme="minorHAnsi" w:cstheme="minorHAnsi"/>
              </w:rPr>
            </w:pPr>
            <w:r>
              <w:rPr>
                <w:rFonts w:asciiTheme="minorHAnsi" w:hAnsiTheme="minorHAnsi" w:cstheme="minorHAnsi"/>
              </w:rPr>
              <w:t>kryterium nie jest planowane</w:t>
            </w:r>
          </w:p>
        </w:tc>
        <w:tc>
          <w:tcPr>
            <w:tcW w:w="6661" w:type="dxa"/>
            <w:noWrap/>
            <w:tcMar>
              <w:top w:w="170" w:type="dxa"/>
              <w:bottom w:w="170" w:type="dxa"/>
            </w:tcMar>
          </w:tcPr>
          <w:p w14:paraId="56CBD004" w14:textId="4C483B8C" w:rsidR="00C94FA3" w:rsidRPr="001227DF" w:rsidRDefault="00C94FA3" w:rsidP="00C94FA3">
            <w:pPr>
              <w:autoSpaceDE w:val="0"/>
              <w:autoSpaceDN w:val="0"/>
              <w:adjustRightInd w:val="0"/>
              <w:spacing w:after="0" w:line="240" w:lineRule="auto"/>
              <w:rPr>
                <w:rFonts w:asciiTheme="minorHAnsi" w:hAnsiTheme="minorHAnsi" w:cstheme="minorBidi"/>
                <w:highlight w:val="green"/>
              </w:rPr>
            </w:pPr>
          </w:p>
        </w:tc>
      </w:tr>
      <w:tr w:rsidR="000E6446" w:rsidRPr="004656E6" w14:paraId="198AD6DC" w14:textId="77777777" w:rsidTr="75FB13C4">
        <w:trPr>
          <w:trHeight w:val="600"/>
        </w:trPr>
        <w:tc>
          <w:tcPr>
            <w:tcW w:w="534" w:type="dxa"/>
            <w:noWrap/>
            <w:tcMar>
              <w:top w:w="170" w:type="dxa"/>
              <w:bottom w:w="170" w:type="dxa"/>
            </w:tcMar>
          </w:tcPr>
          <w:p w14:paraId="30BEA13E" w14:textId="5DEA03E6" w:rsidR="00B359CB" w:rsidRPr="00D26DB8" w:rsidRDefault="00B359CB" w:rsidP="00937650">
            <w:pPr>
              <w:spacing w:before="30" w:after="30" w:line="240" w:lineRule="auto"/>
              <w:rPr>
                <w:rFonts w:asciiTheme="minorHAnsi" w:hAnsiTheme="minorHAnsi" w:cstheme="minorHAnsi"/>
              </w:rPr>
            </w:pPr>
            <w:r w:rsidRPr="00D26DB8">
              <w:rPr>
                <w:rFonts w:asciiTheme="minorHAnsi" w:hAnsiTheme="minorHAnsi" w:cstheme="minorHAnsi"/>
              </w:rPr>
              <w:t>2</w:t>
            </w:r>
            <w:r w:rsidR="00A04C61" w:rsidRPr="00D26DB8">
              <w:rPr>
                <w:rFonts w:asciiTheme="minorHAnsi" w:hAnsiTheme="minorHAnsi" w:cstheme="minorHAnsi"/>
              </w:rPr>
              <w:t>3</w:t>
            </w:r>
          </w:p>
        </w:tc>
        <w:tc>
          <w:tcPr>
            <w:tcW w:w="2727" w:type="dxa"/>
            <w:tcMar>
              <w:top w:w="170" w:type="dxa"/>
              <w:bottom w:w="170" w:type="dxa"/>
            </w:tcMar>
          </w:tcPr>
          <w:p w14:paraId="1C3C88A3" w14:textId="4B0E37F3" w:rsidR="00B359CB" w:rsidRPr="004656E6" w:rsidRDefault="00A77146" w:rsidP="00E07857">
            <w:pPr>
              <w:autoSpaceDE w:val="0"/>
              <w:autoSpaceDN w:val="0"/>
              <w:rPr>
                <w:lang w:eastAsia="ja-JP"/>
              </w:rPr>
            </w:pPr>
            <w:r w:rsidRPr="004656E6">
              <w:rPr>
                <w:lang w:eastAsia="ja-JP"/>
              </w:rPr>
              <w:t>Kryteria premiują projekty przewidujące wsparcie dla opiekunów osób z zaburzeniami</w:t>
            </w:r>
            <w:r w:rsidR="00E07857" w:rsidRPr="004656E6">
              <w:rPr>
                <w:lang w:eastAsia="ja-JP"/>
              </w:rPr>
              <w:t xml:space="preserve"> </w:t>
            </w:r>
            <w:r w:rsidRPr="004656E6">
              <w:rPr>
                <w:lang w:eastAsia="ja-JP"/>
              </w:rPr>
              <w:t>otępiennymi, w szczególności funkcjonowanie grup wsparcia w środowisku lokalnym,</w:t>
            </w:r>
            <w:r w:rsidR="00E07857" w:rsidRPr="004656E6">
              <w:rPr>
                <w:lang w:eastAsia="ja-JP"/>
              </w:rPr>
              <w:t xml:space="preserve"> </w:t>
            </w:r>
            <w:r w:rsidRPr="004656E6">
              <w:rPr>
                <w:lang w:eastAsia="ja-JP"/>
              </w:rPr>
              <w:t xml:space="preserve">zakładające </w:t>
            </w:r>
            <w:r w:rsidRPr="004656E6">
              <w:rPr>
                <w:lang w:eastAsia="ja-JP"/>
              </w:rPr>
              <w:lastRenderedPageBreak/>
              <w:t>następujące formy wsparcia: usługi opiekuńcze lub wsparcie</w:t>
            </w:r>
            <w:r w:rsidR="00E07857" w:rsidRPr="004656E6">
              <w:rPr>
                <w:lang w:eastAsia="ja-JP"/>
              </w:rPr>
              <w:t xml:space="preserve"> </w:t>
            </w:r>
            <w:r w:rsidRPr="004656E6">
              <w:rPr>
                <w:lang w:eastAsia="ja-JP"/>
              </w:rPr>
              <w:t>wytchnieniowe.</w:t>
            </w:r>
          </w:p>
        </w:tc>
        <w:tc>
          <w:tcPr>
            <w:tcW w:w="2693" w:type="dxa"/>
            <w:noWrap/>
            <w:tcMar>
              <w:top w:w="170" w:type="dxa"/>
              <w:bottom w:w="170" w:type="dxa"/>
            </w:tcMar>
          </w:tcPr>
          <w:p w14:paraId="5952A922" w14:textId="32CADA1F" w:rsidR="00B359CB" w:rsidRPr="004656E6" w:rsidRDefault="006577B8" w:rsidP="00937650">
            <w:pPr>
              <w:spacing w:before="30" w:after="30" w:line="240" w:lineRule="auto"/>
              <w:rPr>
                <w:rFonts w:asciiTheme="minorHAnsi" w:hAnsiTheme="minorHAnsi" w:cstheme="minorHAnsi"/>
              </w:rPr>
            </w:pPr>
            <w:r>
              <w:rPr>
                <w:rFonts w:asciiTheme="minorHAnsi" w:hAnsiTheme="minorHAnsi" w:cstheme="minorHAnsi"/>
              </w:rPr>
              <w:lastRenderedPageBreak/>
              <w:t>Rekomendacja o charakterze fakultatywnym</w:t>
            </w:r>
          </w:p>
        </w:tc>
        <w:tc>
          <w:tcPr>
            <w:tcW w:w="1986" w:type="dxa"/>
            <w:noWrap/>
            <w:tcMar>
              <w:top w:w="170" w:type="dxa"/>
              <w:bottom w:w="170" w:type="dxa"/>
            </w:tcMar>
          </w:tcPr>
          <w:p w14:paraId="532F67F9" w14:textId="52DC0B5C" w:rsidR="00B359CB" w:rsidRPr="004656E6" w:rsidRDefault="006577B8" w:rsidP="00937650">
            <w:pPr>
              <w:spacing w:before="30" w:after="30" w:line="240" w:lineRule="auto"/>
              <w:rPr>
                <w:rFonts w:asciiTheme="minorHAnsi" w:hAnsiTheme="minorHAnsi" w:cstheme="minorBidi"/>
                <w:highlight w:val="green"/>
              </w:rPr>
            </w:pPr>
            <w:r>
              <w:rPr>
                <w:rFonts w:asciiTheme="minorHAnsi" w:hAnsiTheme="minorHAnsi" w:cstheme="minorHAnsi"/>
              </w:rPr>
              <w:t>kryterium nie jest planowane</w:t>
            </w:r>
          </w:p>
        </w:tc>
        <w:tc>
          <w:tcPr>
            <w:tcW w:w="6661" w:type="dxa"/>
            <w:noWrap/>
            <w:tcMar>
              <w:top w:w="170" w:type="dxa"/>
              <w:bottom w:w="170" w:type="dxa"/>
            </w:tcMar>
          </w:tcPr>
          <w:p w14:paraId="5CB4A781" w14:textId="295F6E39" w:rsidR="00B359CB" w:rsidRPr="004656E6" w:rsidRDefault="00B359CB" w:rsidP="00937650">
            <w:pPr>
              <w:autoSpaceDE w:val="0"/>
              <w:autoSpaceDN w:val="0"/>
              <w:adjustRightInd w:val="0"/>
              <w:spacing w:after="0" w:line="240" w:lineRule="auto"/>
              <w:rPr>
                <w:highlight w:val="cyan"/>
                <w:lang w:eastAsia="ja-JP"/>
              </w:rPr>
            </w:pPr>
          </w:p>
        </w:tc>
      </w:tr>
      <w:tr w:rsidR="00D55A17" w:rsidRPr="00CB5BEF" w14:paraId="02CA6709" w14:textId="77777777" w:rsidTr="75FB13C4">
        <w:trPr>
          <w:trHeight w:val="600"/>
        </w:trPr>
        <w:tc>
          <w:tcPr>
            <w:tcW w:w="534" w:type="dxa"/>
            <w:noWrap/>
            <w:tcMar>
              <w:top w:w="170" w:type="dxa"/>
              <w:bottom w:w="170" w:type="dxa"/>
            </w:tcMar>
          </w:tcPr>
          <w:p w14:paraId="3246BF0D" w14:textId="342D0607" w:rsidR="00D55A17" w:rsidRPr="00D26DB8" w:rsidRDefault="00D55A17" w:rsidP="00D55A17">
            <w:pPr>
              <w:spacing w:before="30" w:after="30" w:line="240" w:lineRule="auto"/>
              <w:rPr>
                <w:rFonts w:asciiTheme="minorHAnsi" w:hAnsiTheme="minorHAnsi" w:cstheme="minorHAnsi"/>
              </w:rPr>
            </w:pPr>
            <w:r w:rsidRPr="00D26DB8">
              <w:rPr>
                <w:rFonts w:asciiTheme="minorHAnsi" w:hAnsiTheme="minorHAnsi" w:cstheme="minorHAnsi"/>
              </w:rPr>
              <w:t>2</w:t>
            </w:r>
            <w:r w:rsidR="00A04C61" w:rsidRPr="00D26DB8">
              <w:rPr>
                <w:rFonts w:asciiTheme="minorHAnsi" w:hAnsiTheme="minorHAnsi" w:cstheme="minorHAnsi"/>
              </w:rPr>
              <w:t>4</w:t>
            </w:r>
          </w:p>
        </w:tc>
        <w:tc>
          <w:tcPr>
            <w:tcW w:w="2727" w:type="dxa"/>
            <w:tcMar>
              <w:top w:w="170" w:type="dxa"/>
              <w:bottom w:w="170" w:type="dxa"/>
            </w:tcMar>
          </w:tcPr>
          <w:p w14:paraId="5F1C11AA" w14:textId="0ACD87EC" w:rsidR="00D55A17" w:rsidRPr="00862CF8" w:rsidRDefault="00D55A17" w:rsidP="00D55A17">
            <w:pPr>
              <w:autoSpaceDE w:val="0"/>
              <w:autoSpaceDN w:val="0"/>
              <w:rPr>
                <w:lang w:eastAsia="ja-JP"/>
              </w:rPr>
            </w:pPr>
            <w:r w:rsidRPr="00862CF8">
              <w:rPr>
                <w:lang w:eastAsia="ja-JP"/>
              </w:rPr>
              <w:t>Kryteria premiują projekty przewidujące wykorzystanie nowoczesnych form świadczenia usług np. telemedycyny, systemów przywoławczych, zdalnych systemów monitorowania w udzielaniu usług zdrowotnych w środowisku lokalnym.</w:t>
            </w:r>
          </w:p>
        </w:tc>
        <w:tc>
          <w:tcPr>
            <w:tcW w:w="2693" w:type="dxa"/>
            <w:noWrap/>
            <w:tcMar>
              <w:top w:w="170" w:type="dxa"/>
              <w:bottom w:w="170" w:type="dxa"/>
            </w:tcMar>
          </w:tcPr>
          <w:p w14:paraId="52DE8C96" w14:textId="02D8FF1D" w:rsidR="00D55A17" w:rsidRPr="001227DF" w:rsidRDefault="00D55A17" w:rsidP="00D55A17">
            <w:pPr>
              <w:spacing w:before="30" w:after="30" w:line="240" w:lineRule="auto"/>
              <w:rPr>
                <w:rFonts w:asciiTheme="minorHAnsi" w:hAnsiTheme="minorHAnsi" w:cstheme="minorHAnsi"/>
              </w:rPr>
            </w:pPr>
            <w:r>
              <w:rPr>
                <w:rFonts w:asciiTheme="minorHAnsi" w:hAnsiTheme="minorHAnsi" w:cstheme="minorHAnsi"/>
              </w:rPr>
              <w:t>Rekomendacja o charakterze fakultatywnym</w:t>
            </w:r>
          </w:p>
        </w:tc>
        <w:tc>
          <w:tcPr>
            <w:tcW w:w="1986" w:type="dxa"/>
            <w:noWrap/>
            <w:tcMar>
              <w:top w:w="170" w:type="dxa"/>
              <w:bottom w:w="170" w:type="dxa"/>
            </w:tcMar>
          </w:tcPr>
          <w:p w14:paraId="3EC42A90" w14:textId="59BFA9EA" w:rsidR="00D55A17" w:rsidRPr="001227DF" w:rsidRDefault="00D55A17" w:rsidP="00D55A17">
            <w:pPr>
              <w:spacing w:before="30" w:after="30" w:line="240" w:lineRule="auto"/>
              <w:rPr>
                <w:rFonts w:asciiTheme="minorHAnsi" w:hAnsiTheme="minorHAnsi" w:cstheme="minorHAnsi"/>
              </w:rPr>
            </w:pPr>
            <w:r>
              <w:rPr>
                <w:rFonts w:asciiTheme="minorHAnsi" w:hAnsiTheme="minorHAnsi" w:cstheme="minorHAnsi"/>
              </w:rPr>
              <w:t>kryterium nie jest planowane</w:t>
            </w:r>
          </w:p>
        </w:tc>
        <w:tc>
          <w:tcPr>
            <w:tcW w:w="6661" w:type="dxa"/>
            <w:noWrap/>
            <w:tcMar>
              <w:top w:w="170" w:type="dxa"/>
              <w:bottom w:w="170" w:type="dxa"/>
            </w:tcMar>
          </w:tcPr>
          <w:p w14:paraId="06A1A883" w14:textId="36982765" w:rsidR="00D55A17" w:rsidRPr="001227DF" w:rsidRDefault="00D55A17" w:rsidP="00D55A17">
            <w:pPr>
              <w:autoSpaceDE w:val="0"/>
              <w:autoSpaceDN w:val="0"/>
              <w:adjustRightInd w:val="0"/>
              <w:spacing w:after="0" w:line="240" w:lineRule="auto"/>
              <w:rPr>
                <w:rFonts w:asciiTheme="minorHAnsi" w:hAnsiTheme="minorHAnsi" w:cstheme="minorBidi"/>
              </w:rPr>
            </w:pPr>
          </w:p>
        </w:tc>
      </w:tr>
      <w:tr w:rsidR="00EF7EF7" w:rsidRPr="00CB5BEF" w14:paraId="3EC86475" w14:textId="77777777" w:rsidTr="75FB13C4">
        <w:trPr>
          <w:trHeight w:val="2196"/>
        </w:trPr>
        <w:tc>
          <w:tcPr>
            <w:tcW w:w="534" w:type="dxa"/>
            <w:noWrap/>
            <w:tcMar>
              <w:top w:w="170" w:type="dxa"/>
              <w:bottom w:w="170" w:type="dxa"/>
            </w:tcMar>
          </w:tcPr>
          <w:p w14:paraId="2954F1B3" w14:textId="3184A934" w:rsidR="00EF7EF7" w:rsidRPr="00D26DB8" w:rsidRDefault="00EF7EF7" w:rsidP="00EF7EF7">
            <w:pPr>
              <w:spacing w:before="30" w:after="30" w:line="240" w:lineRule="auto"/>
              <w:rPr>
                <w:rFonts w:asciiTheme="minorHAnsi" w:hAnsiTheme="minorHAnsi" w:cstheme="minorHAnsi"/>
              </w:rPr>
            </w:pPr>
            <w:r w:rsidRPr="00D26DB8">
              <w:rPr>
                <w:rFonts w:asciiTheme="minorHAnsi" w:hAnsiTheme="minorHAnsi" w:cstheme="minorHAnsi"/>
              </w:rPr>
              <w:t>2</w:t>
            </w:r>
            <w:r w:rsidR="00D26DB8">
              <w:rPr>
                <w:rFonts w:asciiTheme="minorHAnsi" w:hAnsiTheme="minorHAnsi" w:cstheme="minorHAnsi"/>
              </w:rPr>
              <w:t>5</w:t>
            </w:r>
          </w:p>
        </w:tc>
        <w:tc>
          <w:tcPr>
            <w:tcW w:w="2727" w:type="dxa"/>
            <w:tcMar>
              <w:top w:w="170" w:type="dxa"/>
              <w:bottom w:w="170" w:type="dxa"/>
            </w:tcMar>
          </w:tcPr>
          <w:p w14:paraId="3AC92BEE" w14:textId="09E4147F" w:rsidR="00EF7EF7" w:rsidRPr="00862CF8" w:rsidRDefault="00EF7EF7" w:rsidP="00EF7EF7">
            <w:pPr>
              <w:autoSpaceDE w:val="0"/>
              <w:autoSpaceDN w:val="0"/>
              <w:rPr>
                <w:lang w:eastAsia="ja-JP"/>
              </w:rPr>
            </w:pPr>
            <w:r w:rsidRPr="00862CF8">
              <w:rPr>
                <w:lang w:eastAsia="ja-JP"/>
              </w:rPr>
              <w:t>Kryteria premiują projekty zakładające - jako element projektu – działania podnoszące kompetencje kadr opieki długoterminowej lub paliatywnej, lub hospicyjnej.</w:t>
            </w:r>
          </w:p>
        </w:tc>
        <w:tc>
          <w:tcPr>
            <w:tcW w:w="2693" w:type="dxa"/>
            <w:noWrap/>
            <w:tcMar>
              <w:top w:w="170" w:type="dxa"/>
              <w:bottom w:w="170" w:type="dxa"/>
            </w:tcMar>
          </w:tcPr>
          <w:p w14:paraId="52A72360" w14:textId="1AC04865" w:rsidR="00EF7EF7" w:rsidRPr="001227DF" w:rsidRDefault="00EF7EF7" w:rsidP="00EF7EF7">
            <w:pPr>
              <w:spacing w:before="30" w:after="30" w:line="240" w:lineRule="auto"/>
              <w:rPr>
                <w:rFonts w:asciiTheme="minorHAnsi" w:hAnsiTheme="minorHAnsi" w:cstheme="minorHAnsi"/>
              </w:rPr>
            </w:pPr>
            <w:r>
              <w:rPr>
                <w:rFonts w:asciiTheme="minorHAnsi" w:hAnsiTheme="minorHAnsi" w:cstheme="minorHAnsi"/>
              </w:rPr>
              <w:t>Rekomendacja o charakterze fakultatywnym</w:t>
            </w:r>
          </w:p>
        </w:tc>
        <w:tc>
          <w:tcPr>
            <w:tcW w:w="1986" w:type="dxa"/>
            <w:noWrap/>
            <w:tcMar>
              <w:top w:w="170" w:type="dxa"/>
              <w:bottom w:w="170" w:type="dxa"/>
            </w:tcMar>
          </w:tcPr>
          <w:p w14:paraId="7104F283" w14:textId="5DA609C8" w:rsidR="00EF7EF7" w:rsidRPr="001227DF" w:rsidRDefault="00EF7EF7" w:rsidP="00EF7EF7">
            <w:pPr>
              <w:spacing w:before="30" w:after="30" w:line="240" w:lineRule="auto"/>
              <w:rPr>
                <w:rFonts w:asciiTheme="minorHAnsi" w:hAnsiTheme="minorHAnsi" w:cstheme="minorHAnsi"/>
              </w:rPr>
            </w:pPr>
            <w:r>
              <w:rPr>
                <w:rFonts w:asciiTheme="minorHAnsi" w:hAnsiTheme="minorHAnsi" w:cstheme="minorHAnsi"/>
              </w:rPr>
              <w:t>kryterium nie jest planowane</w:t>
            </w:r>
          </w:p>
        </w:tc>
        <w:tc>
          <w:tcPr>
            <w:tcW w:w="6661" w:type="dxa"/>
            <w:noWrap/>
            <w:tcMar>
              <w:top w:w="170" w:type="dxa"/>
              <w:bottom w:w="170" w:type="dxa"/>
            </w:tcMar>
          </w:tcPr>
          <w:p w14:paraId="65D88738" w14:textId="68AF449E" w:rsidR="00EF7EF7" w:rsidRPr="001227DF" w:rsidRDefault="00EF7EF7" w:rsidP="00EF7EF7">
            <w:pPr>
              <w:autoSpaceDE w:val="0"/>
              <w:autoSpaceDN w:val="0"/>
              <w:adjustRightInd w:val="0"/>
              <w:spacing w:after="0" w:line="240" w:lineRule="auto"/>
              <w:rPr>
                <w:rFonts w:asciiTheme="minorHAnsi" w:hAnsiTheme="minorHAnsi" w:cstheme="minorBidi"/>
              </w:rPr>
            </w:pPr>
          </w:p>
        </w:tc>
      </w:tr>
      <w:tr w:rsidR="000E6446" w:rsidRPr="00CB5BEF" w14:paraId="130193A2" w14:textId="77777777" w:rsidTr="75FB13C4">
        <w:trPr>
          <w:trHeight w:val="1610"/>
        </w:trPr>
        <w:tc>
          <w:tcPr>
            <w:tcW w:w="534" w:type="dxa"/>
            <w:noWrap/>
            <w:tcMar>
              <w:top w:w="170" w:type="dxa"/>
              <w:bottom w:w="170" w:type="dxa"/>
            </w:tcMar>
          </w:tcPr>
          <w:p w14:paraId="03C49610" w14:textId="1B8D7EBC" w:rsidR="00A77146" w:rsidRPr="00D26DB8" w:rsidRDefault="00A77146" w:rsidP="00A77146">
            <w:pPr>
              <w:spacing w:before="30" w:after="30" w:line="240" w:lineRule="auto"/>
              <w:rPr>
                <w:rFonts w:asciiTheme="minorHAnsi" w:hAnsiTheme="minorHAnsi" w:cstheme="minorHAnsi"/>
              </w:rPr>
            </w:pPr>
            <w:r w:rsidRPr="00D26DB8">
              <w:rPr>
                <w:rFonts w:asciiTheme="minorHAnsi" w:hAnsiTheme="minorHAnsi" w:cstheme="minorHAnsi"/>
              </w:rPr>
              <w:lastRenderedPageBreak/>
              <w:t>2</w:t>
            </w:r>
            <w:r w:rsidR="00D26DB8">
              <w:rPr>
                <w:rFonts w:asciiTheme="minorHAnsi" w:hAnsiTheme="minorHAnsi" w:cstheme="minorHAnsi"/>
              </w:rPr>
              <w:t>6</w:t>
            </w:r>
          </w:p>
        </w:tc>
        <w:tc>
          <w:tcPr>
            <w:tcW w:w="2727" w:type="dxa"/>
            <w:tcMar>
              <w:top w:w="170" w:type="dxa"/>
              <w:bottom w:w="170" w:type="dxa"/>
            </w:tcMar>
          </w:tcPr>
          <w:p w14:paraId="27BD8F46" w14:textId="0DF3029D" w:rsidR="00A77146" w:rsidRPr="00862CF8" w:rsidRDefault="00A77146" w:rsidP="00A77146">
            <w:pPr>
              <w:autoSpaceDE w:val="0"/>
              <w:autoSpaceDN w:val="0"/>
              <w:rPr>
                <w:lang w:eastAsia="ja-JP"/>
              </w:rPr>
            </w:pPr>
            <w:r w:rsidRPr="00862CF8">
              <w:rPr>
                <w:lang w:eastAsia="ja-JP"/>
              </w:rPr>
              <w:t>Kryteria premiują projekty przewidujące realizację wsparcia również w godzinach popołudniowych i wieczornych oraz w soboty.</w:t>
            </w:r>
          </w:p>
        </w:tc>
        <w:tc>
          <w:tcPr>
            <w:tcW w:w="2693" w:type="dxa"/>
            <w:noWrap/>
            <w:tcMar>
              <w:top w:w="170" w:type="dxa"/>
              <w:bottom w:w="170" w:type="dxa"/>
            </w:tcMar>
          </w:tcPr>
          <w:p w14:paraId="2E2E3165" w14:textId="1E1A33B4" w:rsidR="00A77146" w:rsidRPr="002D60B8" w:rsidRDefault="004E5E67" w:rsidP="00A77146">
            <w:pPr>
              <w:spacing w:before="30" w:after="30" w:line="240" w:lineRule="auto"/>
              <w:rPr>
                <w:rFonts w:cs="Calibri"/>
              </w:rPr>
            </w:pPr>
            <w:r w:rsidRPr="002D60B8">
              <w:rPr>
                <w:rFonts w:cs="Calibri"/>
              </w:rPr>
              <w:t>Wsparcie w godzinach popołudniowych i wieczornych oraz/albo w sobotę</w:t>
            </w:r>
            <w:r w:rsidR="009416FE" w:rsidRPr="002D60B8">
              <w:rPr>
                <w:rFonts w:cs="Calibri"/>
              </w:rPr>
              <w:t>.</w:t>
            </w:r>
            <w:r w:rsidRPr="002D60B8">
              <w:rPr>
                <w:rFonts w:cs="Calibri"/>
              </w:rPr>
              <w:t xml:space="preserve"> </w:t>
            </w:r>
          </w:p>
        </w:tc>
        <w:tc>
          <w:tcPr>
            <w:tcW w:w="1986" w:type="dxa"/>
            <w:noWrap/>
            <w:tcMar>
              <w:top w:w="170" w:type="dxa"/>
              <w:bottom w:w="170" w:type="dxa"/>
            </w:tcMar>
          </w:tcPr>
          <w:p w14:paraId="3700E7AD" w14:textId="5DA609C8" w:rsidR="00A77146" w:rsidRPr="002D60B8" w:rsidRDefault="72B4D74F" w:rsidP="4B494A7C">
            <w:pPr>
              <w:spacing w:before="30" w:after="30" w:line="240" w:lineRule="auto"/>
              <w:rPr>
                <w:rFonts w:asciiTheme="minorHAnsi" w:hAnsiTheme="minorHAnsi" w:cstheme="minorBidi"/>
              </w:rPr>
            </w:pPr>
            <w:r w:rsidRPr="4B494A7C">
              <w:rPr>
                <w:rFonts w:asciiTheme="minorHAnsi" w:hAnsiTheme="minorHAnsi" w:cstheme="minorBidi"/>
              </w:rPr>
              <w:t>kryterium nie jest planowane</w:t>
            </w:r>
          </w:p>
          <w:p w14:paraId="3D29B5AD" w14:textId="1C0B0D07" w:rsidR="00A77146" w:rsidRPr="002D60B8" w:rsidRDefault="00A77146" w:rsidP="4B494A7C">
            <w:pPr>
              <w:spacing w:before="30" w:after="30" w:line="240" w:lineRule="auto"/>
              <w:rPr>
                <w:rFonts w:cs="Calibri"/>
              </w:rPr>
            </w:pPr>
          </w:p>
        </w:tc>
        <w:tc>
          <w:tcPr>
            <w:tcW w:w="6661" w:type="dxa"/>
            <w:noWrap/>
            <w:tcMar>
              <w:top w:w="170" w:type="dxa"/>
              <w:bottom w:w="170" w:type="dxa"/>
            </w:tcMar>
          </w:tcPr>
          <w:p w14:paraId="042B7A5A" w14:textId="694FCE85" w:rsidR="00A77146" w:rsidRPr="00EF33C2" w:rsidRDefault="00A77146" w:rsidP="4B494A7C">
            <w:pPr>
              <w:autoSpaceDE w:val="0"/>
              <w:autoSpaceDN w:val="0"/>
              <w:adjustRightInd w:val="0"/>
              <w:spacing w:after="0" w:line="240" w:lineRule="auto"/>
              <w:rPr>
                <w:rFonts w:ascii="Arial" w:eastAsia="Arial" w:hAnsi="Arial" w:cs="Arial"/>
                <w:sz w:val="20"/>
                <w:szCs w:val="20"/>
                <w:highlight w:val="yellow"/>
              </w:rPr>
            </w:pPr>
          </w:p>
        </w:tc>
      </w:tr>
    </w:tbl>
    <w:p w14:paraId="3E13155D" w14:textId="77777777" w:rsidR="0037530D" w:rsidRPr="00CB5BEF" w:rsidRDefault="0037530D" w:rsidP="0037530D">
      <w:pPr>
        <w:spacing w:before="30" w:after="30" w:line="240" w:lineRule="auto"/>
        <w:rPr>
          <w:rFonts w:asciiTheme="minorHAnsi" w:hAnsiTheme="minorHAnsi" w:cstheme="minorHAnsi"/>
          <w:sz w:val="20"/>
          <w:szCs w:val="20"/>
        </w:rPr>
      </w:pPr>
    </w:p>
    <w:tbl>
      <w:tblPr>
        <w:tblStyle w:val="Tabela-Siatka"/>
        <w:tblW w:w="14601" w:type="dxa"/>
        <w:tblInd w:w="-289" w:type="dxa"/>
        <w:tblLook w:val="04A0" w:firstRow="1" w:lastRow="0" w:firstColumn="1" w:lastColumn="0" w:noHBand="0" w:noVBand="1"/>
      </w:tblPr>
      <w:tblGrid>
        <w:gridCol w:w="675"/>
        <w:gridCol w:w="4705"/>
        <w:gridCol w:w="2560"/>
        <w:gridCol w:w="6661"/>
      </w:tblGrid>
      <w:tr w:rsidR="0030567D" w:rsidRPr="00D15298" w14:paraId="6E6DDB28" w14:textId="77777777" w:rsidTr="7C137F81">
        <w:trPr>
          <w:trHeight w:val="500"/>
        </w:trPr>
        <w:tc>
          <w:tcPr>
            <w:tcW w:w="14601" w:type="dxa"/>
            <w:gridSpan w:val="4"/>
            <w:shd w:val="clear" w:color="auto" w:fill="DDD9C3" w:themeFill="background2" w:themeFillShade="E6"/>
            <w:hideMark/>
          </w:tcPr>
          <w:p w14:paraId="7D2773C3" w14:textId="7F4A8501" w:rsidR="0037530D" w:rsidRPr="00D15298" w:rsidRDefault="0037530D" w:rsidP="00937650">
            <w:pPr>
              <w:spacing w:before="30" w:after="30" w:line="240" w:lineRule="auto"/>
              <w:rPr>
                <w:rFonts w:asciiTheme="minorHAnsi" w:hAnsiTheme="minorHAnsi" w:cstheme="minorBidi"/>
                <w:b/>
                <w:sz w:val="20"/>
                <w:szCs w:val="20"/>
              </w:rPr>
            </w:pPr>
            <w:r w:rsidRPr="47D39415">
              <w:rPr>
                <w:rFonts w:asciiTheme="minorHAnsi" w:hAnsiTheme="minorHAnsi" w:cstheme="minorBidi"/>
                <w:b/>
                <w:sz w:val="20"/>
                <w:szCs w:val="20"/>
              </w:rPr>
              <w:t>VI.4 POZOSTAŁE KRYTERIA PROPONOWANE PRZEZ IZ/IP</w:t>
            </w:r>
          </w:p>
          <w:p w14:paraId="6D90FE04" w14:textId="77777777" w:rsidR="0037530D" w:rsidRPr="00D15298" w:rsidRDefault="0037530D" w:rsidP="00937650">
            <w:pPr>
              <w:spacing w:before="30" w:after="30" w:line="240" w:lineRule="auto"/>
              <w:rPr>
                <w:rFonts w:asciiTheme="minorHAnsi" w:hAnsiTheme="minorHAnsi" w:cstheme="minorHAnsi"/>
                <w:sz w:val="20"/>
                <w:szCs w:val="20"/>
              </w:rPr>
            </w:pPr>
            <w:r w:rsidRPr="00D15298">
              <w:rPr>
                <w:rFonts w:asciiTheme="minorHAnsi" w:hAnsiTheme="minorHAnsi" w:cstheme="minorHAnsi"/>
                <w:color w:val="7F7F7F" w:themeColor="text1" w:themeTint="80"/>
                <w:sz w:val="16"/>
                <w:szCs w:val="16"/>
              </w:rPr>
              <w:t>należy uzupełnić tabelę proponowanymi przez IP/IZ kryteriami wyboru, wychodzącymi poza zakres rekomendacji Komitetu Sterującego. Należy wypisać wszystkie kryteria, pod kątem których oceniane będą projekty składane w naborze / lub oceniany będzie projekt realizowany w sposób niekonkurencyjny. W zależności od zakresu działania należy uwzględnić wszystkie adekwatne kryteria. W tym celu należy powielić wiersze.</w:t>
            </w:r>
          </w:p>
        </w:tc>
      </w:tr>
      <w:tr w:rsidR="00536F5F" w:rsidRPr="00D15298" w14:paraId="3F5F7A45" w14:textId="77777777" w:rsidTr="7C137F81">
        <w:trPr>
          <w:trHeight w:val="600"/>
        </w:trPr>
        <w:tc>
          <w:tcPr>
            <w:tcW w:w="5380" w:type="dxa"/>
            <w:gridSpan w:val="2"/>
            <w:shd w:val="clear" w:color="auto" w:fill="DDD9C3" w:themeFill="background2" w:themeFillShade="E6"/>
            <w:hideMark/>
          </w:tcPr>
          <w:p w14:paraId="077D898B" w14:textId="77777777" w:rsidR="0037530D" w:rsidRPr="00D15298" w:rsidRDefault="0037530D" w:rsidP="00937650">
            <w:pPr>
              <w:spacing w:before="30" w:after="30" w:line="240" w:lineRule="auto"/>
              <w:rPr>
                <w:rFonts w:asciiTheme="minorHAnsi" w:hAnsiTheme="minorHAnsi" w:cstheme="minorHAnsi"/>
                <w:b/>
                <w:bCs/>
                <w:sz w:val="20"/>
                <w:szCs w:val="20"/>
              </w:rPr>
            </w:pPr>
            <w:r w:rsidRPr="00D15298">
              <w:rPr>
                <w:rFonts w:asciiTheme="minorHAnsi" w:hAnsiTheme="minorHAnsi" w:cstheme="minorHAnsi"/>
                <w:b/>
                <w:bCs/>
                <w:sz w:val="20"/>
                <w:szCs w:val="20"/>
              </w:rPr>
              <w:t>Kryterium</w:t>
            </w:r>
          </w:p>
          <w:p w14:paraId="76123E48" w14:textId="77777777" w:rsidR="0037530D" w:rsidRPr="00D15298" w:rsidRDefault="0037530D" w:rsidP="00937650">
            <w:pPr>
              <w:spacing w:before="30" w:after="30" w:line="240" w:lineRule="auto"/>
              <w:rPr>
                <w:rFonts w:asciiTheme="minorHAnsi" w:hAnsiTheme="minorHAnsi" w:cstheme="minorHAnsi"/>
                <w:sz w:val="20"/>
                <w:szCs w:val="20"/>
              </w:rPr>
            </w:pPr>
            <w:r w:rsidRPr="00D15298">
              <w:rPr>
                <w:rFonts w:asciiTheme="minorHAnsi" w:hAnsiTheme="minorHAnsi" w:cstheme="minorHAnsi"/>
                <w:color w:val="7F7F7F" w:themeColor="text1" w:themeTint="80"/>
                <w:sz w:val="16"/>
                <w:szCs w:val="16"/>
              </w:rPr>
              <w:t>nazwa oraz numer proponowanego przez IZ/ IP kryterium</w:t>
            </w:r>
          </w:p>
        </w:tc>
        <w:tc>
          <w:tcPr>
            <w:tcW w:w="2560" w:type="dxa"/>
            <w:shd w:val="clear" w:color="auto" w:fill="DDD9C3" w:themeFill="background2" w:themeFillShade="E6"/>
            <w:hideMark/>
          </w:tcPr>
          <w:p w14:paraId="34EC577A" w14:textId="77777777" w:rsidR="0037530D" w:rsidRPr="00D15298" w:rsidRDefault="0037530D" w:rsidP="00937650">
            <w:pPr>
              <w:spacing w:before="30" w:after="30" w:line="240" w:lineRule="auto"/>
              <w:rPr>
                <w:rFonts w:asciiTheme="minorHAnsi" w:hAnsiTheme="minorHAnsi" w:cstheme="minorHAnsi"/>
                <w:b/>
                <w:bCs/>
                <w:sz w:val="20"/>
                <w:szCs w:val="20"/>
              </w:rPr>
            </w:pPr>
            <w:r w:rsidRPr="00D15298">
              <w:rPr>
                <w:rFonts w:asciiTheme="minorHAnsi" w:hAnsiTheme="minorHAnsi" w:cstheme="minorHAnsi"/>
                <w:b/>
                <w:bCs/>
                <w:sz w:val="20"/>
                <w:szCs w:val="20"/>
              </w:rPr>
              <w:t>Rodzaj kryterium</w:t>
            </w:r>
          </w:p>
          <w:p w14:paraId="69E4BEF5" w14:textId="77777777" w:rsidR="0037530D" w:rsidRPr="00D15298" w:rsidRDefault="0037530D" w:rsidP="00937650">
            <w:pPr>
              <w:spacing w:before="30" w:after="30" w:line="240" w:lineRule="auto"/>
              <w:rPr>
                <w:rFonts w:asciiTheme="minorHAnsi" w:hAnsiTheme="minorHAnsi" w:cstheme="minorHAnsi"/>
                <w:sz w:val="20"/>
                <w:szCs w:val="20"/>
              </w:rPr>
            </w:pPr>
            <w:r w:rsidRPr="00D15298">
              <w:rPr>
                <w:rFonts w:asciiTheme="minorHAnsi" w:hAnsiTheme="minorHAnsi" w:cstheme="minorHAnsi"/>
                <w:color w:val="7F7F7F" w:themeColor="text1" w:themeTint="80"/>
                <w:sz w:val="16"/>
                <w:szCs w:val="16"/>
              </w:rPr>
              <w:t>kryterium dostępu/ premiujące</w:t>
            </w:r>
            <w:r w:rsidRPr="00D15298">
              <w:rPr>
                <w:rFonts w:asciiTheme="minorHAnsi" w:hAnsiTheme="minorHAnsi" w:cstheme="minorHAnsi"/>
                <w:sz w:val="20"/>
                <w:szCs w:val="20"/>
              </w:rPr>
              <w:t xml:space="preserve"> </w:t>
            </w:r>
          </w:p>
        </w:tc>
        <w:tc>
          <w:tcPr>
            <w:tcW w:w="6661" w:type="dxa"/>
            <w:shd w:val="clear" w:color="auto" w:fill="DDD9C3" w:themeFill="background2" w:themeFillShade="E6"/>
            <w:noWrap/>
            <w:hideMark/>
          </w:tcPr>
          <w:p w14:paraId="077E9C77" w14:textId="77777777" w:rsidR="0037530D" w:rsidRPr="00D15298" w:rsidRDefault="0037530D" w:rsidP="00937650">
            <w:pPr>
              <w:spacing w:before="30" w:after="30" w:line="240" w:lineRule="auto"/>
              <w:rPr>
                <w:rFonts w:asciiTheme="minorHAnsi" w:hAnsiTheme="minorHAnsi" w:cstheme="minorHAnsi"/>
                <w:b/>
                <w:bCs/>
                <w:sz w:val="20"/>
                <w:szCs w:val="20"/>
              </w:rPr>
            </w:pPr>
            <w:r w:rsidRPr="00D15298">
              <w:rPr>
                <w:rFonts w:asciiTheme="minorHAnsi" w:hAnsiTheme="minorHAnsi" w:cstheme="minorHAnsi"/>
                <w:b/>
                <w:bCs/>
                <w:sz w:val="20"/>
                <w:szCs w:val="20"/>
              </w:rPr>
              <w:t>Uwagi</w:t>
            </w:r>
          </w:p>
          <w:p w14:paraId="1F454472" w14:textId="77777777" w:rsidR="0037530D" w:rsidRPr="00D15298" w:rsidRDefault="0037530D" w:rsidP="00937650">
            <w:pPr>
              <w:spacing w:before="30" w:after="30" w:line="240" w:lineRule="auto"/>
              <w:rPr>
                <w:rFonts w:asciiTheme="minorHAnsi" w:hAnsiTheme="minorHAnsi" w:cstheme="minorHAnsi"/>
                <w:sz w:val="20"/>
                <w:szCs w:val="20"/>
              </w:rPr>
            </w:pPr>
            <w:r w:rsidRPr="00D15298">
              <w:rPr>
                <w:rFonts w:asciiTheme="minorHAnsi" w:hAnsiTheme="minorHAnsi" w:cstheme="minorHAnsi"/>
                <w:color w:val="7F7F7F" w:themeColor="text1" w:themeTint="80"/>
                <w:sz w:val="16"/>
                <w:szCs w:val="16"/>
              </w:rPr>
              <w:t>projekt definicji proponowanego przez IZ/ IP kryterium</w:t>
            </w:r>
          </w:p>
        </w:tc>
      </w:tr>
      <w:tr w:rsidR="00935919" w:rsidRPr="00D15298" w14:paraId="4FD70A43" w14:textId="77777777" w:rsidTr="7C137F81">
        <w:trPr>
          <w:trHeight w:val="600"/>
        </w:trPr>
        <w:tc>
          <w:tcPr>
            <w:tcW w:w="675" w:type="dxa"/>
            <w:vAlign w:val="center"/>
          </w:tcPr>
          <w:p w14:paraId="3A2E0104" w14:textId="50D69963" w:rsidR="00935919" w:rsidRDefault="0006417E" w:rsidP="00937650">
            <w:pPr>
              <w:spacing w:before="30" w:after="30" w:line="240" w:lineRule="auto"/>
              <w:rPr>
                <w:rFonts w:asciiTheme="minorHAnsi" w:eastAsia="Lato" w:hAnsiTheme="minorHAnsi" w:cstheme="minorHAnsi"/>
              </w:rPr>
            </w:pPr>
            <w:r>
              <w:rPr>
                <w:rFonts w:asciiTheme="minorHAnsi" w:eastAsia="Lato" w:hAnsiTheme="minorHAnsi" w:cstheme="minorHAnsi"/>
              </w:rPr>
              <w:t>1</w:t>
            </w:r>
          </w:p>
        </w:tc>
        <w:tc>
          <w:tcPr>
            <w:tcW w:w="4705" w:type="dxa"/>
          </w:tcPr>
          <w:p w14:paraId="11E9BA91" w14:textId="56A8CAC2" w:rsidR="00935919" w:rsidRPr="00EF33C2" w:rsidRDefault="00FB60FC" w:rsidP="4B494A7C">
            <w:pPr>
              <w:spacing w:before="30" w:after="30" w:line="240" w:lineRule="auto"/>
              <w:rPr>
                <w:rFonts w:asciiTheme="minorHAnsi" w:hAnsiTheme="minorHAnsi" w:cstheme="minorBidi"/>
              </w:rPr>
            </w:pPr>
            <w:r>
              <w:rPr>
                <w:rFonts w:asciiTheme="minorHAnsi" w:hAnsiTheme="minorHAnsi" w:cstheme="minorBidi"/>
              </w:rPr>
              <w:t xml:space="preserve">Zapewnienie przez Wnioskodawcę transportu dla </w:t>
            </w:r>
            <w:r w:rsidR="00AC6F10">
              <w:rPr>
                <w:rFonts w:asciiTheme="minorHAnsi" w:hAnsiTheme="minorHAnsi" w:cstheme="minorBidi"/>
              </w:rPr>
              <w:t>Uczestników</w:t>
            </w:r>
            <w:r>
              <w:rPr>
                <w:rFonts w:asciiTheme="minorHAnsi" w:hAnsiTheme="minorHAnsi" w:cstheme="minorBidi"/>
              </w:rPr>
              <w:t>.</w:t>
            </w:r>
          </w:p>
        </w:tc>
        <w:tc>
          <w:tcPr>
            <w:tcW w:w="2560" w:type="dxa"/>
            <w:noWrap/>
          </w:tcPr>
          <w:p w14:paraId="4EA7046C" w14:textId="3227A1C1" w:rsidR="00935919" w:rsidRPr="00EF33C2" w:rsidRDefault="00AE0522" w:rsidP="4B494A7C">
            <w:pPr>
              <w:spacing w:before="30" w:after="30" w:line="240" w:lineRule="auto"/>
              <w:rPr>
                <w:rFonts w:asciiTheme="minorHAnsi" w:hAnsiTheme="minorHAnsi" w:cstheme="minorBidi"/>
              </w:rPr>
            </w:pPr>
            <w:r>
              <w:rPr>
                <w:rFonts w:asciiTheme="minorHAnsi" w:hAnsiTheme="minorHAnsi" w:cstheme="minorBidi"/>
              </w:rPr>
              <w:t>p</w:t>
            </w:r>
            <w:r w:rsidR="6B7A02C5" w:rsidRPr="4B494A7C">
              <w:rPr>
                <w:rFonts w:asciiTheme="minorHAnsi" w:hAnsiTheme="minorHAnsi" w:cstheme="minorBidi"/>
              </w:rPr>
              <w:t>remiujące</w:t>
            </w:r>
          </w:p>
        </w:tc>
        <w:tc>
          <w:tcPr>
            <w:tcW w:w="6661" w:type="dxa"/>
            <w:noWrap/>
          </w:tcPr>
          <w:p w14:paraId="5F1ECB4D" w14:textId="77777777" w:rsidR="00370C42" w:rsidRDefault="00DA27DF" w:rsidP="00E61060">
            <w:pPr>
              <w:spacing w:before="30" w:after="30" w:line="240" w:lineRule="auto"/>
              <w:rPr>
                <w:rFonts w:asciiTheme="minorHAnsi" w:hAnsiTheme="minorHAnsi" w:cstheme="minorBidi"/>
              </w:rPr>
            </w:pPr>
            <w:r w:rsidRPr="00DA27DF">
              <w:rPr>
                <w:rFonts w:asciiTheme="minorHAnsi" w:hAnsiTheme="minorHAnsi" w:cstheme="minorBidi"/>
              </w:rPr>
              <w:t>Beneficjent zapewnia możliwość dowożenia Uczestników do miejsca realizacji świadczeń oraz ich powrót do miejsca zamieszkania. W takim przypadku Beneficjent ureguluje kwestię dojazdu z Uczestnikami. Koszt transportu stanowi maksymalnie 10% całej wartości projektu.</w:t>
            </w:r>
            <w:r w:rsidR="00370C42">
              <w:rPr>
                <w:rFonts w:asciiTheme="minorHAnsi" w:hAnsiTheme="minorHAnsi" w:cstheme="minorBidi"/>
              </w:rPr>
              <w:t xml:space="preserve"> </w:t>
            </w:r>
          </w:p>
          <w:p w14:paraId="2FFE35AA" w14:textId="7136D1E2" w:rsidR="00E61060" w:rsidRPr="00DD211F" w:rsidRDefault="00E61060" w:rsidP="00E61060">
            <w:pPr>
              <w:spacing w:before="30" w:after="30" w:line="240" w:lineRule="auto"/>
              <w:rPr>
                <w:rFonts w:asciiTheme="minorHAnsi" w:hAnsiTheme="minorHAnsi" w:cstheme="minorHAnsi"/>
              </w:rPr>
            </w:pPr>
            <w:r w:rsidRPr="00DD211F">
              <w:rPr>
                <w:rFonts w:asciiTheme="minorHAnsi" w:hAnsiTheme="minorHAnsi" w:cstheme="minorHAnsi"/>
              </w:rPr>
              <w:t>Punktacja możliwa do uzyskania – 0 lub 6 pkt.:</w:t>
            </w:r>
          </w:p>
          <w:p w14:paraId="465D8F34" w14:textId="167397EC" w:rsidR="00E61060" w:rsidRPr="00DD211F" w:rsidRDefault="6E49B532" w:rsidP="7C137F81">
            <w:pPr>
              <w:spacing w:before="30" w:after="30" w:line="240" w:lineRule="auto"/>
              <w:rPr>
                <w:rFonts w:asciiTheme="minorHAnsi" w:hAnsiTheme="minorHAnsi" w:cstheme="minorBidi"/>
              </w:rPr>
            </w:pPr>
            <w:r w:rsidRPr="7C137F81">
              <w:rPr>
                <w:rFonts w:asciiTheme="minorHAnsi" w:hAnsiTheme="minorHAnsi" w:cstheme="minorBidi"/>
              </w:rPr>
              <w:t xml:space="preserve">6 pkt. – Zapewnienie </w:t>
            </w:r>
            <w:r w:rsidR="4EE075A5" w:rsidRPr="7C137F81">
              <w:rPr>
                <w:rFonts w:asciiTheme="minorHAnsi" w:hAnsiTheme="minorHAnsi" w:cstheme="minorBidi"/>
              </w:rPr>
              <w:t>transportu</w:t>
            </w:r>
            <w:r w:rsidRPr="7C137F81">
              <w:rPr>
                <w:rFonts w:asciiTheme="minorHAnsi" w:hAnsiTheme="minorHAnsi" w:cstheme="minorBidi"/>
              </w:rPr>
              <w:t xml:space="preserve"> dla Uczestników;</w:t>
            </w:r>
          </w:p>
          <w:p w14:paraId="05EE3732" w14:textId="0E4B8C92" w:rsidR="00E61060" w:rsidRPr="00DD211F" w:rsidRDefault="00E61060" w:rsidP="00E61060">
            <w:pPr>
              <w:spacing w:before="30" w:after="30" w:line="240" w:lineRule="auto"/>
              <w:rPr>
                <w:rFonts w:asciiTheme="minorHAnsi" w:hAnsiTheme="minorHAnsi" w:cstheme="minorHAnsi"/>
              </w:rPr>
            </w:pPr>
            <w:r w:rsidRPr="00DD211F">
              <w:rPr>
                <w:rFonts w:asciiTheme="minorHAnsi" w:hAnsiTheme="minorHAnsi" w:cstheme="minorHAnsi"/>
              </w:rPr>
              <w:t>0 pkt. – Brak spełnienia warunku lub brak informacji w tym zakresie.</w:t>
            </w:r>
          </w:p>
          <w:p w14:paraId="78618277" w14:textId="48A22DF7" w:rsidR="00935919" w:rsidRPr="00EF33C2" w:rsidRDefault="00935919" w:rsidP="00937650">
            <w:pPr>
              <w:spacing w:before="30" w:after="30" w:line="240" w:lineRule="auto"/>
              <w:rPr>
                <w:rFonts w:asciiTheme="minorHAnsi" w:hAnsiTheme="minorHAnsi" w:cstheme="minorHAnsi"/>
                <w:color w:val="D9D9D9" w:themeColor="background1" w:themeShade="D9"/>
              </w:rPr>
            </w:pPr>
          </w:p>
        </w:tc>
      </w:tr>
      <w:tr w:rsidR="00E44350" w:rsidRPr="00D15298" w14:paraId="78F694A6" w14:textId="77777777" w:rsidTr="7C137F81">
        <w:trPr>
          <w:trHeight w:val="600"/>
        </w:trPr>
        <w:tc>
          <w:tcPr>
            <w:tcW w:w="675" w:type="dxa"/>
            <w:vAlign w:val="center"/>
          </w:tcPr>
          <w:p w14:paraId="3806CF6B" w14:textId="712A5DE8" w:rsidR="00E44350" w:rsidRDefault="0006417E" w:rsidP="00937650">
            <w:pPr>
              <w:spacing w:before="30" w:after="30" w:line="240" w:lineRule="auto"/>
              <w:rPr>
                <w:rFonts w:asciiTheme="minorHAnsi" w:eastAsia="Lato" w:hAnsiTheme="minorHAnsi" w:cstheme="minorHAnsi"/>
              </w:rPr>
            </w:pPr>
            <w:r>
              <w:rPr>
                <w:rFonts w:asciiTheme="minorHAnsi" w:eastAsia="Lato" w:hAnsiTheme="minorHAnsi" w:cstheme="minorHAnsi"/>
              </w:rPr>
              <w:t>2</w:t>
            </w:r>
          </w:p>
        </w:tc>
        <w:tc>
          <w:tcPr>
            <w:tcW w:w="4705" w:type="dxa"/>
          </w:tcPr>
          <w:p w14:paraId="78501482" w14:textId="12609F66" w:rsidR="00E44350" w:rsidRDefault="009D1038" w:rsidP="4B494A7C">
            <w:pPr>
              <w:spacing w:before="30" w:after="30" w:line="240" w:lineRule="auto"/>
              <w:rPr>
                <w:rFonts w:asciiTheme="minorHAnsi" w:hAnsiTheme="minorHAnsi" w:cstheme="minorBidi"/>
              </w:rPr>
            </w:pPr>
            <w:r w:rsidRPr="009D1038">
              <w:rPr>
                <w:rFonts w:asciiTheme="minorHAnsi" w:hAnsiTheme="minorHAnsi" w:cstheme="minorBidi"/>
              </w:rPr>
              <w:t>Obszary wiejskie.</w:t>
            </w:r>
          </w:p>
        </w:tc>
        <w:tc>
          <w:tcPr>
            <w:tcW w:w="2560" w:type="dxa"/>
            <w:noWrap/>
          </w:tcPr>
          <w:p w14:paraId="332FBADC" w14:textId="7CFA0A7B" w:rsidR="00E44350" w:rsidRDefault="00477BE9" w:rsidP="4B494A7C">
            <w:pPr>
              <w:spacing w:before="30" w:after="30" w:line="240" w:lineRule="auto"/>
              <w:rPr>
                <w:rFonts w:asciiTheme="minorHAnsi" w:hAnsiTheme="minorHAnsi" w:cstheme="minorBidi"/>
              </w:rPr>
            </w:pPr>
            <w:r w:rsidRPr="00477BE9">
              <w:rPr>
                <w:rFonts w:asciiTheme="minorHAnsi" w:hAnsiTheme="minorHAnsi" w:cstheme="minorBidi"/>
              </w:rPr>
              <w:t>premiujące</w:t>
            </w:r>
          </w:p>
        </w:tc>
        <w:tc>
          <w:tcPr>
            <w:tcW w:w="6661" w:type="dxa"/>
            <w:noWrap/>
          </w:tcPr>
          <w:p w14:paraId="7CD9D3F6" w14:textId="66118BF8" w:rsidR="00477BE9" w:rsidRPr="00DD211F" w:rsidRDefault="00477BE9" w:rsidP="00477BE9">
            <w:pPr>
              <w:spacing w:before="30" w:after="30" w:line="240" w:lineRule="auto"/>
              <w:rPr>
                <w:rFonts w:asciiTheme="minorHAnsi" w:hAnsiTheme="minorHAnsi" w:cstheme="minorBidi"/>
              </w:rPr>
            </w:pPr>
            <w:r w:rsidRPr="00DD211F">
              <w:rPr>
                <w:rFonts w:asciiTheme="minorHAnsi" w:hAnsiTheme="minorHAnsi" w:cstheme="minorBidi"/>
              </w:rPr>
              <w:t xml:space="preserve">Na podstawie zapisów we wniosku zostanie zweryfikowane czy grupa docelowa obejmuje co najmniej 20% uczestniczek/uczestników </w:t>
            </w:r>
            <w:r w:rsidR="00663AFA">
              <w:rPr>
                <w:rFonts w:asciiTheme="minorHAnsi" w:hAnsiTheme="minorHAnsi" w:cstheme="minorBidi"/>
              </w:rPr>
              <w:t>zamieszkujących obszary wiejskie.</w:t>
            </w:r>
          </w:p>
          <w:p w14:paraId="4468433B" w14:textId="77777777" w:rsidR="00011747" w:rsidRPr="00011747" w:rsidRDefault="00011747" w:rsidP="00011747">
            <w:pPr>
              <w:spacing w:before="30" w:after="30" w:line="240" w:lineRule="auto"/>
              <w:rPr>
                <w:rFonts w:asciiTheme="minorHAnsi" w:hAnsiTheme="minorHAnsi" w:cstheme="minorHAnsi"/>
              </w:rPr>
            </w:pPr>
            <w:r w:rsidRPr="00011747">
              <w:rPr>
                <w:rFonts w:asciiTheme="minorHAnsi" w:hAnsiTheme="minorHAnsi" w:cstheme="minorHAnsi"/>
              </w:rPr>
              <w:t>Punktacja możliwa do uzyskania – 0 lub 2 pkt.:</w:t>
            </w:r>
          </w:p>
          <w:p w14:paraId="6EE7F503" w14:textId="33B480F0" w:rsidR="00011747" w:rsidRPr="00011747" w:rsidRDefault="00011747" w:rsidP="00011747">
            <w:pPr>
              <w:spacing w:before="30" w:after="30" w:line="240" w:lineRule="auto"/>
              <w:rPr>
                <w:rFonts w:asciiTheme="minorHAnsi" w:hAnsiTheme="minorHAnsi" w:cstheme="minorBidi"/>
              </w:rPr>
            </w:pPr>
            <w:r w:rsidRPr="7DB37B38">
              <w:rPr>
                <w:rFonts w:asciiTheme="minorHAnsi" w:hAnsiTheme="minorHAnsi" w:cstheme="minorBidi"/>
              </w:rPr>
              <w:t>2 pkt. – Projekt obejmie co najmniej 20 % uczestniczek/uczestników z obszarów wiejskich;</w:t>
            </w:r>
          </w:p>
          <w:p w14:paraId="4BA58791" w14:textId="53AF7856" w:rsidR="00477BE9" w:rsidRPr="00011747" w:rsidRDefault="00011747" w:rsidP="00011747">
            <w:pPr>
              <w:spacing w:before="30" w:after="30" w:line="240" w:lineRule="auto"/>
              <w:rPr>
                <w:rFonts w:asciiTheme="minorHAnsi" w:hAnsiTheme="minorHAnsi" w:cstheme="minorHAnsi"/>
              </w:rPr>
            </w:pPr>
            <w:r w:rsidRPr="00011747">
              <w:rPr>
                <w:rFonts w:asciiTheme="minorHAnsi" w:hAnsiTheme="minorHAnsi" w:cstheme="minorHAnsi"/>
              </w:rPr>
              <w:t>0 pkt. – Brak spełnienia warunku lub brak informacji w tym zakresie.</w:t>
            </w:r>
          </w:p>
          <w:p w14:paraId="492058AC" w14:textId="0764F707" w:rsidR="00E44350" w:rsidRPr="00DD211F" w:rsidRDefault="00E44350" w:rsidP="00937650">
            <w:pPr>
              <w:spacing w:before="30" w:after="30" w:line="240" w:lineRule="auto"/>
              <w:rPr>
                <w:rFonts w:asciiTheme="minorHAnsi" w:hAnsiTheme="minorHAnsi" w:cstheme="minorHAnsi"/>
              </w:rPr>
            </w:pPr>
          </w:p>
        </w:tc>
      </w:tr>
      <w:tr w:rsidR="00E44350" w:rsidRPr="00D15298" w14:paraId="289BF4CB" w14:textId="77777777" w:rsidTr="7C137F81">
        <w:trPr>
          <w:trHeight w:val="600"/>
        </w:trPr>
        <w:tc>
          <w:tcPr>
            <w:tcW w:w="675" w:type="dxa"/>
            <w:vAlign w:val="center"/>
          </w:tcPr>
          <w:p w14:paraId="59FEB5CF" w14:textId="6D4ABA37" w:rsidR="00E44350" w:rsidRDefault="00185D6A" w:rsidP="00937650">
            <w:pPr>
              <w:spacing w:before="30" w:after="30" w:line="240" w:lineRule="auto"/>
              <w:rPr>
                <w:rFonts w:asciiTheme="minorHAnsi" w:eastAsia="Lato" w:hAnsiTheme="minorHAnsi" w:cstheme="minorHAnsi"/>
              </w:rPr>
            </w:pPr>
            <w:r>
              <w:rPr>
                <w:rFonts w:asciiTheme="minorHAnsi" w:eastAsia="Lato" w:hAnsiTheme="minorHAnsi" w:cstheme="minorHAnsi"/>
              </w:rPr>
              <w:lastRenderedPageBreak/>
              <w:t>3</w:t>
            </w:r>
          </w:p>
        </w:tc>
        <w:tc>
          <w:tcPr>
            <w:tcW w:w="4705" w:type="dxa"/>
          </w:tcPr>
          <w:p w14:paraId="1B91BB04" w14:textId="37C37A11" w:rsidR="00E44350" w:rsidRDefault="00332870" w:rsidP="4B494A7C">
            <w:pPr>
              <w:spacing w:before="30" w:after="30" w:line="240" w:lineRule="auto"/>
              <w:rPr>
                <w:rFonts w:asciiTheme="minorHAnsi" w:hAnsiTheme="minorHAnsi" w:cstheme="minorBidi"/>
              </w:rPr>
            </w:pPr>
            <w:r w:rsidRPr="00332870">
              <w:rPr>
                <w:rFonts w:asciiTheme="minorHAnsi" w:hAnsiTheme="minorHAnsi" w:cstheme="minorBidi"/>
              </w:rPr>
              <w:t>Grupa docelowa z mniej zamożnych gmin województwa na podstawie wskaźnika G</w:t>
            </w:r>
          </w:p>
        </w:tc>
        <w:tc>
          <w:tcPr>
            <w:tcW w:w="2560" w:type="dxa"/>
            <w:noWrap/>
          </w:tcPr>
          <w:p w14:paraId="40C042BF" w14:textId="11F2FCEE" w:rsidR="00E44350" w:rsidRDefault="00477BE9" w:rsidP="4B494A7C">
            <w:pPr>
              <w:spacing w:before="30" w:after="30" w:line="240" w:lineRule="auto"/>
              <w:rPr>
                <w:rFonts w:asciiTheme="minorHAnsi" w:hAnsiTheme="minorHAnsi" w:cstheme="minorBidi"/>
              </w:rPr>
            </w:pPr>
            <w:r w:rsidRPr="00477BE9">
              <w:rPr>
                <w:rFonts w:asciiTheme="minorHAnsi" w:hAnsiTheme="minorHAnsi" w:cstheme="minorBidi"/>
              </w:rPr>
              <w:t>premiujące</w:t>
            </w:r>
          </w:p>
        </w:tc>
        <w:tc>
          <w:tcPr>
            <w:tcW w:w="6661" w:type="dxa"/>
            <w:noWrap/>
          </w:tcPr>
          <w:p w14:paraId="16D11A8C" w14:textId="77777777" w:rsidR="00C13ED4" w:rsidRPr="00DD211F" w:rsidRDefault="00C13ED4" w:rsidP="00C13ED4">
            <w:pPr>
              <w:spacing w:before="30" w:after="30" w:line="240" w:lineRule="auto"/>
              <w:rPr>
                <w:rFonts w:asciiTheme="minorHAnsi" w:hAnsiTheme="minorHAnsi" w:cstheme="minorHAnsi"/>
              </w:rPr>
            </w:pPr>
            <w:r w:rsidRPr="00DD211F">
              <w:rPr>
                <w:rFonts w:asciiTheme="minorHAnsi" w:hAnsiTheme="minorHAnsi" w:cstheme="minorHAnsi"/>
              </w:rPr>
              <w:t xml:space="preserve">W ramach kryterium ocenie podlega, czy projekt obejmuje uczestniczki/uczestników zamieszkujących na terenie gmin, </w:t>
            </w:r>
          </w:p>
          <w:p w14:paraId="14F9C1D5" w14:textId="77777777" w:rsidR="00172F34" w:rsidRPr="00DD211F" w:rsidRDefault="00C13ED4" w:rsidP="00172F34">
            <w:pPr>
              <w:spacing w:before="30" w:after="30" w:line="240" w:lineRule="auto"/>
              <w:rPr>
                <w:rFonts w:asciiTheme="minorHAnsi" w:hAnsiTheme="minorHAnsi" w:cstheme="minorHAnsi"/>
              </w:rPr>
            </w:pPr>
            <w:r w:rsidRPr="00DD211F">
              <w:rPr>
                <w:rFonts w:asciiTheme="minorHAnsi" w:hAnsiTheme="minorHAnsi" w:cstheme="minorHAnsi"/>
              </w:rPr>
              <w:t>dla których wartość wskaźnika G (wskaźnika podstawowych dochodów podatkowych w przeliczeniu na jednego mieszkańca) na 2024 r. jest niższa od 3986,59 PLN, czyli od wartości tego wskaźnika dla województwa mazowieckiego. Wartość ta została obliczona przez IZ FEM 2021-2027 na podstawie danych publikowanych przez Ministerstwo Finansów oraz Główny Urząd</w:t>
            </w:r>
            <w:r w:rsidR="00172F34" w:rsidRPr="00DD211F">
              <w:rPr>
                <w:rFonts w:asciiTheme="minorHAnsi" w:hAnsiTheme="minorHAnsi" w:cstheme="minorHAnsi"/>
              </w:rPr>
              <w:t xml:space="preserve"> Statystyczny. Dane dotyczące wskaźnika G dla poszczególnych gmin znajdują się na stronie: </w:t>
            </w:r>
          </w:p>
          <w:p w14:paraId="4C8DB410" w14:textId="77777777" w:rsidR="00172F34" w:rsidRPr="00DD211F" w:rsidRDefault="00172F34" w:rsidP="00172F34">
            <w:pPr>
              <w:spacing w:before="30" w:after="30" w:line="240" w:lineRule="auto"/>
              <w:rPr>
                <w:rFonts w:asciiTheme="minorHAnsi" w:hAnsiTheme="minorHAnsi" w:cstheme="minorHAnsi"/>
              </w:rPr>
            </w:pPr>
          </w:p>
          <w:p w14:paraId="452E3873" w14:textId="77777777" w:rsidR="00E44350" w:rsidRDefault="0893C39C" w:rsidP="7C137F81">
            <w:pPr>
              <w:spacing w:before="30" w:after="30" w:line="240" w:lineRule="auto"/>
              <w:rPr>
                <w:rFonts w:asciiTheme="minorHAnsi" w:hAnsiTheme="minorHAnsi" w:cstheme="minorBidi"/>
              </w:rPr>
            </w:pPr>
            <w:hyperlink r:id="rId31">
              <w:r w:rsidRPr="7C137F81">
                <w:rPr>
                  <w:rStyle w:val="Hipercze"/>
                  <w:color w:val="auto"/>
                </w:rPr>
                <w:t>https://www.gov.pl/web/finanse/wskazniki-dochodow-podatkowych-gmin-powiatow-i-wojewodztw-na-2024-r</w:t>
              </w:r>
            </w:hyperlink>
          </w:p>
          <w:p w14:paraId="3B4E6710" w14:textId="77777777" w:rsidR="006F4622" w:rsidRDefault="006F4622" w:rsidP="7C137F81">
            <w:pPr>
              <w:spacing w:before="30" w:after="30" w:line="240" w:lineRule="auto"/>
              <w:rPr>
                <w:rFonts w:asciiTheme="minorHAnsi" w:hAnsiTheme="minorHAnsi" w:cstheme="minorBidi"/>
              </w:rPr>
            </w:pPr>
          </w:p>
          <w:p w14:paraId="79C93564" w14:textId="77777777" w:rsidR="006F4622" w:rsidRPr="006F4622" w:rsidRDefault="006F4622" w:rsidP="006F4622">
            <w:pPr>
              <w:spacing w:before="30" w:after="30" w:line="240" w:lineRule="auto"/>
              <w:rPr>
                <w:rFonts w:asciiTheme="minorHAnsi" w:hAnsiTheme="minorHAnsi" w:cstheme="minorHAnsi"/>
              </w:rPr>
            </w:pPr>
            <w:r w:rsidRPr="006F4622">
              <w:rPr>
                <w:rFonts w:asciiTheme="minorHAnsi" w:hAnsiTheme="minorHAnsi" w:cstheme="minorHAnsi"/>
              </w:rPr>
              <w:t xml:space="preserve">Punktacja możliwa do uzyskania – 0 lub 2 pkt.: </w:t>
            </w:r>
          </w:p>
          <w:p w14:paraId="371241A7" w14:textId="77777777" w:rsidR="006F4622" w:rsidRPr="006F4622" w:rsidRDefault="006F4622" w:rsidP="006F4622">
            <w:pPr>
              <w:spacing w:before="30" w:after="30" w:line="240" w:lineRule="auto"/>
              <w:rPr>
                <w:rFonts w:asciiTheme="minorHAnsi" w:hAnsiTheme="minorHAnsi" w:cstheme="minorHAnsi"/>
              </w:rPr>
            </w:pPr>
            <w:r w:rsidRPr="006F4622">
              <w:rPr>
                <w:rFonts w:asciiTheme="minorHAnsi" w:hAnsiTheme="minorHAnsi" w:cstheme="minorHAnsi"/>
              </w:rPr>
              <w:t xml:space="preserve">2 pkt. – Wnioskodawca zawarł we wniosku zapisy potwierdzające, że projekt obejmie uczestniczki/uczestników zamieszkujących na terenie gmin, </w:t>
            </w:r>
          </w:p>
          <w:p w14:paraId="526D751D" w14:textId="77777777" w:rsidR="006F4622" w:rsidRPr="006F4622" w:rsidRDefault="006F4622" w:rsidP="006F4622">
            <w:pPr>
              <w:spacing w:before="30" w:after="30" w:line="240" w:lineRule="auto"/>
              <w:rPr>
                <w:rFonts w:asciiTheme="minorHAnsi" w:hAnsiTheme="minorHAnsi" w:cstheme="minorHAnsi"/>
              </w:rPr>
            </w:pPr>
            <w:r w:rsidRPr="006F4622">
              <w:rPr>
                <w:rFonts w:asciiTheme="minorHAnsi" w:hAnsiTheme="minorHAnsi" w:cstheme="minorHAnsi"/>
              </w:rPr>
              <w:t xml:space="preserve">dla których wartość wskaźnika G na 2024 r. jest niższa od 3986,59 PLN, czyli od wartości tego wskaźnika dla </w:t>
            </w:r>
          </w:p>
          <w:p w14:paraId="4C32C462" w14:textId="77777777" w:rsidR="006F4622" w:rsidRPr="006F4622" w:rsidRDefault="006F4622" w:rsidP="006F4622">
            <w:pPr>
              <w:spacing w:before="30" w:after="30" w:line="240" w:lineRule="auto"/>
              <w:rPr>
                <w:rFonts w:asciiTheme="minorHAnsi" w:hAnsiTheme="minorHAnsi" w:cstheme="minorHAnsi"/>
              </w:rPr>
            </w:pPr>
            <w:r w:rsidRPr="006F4622">
              <w:rPr>
                <w:rFonts w:asciiTheme="minorHAnsi" w:hAnsiTheme="minorHAnsi" w:cstheme="minorHAnsi"/>
              </w:rPr>
              <w:t>województwa mazowieckiego;</w:t>
            </w:r>
          </w:p>
          <w:p w14:paraId="2ACD7F5E" w14:textId="52A4BE30" w:rsidR="00E44350" w:rsidRPr="00DD211F" w:rsidRDefault="006F4622" w:rsidP="00937650">
            <w:pPr>
              <w:spacing w:before="30" w:after="30" w:line="240" w:lineRule="auto"/>
              <w:rPr>
                <w:rFonts w:asciiTheme="minorHAnsi" w:hAnsiTheme="minorHAnsi" w:cstheme="minorHAnsi"/>
              </w:rPr>
            </w:pPr>
            <w:r w:rsidRPr="006F4622">
              <w:rPr>
                <w:rFonts w:asciiTheme="minorHAnsi" w:hAnsiTheme="minorHAnsi" w:cstheme="minorHAnsi"/>
              </w:rPr>
              <w:t>0 pkt. – Brak spełnienia warunku lub brak informacji w tym zakresie.</w:t>
            </w:r>
          </w:p>
        </w:tc>
      </w:tr>
    </w:tbl>
    <w:p w14:paraId="42C67394" w14:textId="77777777" w:rsidR="0037530D" w:rsidRDefault="0037530D" w:rsidP="0037530D">
      <w:pPr>
        <w:rPr>
          <w:rFonts w:asciiTheme="minorHAnsi" w:hAnsiTheme="minorHAnsi" w:cstheme="minorHAnsi"/>
        </w:rPr>
      </w:pPr>
    </w:p>
    <w:tbl>
      <w:tblPr>
        <w:tblW w:w="9923" w:type="dxa"/>
        <w:tblInd w:w="-28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170" w:type="dxa"/>
          <w:bottom w:w="170" w:type="dxa"/>
        </w:tblCellMar>
        <w:tblLook w:val="01E0" w:firstRow="1" w:lastRow="1" w:firstColumn="1" w:lastColumn="1" w:noHBand="0" w:noVBand="0"/>
      </w:tblPr>
      <w:tblGrid>
        <w:gridCol w:w="284"/>
        <w:gridCol w:w="2969"/>
        <w:gridCol w:w="575"/>
        <w:gridCol w:w="1124"/>
        <w:gridCol w:w="1417"/>
        <w:gridCol w:w="3384"/>
        <w:gridCol w:w="170"/>
      </w:tblGrid>
      <w:tr w:rsidR="002B0D53" w:rsidRPr="000A251A" w14:paraId="531A461F" w14:textId="77777777" w:rsidTr="1DFE2369">
        <w:trPr>
          <w:gridBefore w:val="1"/>
          <w:gridAfter w:val="1"/>
          <w:wBefore w:w="284" w:type="dxa"/>
          <w:wAfter w:w="170" w:type="dxa"/>
          <w:trHeight w:val="783"/>
          <w:tblHeader/>
        </w:trPr>
        <w:tc>
          <w:tcPr>
            <w:tcW w:w="9469" w:type="dxa"/>
            <w:gridSpan w:val="5"/>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745AB252" w14:textId="77777777" w:rsidR="002B0D53" w:rsidRDefault="002B0D53" w:rsidP="00322042">
            <w:pPr>
              <w:pStyle w:val="Nagwek3"/>
              <w:spacing w:before="20" w:after="20" w:line="240" w:lineRule="auto"/>
              <w:contextualSpacing/>
              <w:rPr>
                <w:rFonts w:ascii="Lato" w:hAnsi="Lato" w:cs="Arial"/>
                <w:b/>
                <w:bCs/>
                <w:color w:val="auto"/>
                <w:sz w:val="20"/>
                <w:szCs w:val="20"/>
              </w:rPr>
            </w:pPr>
            <w:bookmarkStart w:id="4" w:name="_Hlk127375371"/>
            <w:r w:rsidRPr="000A251A">
              <w:rPr>
                <w:rFonts w:ascii="Lato" w:hAnsi="Lato" w:cs="Arial"/>
                <w:b/>
                <w:bCs/>
                <w:color w:val="auto"/>
                <w:sz w:val="20"/>
                <w:szCs w:val="20"/>
              </w:rPr>
              <w:lastRenderedPageBreak/>
              <w:t xml:space="preserve">IV FISZKA NABORU </w:t>
            </w:r>
            <w:r>
              <w:rPr>
                <w:rFonts w:ascii="Lato" w:hAnsi="Lato" w:cs="Arial"/>
                <w:b/>
                <w:bCs/>
                <w:color w:val="auto"/>
                <w:sz w:val="20"/>
                <w:szCs w:val="20"/>
              </w:rPr>
              <w:t>PROWADZONEGO</w:t>
            </w:r>
            <w:r w:rsidRPr="000A251A">
              <w:rPr>
                <w:rFonts w:ascii="Lato" w:hAnsi="Lato" w:cs="Arial"/>
                <w:b/>
                <w:bCs/>
                <w:color w:val="auto"/>
                <w:sz w:val="20"/>
                <w:szCs w:val="20"/>
              </w:rPr>
              <w:t xml:space="preserve"> W </w:t>
            </w:r>
            <w:r>
              <w:rPr>
                <w:rFonts w:ascii="Lato" w:hAnsi="Lato" w:cs="Arial"/>
                <w:b/>
                <w:bCs/>
                <w:color w:val="auto"/>
                <w:sz w:val="20"/>
                <w:szCs w:val="20"/>
              </w:rPr>
              <w:t>SPOSÓB</w:t>
            </w:r>
            <w:r w:rsidRPr="000A251A">
              <w:rPr>
                <w:rFonts w:ascii="Lato" w:hAnsi="Lato" w:cs="Arial"/>
                <w:b/>
                <w:bCs/>
                <w:color w:val="auto"/>
                <w:sz w:val="20"/>
                <w:szCs w:val="20"/>
              </w:rPr>
              <w:t xml:space="preserve"> KONKURENCYJNY</w:t>
            </w:r>
          </w:p>
          <w:p w14:paraId="5677F5B7" w14:textId="77777777" w:rsidR="002B0D53" w:rsidRPr="000A251A" w:rsidRDefault="002B0D53" w:rsidP="00322042">
            <w:pPr>
              <w:spacing w:after="20" w:line="240" w:lineRule="auto"/>
              <w:contextualSpacing/>
              <w:rPr>
                <w:rFonts w:ascii="Lato" w:hAnsi="Lato"/>
              </w:rPr>
            </w:pPr>
            <w:r w:rsidRPr="00F20505">
              <w:rPr>
                <w:rFonts w:ascii="Lato" w:hAnsi="Lato"/>
                <w:color w:val="7F7F7F" w:themeColor="text1" w:themeTint="80"/>
                <w:sz w:val="16"/>
                <w:szCs w:val="16"/>
              </w:rPr>
              <w:t xml:space="preserve">część wypełniana jest oddzielnie dla każdego naboru </w:t>
            </w:r>
            <w:r>
              <w:rPr>
                <w:rFonts w:ascii="Lato" w:hAnsi="Lato"/>
                <w:color w:val="7F7F7F" w:themeColor="text1" w:themeTint="80"/>
                <w:sz w:val="16"/>
                <w:szCs w:val="16"/>
              </w:rPr>
              <w:t>prowadzonego</w:t>
            </w:r>
            <w:r w:rsidRPr="00F20505">
              <w:rPr>
                <w:rFonts w:ascii="Lato" w:hAnsi="Lato"/>
                <w:color w:val="7F7F7F" w:themeColor="text1" w:themeTint="80"/>
                <w:sz w:val="16"/>
                <w:szCs w:val="16"/>
              </w:rPr>
              <w:t xml:space="preserve"> w </w:t>
            </w:r>
            <w:r>
              <w:rPr>
                <w:rFonts w:ascii="Lato" w:hAnsi="Lato"/>
                <w:color w:val="7F7F7F" w:themeColor="text1" w:themeTint="80"/>
                <w:sz w:val="16"/>
                <w:szCs w:val="16"/>
              </w:rPr>
              <w:t>sposób</w:t>
            </w:r>
            <w:r w:rsidRPr="00F20505">
              <w:rPr>
                <w:rFonts w:ascii="Lato" w:hAnsi="Lato"/>
                <w:color w:val="7F7F7F" w:themeColor="text1" w:themeTint="80"/>
                <w:sz w:val="16"/>
                <w:szCs w:val="16"/>
              </w:rPr>
              <w:t xml:space="preserve"> konkurencyjny, ujętego w wykazie działań zawartym w części Informacje ogólne. W przypadku zgłaszania w Planie więcej niż jednego naboru, kolejną fiszkę należy przedstawić w oddzielnej części poprzez powielenie formularza fiszki.</w:t>
            </w:r>
          </w:p>
        </w:tc>
      </w:tr>
      <w:tr w:rsidR="002B0D53" w:rsidRPr="00F86F4B" w14:paraId="64AD10BD" w14:textId="77777777" w:rsidTr="1DFE2369">
        <w:trPr>
          <w:gridBefore w:val="1"/>
          <w:gridAfter w:val="1"/>
          <w:wBefore w:w="284" w:type="dxa"/>
          <w:wAfter w:w="170" w:type="dxa"/>
          <w:trHeight w:val="403"/>
          <w:tblHeader/>
        </w:trPr>
        <w:tc>
          <w:tcPr>
            <w:tcW w:w="3544" w:type="dxa"/>
            <w:gridSpan w:val="2"/>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3200E888" w14:textId="77777777" w:rsidR="002B0D53" w:rsidRPr="000A251A" w:rsidRDefault="002B0D53" w:rsidP="00322042">
            <w:pPr>
              <w:pStyle w:val="Nagwek3"/>
              <w:spacing w:before="20" w:after="20" w:line="240" w:lineRule="auto"/>
              <w:contextualSpacing/>
              <w:jc w:val="both"/>
              <w:rPr>
                <w:rFonts w:ascii="Lato" w:hAnsi="Lato" w:cs="Arial"/>
                <w:b/>
                <w:bCs/>
                <w:color w:val="auto"/>
                <w:sz w:val="20"/>
                <w:szCs w:val="20"/>
              </w:rPr>
            </w:pPr>
            <w:r w:rsidRPr="000A251A">
              <w:rPr>
                <w:rFonts w:ascii="Lato" w:hAnsi="Lato" w:cs="Arial"/>
                <w:b/>
                <w:bCs/>
                <w:color w:val="auto"/>
                <w:sz w:val="20"/>
                <w:szCs w:val="20"/>
              </w:rPr>
              <w:t>IV.1 NUMER NABORU W PD</w:t>
            </w:r>
          </w:p>
          <w:p w14:paraId="67E57801" w14:textId="77777777" w:rsidR="002B0D53" w:rsidRPr="000A251A" w:rsidRDefault="002B0D53" w:rsidP="00322042">
            <w:pPr>
              <w:spacing w:before="20" w:after="20" w:line="240" w:lineRule="auto"/>
              <w:contextualSpacing/>
              <w:rPr>
                <w:rFonts w:ascii="Lato" w:hAnsi="Lato"/>
                <w:sz w:val="16"/>
                <w:szCs w:val="16"/>
              </w:rPr>
            </w:pPr>
            <w:r w:rsidRPr="000A251A">
              <w:rPr>
                <w:rFonts w:ascii="Lato" w:hAnsi="Lato"/>
                <w:color w:val="7F7F7F" w:themeColor="text1" w:themeTint="80"/>
                <w:sz w:val="16"/>
                <w:szCs w:val="16"/>
              </w:rPr>
              <w:t xml:space="preserve">skrócona nazwa programu - skrót nazwy województwa . numer </w:t>
            </w:r>
            <w:r>
              <w:rPr>
                <w:rFonts w:ascii="Lato" w:hAnsi="Lato"/>
                <w:color w:val="7F7F7F" w:themeColor="text1" w:themeTint="80"/>
                <w:sz w:val="16"/>
                <w:szCs w:val="16"/>
              </w:rPr>
              <w:t xml:space="preserve">priorytetu </w:t>
            </w:r>
            <w:r w:rsidRPr="000A251A">
              <w:rPr>
                <w:rFonts w:ascii="Lato" w:hAnsi="Lato"/>
                <w:color w:val="7F7F7F" w:themeColor="text1" w:themeTint="80"/>
                <w:sz w:val="16"/>
                <w:szCs w:val="16"/>
              </w:rPr>
              <w:t xml:space="preserve">. litera „K”. kolejny numer projektu Przykład: </w:t>
            </w:r>
            <w:r>
              <w:rPr>
                <w:rFonts w:ascii="Lato" w:hAnsi="Lato"/>
                <w:color w:val="7F7F7F" w:themeColor="text1" w:themeTint="80"/>
                <w:sz w:val="16"/>
                <w:szCs w:val="16"/>
              </w:rPr>
              <w:t>WD</w:t>
            </w:r>
            <w:r w:rsidRPr="000A251A">
              <w:rPr>
                <w:rFonts w:ascii="Lato" w:hAnsi="Lato"/>
                <w:color w:val="7F7F7F" w:themeColor="text1" w:themeTint="80"/>
                <w:sz w:val="16"/>
                <w:szCs w:val="16"/>
              </w:rPr>
              <w:t>.</w:t>
            </w:r>
            <w:r>
              <w:rPr>
                <w:rFonts w:ascii="Lato" w:hAnsi="Lato"/>
                <w:color w:val="7F7F7F" w:themeColor="text1" w:themeTint="80"/>
                <w:sz w:val="16"/>
                <w:szCs w:val="16"/>
              </w:rPr>
              <w:t>1</w:t>
            </w:r>
            <w:r w:rsidRPr="000A251A">
              <w:rPr>
                <w:rFonts w:ascii="Lato" w:hAnsi="Lato"/>
                <w:color w:val="7F7F7F" w:themeColor="text1" w:themeTint="80"/>
                <w:sz w:val="16"/>
                <w:szCs w:val="16"/>
              </w:rPr>
              <w:t>.</w:t>
            </w:r>
            <w:r>
              <w:rPr>
                <w:rFonts w:ascii="Lato" w:hAnsi="Lato"/>
                <w:color w:val="7F7F7F" w:themeColor="text1" w:themeTint="80"/>
                <w:sz w:val="16"/>
                <w:szCs w:val="16"/>
              </w:rPr>
              <w:t>K.</w:t>
            </w:r>
            <w:r w:rsidRPr="000A251A">
              <w:rPr>
                <w:rFonts w:ascii="Lato" w:hAnsi="Lato"/>
                <w:color w:val="7F7F7F" w:themeColor="text1" w:themeTint="80"/>
                <w:sz w:val="16"/>
                <w:szCs w:val="16"/>
              </w:rPr>
              <w:t>1.</w:t>
            </w:r>
          </w:p>
        </w:tc>
        <w:tc>
          <w:tcPr>
            <w:tcW w:w="592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939ACF5" w14:textId="77777777" w:rsidR="002B0D53" w:rsidRPr="000A251A" w:rsidRDefault="002B0D53" w:rsidP="00322042">
            <w:pPr>
              <w:pStyle w:val="Nagwek3"/>
              <w:spacing w:line="360" w:lineRule="auto"/>
              <w:contextualSpacing/>
              <w:jc w:val="both"/>
              <w:rPr>
                <w:rFonts w:ascii="Lato" w:hAnsi="Lato" w:cs="Arial"/>
                <w:color w:val="auto"/>
                <w:sz w:val="20"/>
                <w:szCs w:val="20"/>
              </w:rPr>
            </w:pPr>
            <w:r>
              <w:rPr>
                <w:rFonts w:ascii="Lato" w:hAnsi="Lato" w:cs="Arial"/>
                <w:color w:val="auto"/>
                <w:sz w:val="20"/>
                <w:szCs w:val="20"/>
              </w:rPr>
              <w:t>FEM.6.K.2</w:t>
            </w:r>
          </w:p>
        </w:tc>
      </w:tr>
      <w:tr w:rsidR="002B0D53" w:rsidRPr="00F86F4B" w14:paraId="1172723C" w14:textId="77777777" w:rsidTr="1DFE2369">
        <w:trPr>
          <w:gridBefore w:val="1"/>
          <w:gridAfter w:val="1"/>
          <w:wBefore w:w="284" w:type="dxa"/>
          <w:wAfter w:w="170" w:type="dxa"/>
          <w:trHeight w:val="326"/>
          <w:tblHeader/>
        </w:trPr>
        <w:tc>
          <w:tcPr>
            <w:tcW w:w="3544" w:type="dxa"/>
            <w:gridSpan w:val="2"/>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5E68056A" w14:textId="77777777" w:rsidR="002B0D53" w:rsidRPr="000A251A" w:rsidRDefault="002B0D53" w:rsidP="00322042">
            <w:pPr>
              <w:spacing w:before="20" w:after="20" w:line="240" w:lineRule="auto"/>
              <w:contextualSpacing/>
              <w:rPr>
                <w:rFonts w:ascii="Lato" w:hAnsi="Lato" w:cs="Arial"/>
                <w:b/>
                <w:sz w:val="20"/>
                <w:szCs w:val="20"/>
              </w:rPr>
            </w:pPr>
            <w:r w:rsidRPr="000A251A">
              <w:rPr>
                <w:rFonts w:ascii="Lato" w:hAnsi="Lato" w:cs="Arial"/>
                <w:b/>
                <w:sz w:val="20"/>
                <w:szCs w:val="20"/>
              </w:rPr>
              <w:t xml:space="preserve">IV.2 DZIAŁANIE </w:t>
            </w:r>
          </w:p>
          <w:p w14:paraId="57A49CC8" w14:textId="77777777" w:rsidR="002B0D53" w:rsidRPr="000A251A" w:rsidRDefault="002B0D53" w:rsidP="00322042">
            <w:pPr>
              <w:spacing w:before="20" w:after="20" w:line="240" w:lineRule="auto"/>
              <w:contextualSpacing/>
              <w:rPr>
                <w:rFonts w:ascii="Lato" w:hAnsi="Lato" w:cs="Arial"/>
                <w:bCs/>
                <w:sz w:val="24"/>
                <w:szCs w:val="24"/>
              </w:rPr>
            </w:pPr>
            <w:r w:rsidRPr="000A251A">
              <w:rPr>
                <w:rFonts w:ascii="Lato" w:hAnsi="Lato" w:cs="Arial"/>
                <w:bCs/>
                <w:color w:val="7F7F7F" w:themeColor="text1" w:themeTint="80"/>
                <w:sz w:val="16"/>
                <w:szCs w:val="16"/>
              </w:rPr>
              <w:t xml:space="preserve">numer oraz nazwa działania , w ramach którego ogłaszany jest </w:t>
            </w:r>
            <w:r>
              <w:rPr>
                <w:rFonts w:ascii="Lato" w:hAnsi="Lato" w:cs="Arial"/>
                <w:bCs/>
                <w:color w:val="7F7F7F" w:themeColor="text1" w:themeTint="80"/>
                <w:sz w:val="16"/>
                <w:szCs w:val="16"/>
              </w:rPr>
              <w:t>nabór</w:t>
            </w:r>
          </w:p>
        </w:tc>
        <w:tc>
          <w:tcPr>
            <w:tcW w:w="592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11F865C" w14:textId="77777777" w:rsidR="002B0D53" w:rsidRPr="000A251A" w:rsidRDefault="002B0D53" w:rsidP="00322042">
            <w:pPr>
              <w:pStyle w:val="Nagwek3"/>
              <w:spacing w:line="360" w:lineRule="auto"/>
              <w:contextualSpacing/>
              <w:jc w:val="both"/>
              <w:rPr>
                <w:rFonts w:ascii="Lato" w:hAnsi="Lato" w:cs="Arial"/>
                <w:color w:val="auto"/>
                <w:sz w:val="20"/>
                <w:szCs w:val="20"/>
              </w:rPr>
            </w:pPr>
            <w:r>
              <w:rPr>
                <w:rFonts w:ascii="Lato" w:hAnsi="Lato" w:cs="Arial"/>
                <w:color w:val="auto"/>
                <w:sz w:val="20"/>
                <w:szCs w:val="20"/>
              </w:rPr>
              <w:t>6.6 Zdrowie pracowników</w:t>
            </w:r>
          </w:p>
        </w:tc>
      </w:tr>
      <w:tr w:rsidR="002B0D53" w:rsidRPr="00F86F4B" w14:paraId="53AFA5A0" w14:textId="77777777" w:rsidTr="1DFE2369">
        <w:trPr>
          <w:gridBefore w:val="1"/>
          <w:gridAfter w:val="1"/>
          <w:wBefore w:w="284" w:type="dxa"/>
          <w:wAfter w:w="170" w:type="dxa"/>
          <w:trHeight w:val="19"/>
          <w:tblHeader/>
        </w:trPr>
        <w:tc>
          <w:tcPr>
            <w:tcW w:w="3544" w:type="dxa"/>
            <w:gridSpan w:val="2"/>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6E95101B" w14:textId="77777777" w:rsidR="002B0D53" w:rsidRPr="000A251A" w:rsidRDefault="002B0D53" w:rsidP="00322042">
            <w:pPr>
              <w:spacing w:before="20" w:after="20" w:line="240" w:lineRule="auto"/>
              <w:contextualSpacing/>
              <w:rPr>
                <w:rFonts w:ascii="Lato" w:hAnsi="Lato" w:cs="Arial"/>
                <w:b/>
                <w:bCs/>
                <w:sz w:val="20"/>
                <w:szCs w:val="20"/>
              </w:rPr>
            </w:pPr>
            <w:r w:rsidRPr="000A251A">
              <w:rPr>
                <w:rFonts w:ascii="Lato" w:hAnsi="Lato" w:cs="Arial"/>
                <w:b/>
                <w:bCs/>
                <w:sz w:val="20"/>
                <w:szCs w:val="20"/>
              </w:rPr>
              <w:t>IV.</w:t>
            </w:r>
            <w:r>
              <w:rPr>
                <w:rFonts w:ascii="Lato" w:hAnsi="Lato" w:cs="Arial"/>
                <w:b/>
                <w:bCs/>
                <w:sz w:val="20"/>
                <w:szCs w:val="20"/>
              </w:rPr>
              <w:t>3</w:t>
            </w:r>
            <w:r w:rsidRPr="000A251A">
              <w:rPr>
                <w:rFonts w:ascii="Lato" w:hAnsi="Lato" w:cs="Arial"/>
                <w:b/>
                <w:bCs/>
                <w:sz w:val="20"/>
                <w:szCs w:val="20"/>
              </w:rPr>
              <w:t xml:space="preserve"> Fundusz</w:t>
            </w:r>
          </w:p>
          <w:p w14:paraId="6797D15E" w14:textId="77777777" w:rsidR="002B0D53" w:rsidRPr="00F86F4B" w:rsidRDefault="002B0D53" w:rsidP="00322042">
            <w:pPr>
              <w:spacing w:before="20" w:after="20" w:line="240" w:lineRule="auto"/>
              <w:contextualSpacing/>
              <w:rPr>
                <w:rFonts w:ascii="Lato" w:hAnsi="Lato" w:cs="Arial"/>
                <w:sz w:val="24"/>
                <w:szCs w:val="24"/>
              </w:rPr>
            </w:pPr>
            <w:r w:rsidRPr="000A251A">
              <w:rPr>
                <w:rFonts w:ascii="Lato" w:hAnsi="Lato" w:cs="Arial"/>
                <w:color w:val="7F7F7F" w:themeColor="text1" w:themeTint="80"/>
                <w:sz w:val="16"/>
                <w:szCs w:val="16"/>
              </w:rPr>
              <w:t>skrót właściwego funduszu, w ramach którego udzielane będzie dofinansowanie inwestycji – wybrać z listy</w:t>
            </w:r>
          </w:p>
        </w:tc>
        <w:sdt>
          <w:sdtPr>
            <w:rPr>
              <w:rFonts w:ascii="Lato" w:hAnsi="Lato" w:cs="Arial"/>
              <w:sz w:val="20"/>
              <w:szCs w:val="20"/>
            </w:rPr>
            <w:alias w:val="Fundusz"/>
            <w:tag w:val="Fundusz"/>
            <w:id w:val="-229309155"/>
            <w:placeholder>
              <w:docPart w:val="2EEDD5918D0C4BEBBFE5879D50143B75"/>
            </w:placeholder>
            <w:dropDownList>
              <w:listItem w:value="Wybierz element."/>
              <w:listItem w:displayText="EFRR" w:value="EFRR"/>
              <w:listItem w:displayText="EFS+" w:value="EFS+"/>
            </w:dropDownList>
          </w:sdtPr>
          <w:sdtEndPr/>
          <w:sdtContent>
            <w:tc>
              <w:tcPr>
                <w:tcW w:w="5925" w:type="dxa"/>
                <w:gridSpan w:val="3"/>
                <w:tcBorders>
                  <w:top w:val="single" w:sz="4" w:space="0" w:color="auto"/>
                  <w:left w:val="single" w:sz="4" w:space="0" w:color="auto"/>
                  <w:bottom w:val="single" w:sz="4" w:space="0" w:color="auto"/>
                  <w:right w:val="single" w:sz="4" w:space="0" w:color="auto"/>
                </w:tcBorders>
                <w:vAlign w:val="center"/>
              </w:tcPr>
              <w:p w14:paraId="46480333" w14:textId="77777777" w:rsidR="002B0D53" w:rsidRPr="00C74D25" w:rsidRDefault="002B0D53" w:rsidP="00322042">
                <w:pPr>
                  <w:spacing w:before="100" w:after="100" w:line="360" w:lineRule="auto"/>
                  <w:contextualSpacing/>
                  <w:rPr>
                    <w:rFonts w:ascii="Lato" w:hAnsi="Lato" w:cs="Arial"/>
                    <w:bCs/>
                    <w:sz w:val="20"/>
                    <w:szCs w:val="20"/>
                  </w:rPr>
                </w:pPr>
                <w:r>
                  <w:rPr>
                    <w:rFonts w:ascii="Lato" w:hAnsi="Lato" w:cs="Arial"/>
                    <w:bCs/>
                    <w:sz w:val="20"/>
                    <w:szCs w:val="20"/>
                  </w:rPr>
                  <w:t>EFS+</w:t>
                </w:r>
              </w:p>
            </w:tc>
          </w:sdtContent>
        </w:sdt>
      </w:tr>
      <w:tr w:rsidR="002B0D53" w:rsidRPr="00F86F4B" w14:paraId="60DCA196" w14:textId="77777777" w:rsidTr="1DFE2369">
        <w:trPr>
          <w:gridBefore w:val="1"/>
          <w:gridAfter w:val="1"/>
          <w:wBefore w:w="284" w:type="dxa"/>
          <w:wAfter w:w="170" w:type="dxa"/>
          <w:trHeight w:val="19"/>
          <w:tblHeader/>
        </w:trPr>
        <w:tc>
          <w:tcPr>
            <w:tcW w:w="3544" w:type="dxa"/>
            <w:gridSpan w:val="2"/>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1471CCC2" w14:textId="77777777" w:rsidR="002B0D53" w:rsidRPr="000A251A" w:rsidRDefault="002B0D53" w:rsidP="00322042">
            <w:pPr>
              <w:spacing w:before="20" w:after="20" w:line="240" w:lineRule="auto"/>
              <w:contextualSpacing/>
              <w:rPr>
                <w:rFonts w:ascii="Lato" w:hAnsi="Lato" w:cs="Arial"/>
                <w:b/>
                <w:bCs/>
                <w:sz w:val="20"/>
                <w:szCs w:val="20"/>
              </w:rPr>
            </w:pPr>
            <w:r w:rsidRPr="000A251A">
              <w:rPr>
                <w:rFonts w:ascii="Lato" w:hAnsi="Lato" w:cs="Arial"/>
                <w:b/>
                <w:bCs/>
                <w:sz w:val="20"/>
                <w:szCs w:val="20"/>
              </w:rPr>
              <w:t>IV.</w:t>
            </w:r>
            <w:r>
              <w:rPr>
                <w:rFonts w:ascii="Lato" w:hAnsi="Lato" w:cs="Arial"/>
                <w:b/>
                <w:bCs/>
                <w:sz w:val="20"/>
                <w:szCs w:val="20"/>
              </w:rPr>
              <w:t>4</w:t>
            </w:r>
            <w:r w:rsidRPr="000A251A">
              <w:rPr>
                <w:rFonts w:ascii="Lato" w:hAnsi="Lato" w:cs="Arial"/>
                <w:b/>
                <w:bCs/>
                <w:sz w:val="20"/>
                <w:szCs w:val="20"/>
              </w:rPr>
              <w:t xml:space="preserve"> Cel szczegółowy</w:t>
            </w:r>
          </w:p>
          <w:p w14:paraId="6CC8FBF3" w14:textId="77777777" w:rsidR="002B0D53" w:rsidRPr="00F86F4B" w:rsidRDefault="002B0D53" w:rsidP="00322042">
            <w:pPr>
              <w:spacing w:before="20" w:after="20" w:line="240" w:lineRule="auto"/>
              <w:contextualSpacing/>
              <w:rPr>
                <w:rFonts w:ascii="Lato" w:hAnsi="Lato" w:cs="Arial"/>
                <w:sz w:val="24"/>
                <w:szCs w:val="24"/>
              </w:rPr>
            </w:pPr>
            <w:r>
              <w:rPr>
                <w:rFonts w:ascii="Lato" w:hAnsi="Lato" w:cs="Arial"/>
                <w:color w:val="7F7F7F" w:themeColor="text1" w:themeTint="80"/>
                <w:sz w:val="16"/>
                <w:szCs w:val="16"/>
              </w:rPr>
              <w:t>numer</w:t>
            </w:r>
            <w:r w:rsidRPr="000A251A">
              <w:rPr>
                <w:rFonts w:ascii="Lato" w:hAnsi="Lato" w:cs="Arial"/>
                <w:color w:val="7F7F7F" w:themeColor="text1" w:themeTint="80"/>
                <w:sz w:val="16"/>
                <w:szCs w:val="16"/>
              </w:rPr>
              <w:t xml:space="preserve"> i nazwa jednego z celów szczegółowych polityki spójności – wybrać z listy</w:t>
            </w:r>
            <w:r>
              <w:rPr>
                <w:rFonts w:ascii="Lato" w:hAnsi="Lato" w:cs="Arial"/>
                <w:color w:val="7F7F7F" w:themeColor="text1" w:themeTint="80"/>
                <w:sz w:val="16"/>
                <w:szCs w:val="16"/>
              </w:rPr>
              <w:t xml:space="preserve"> zawartej w tym dokumencie</w:t>
            </w:r>
            <w:r w:rsidRPr="000A251A">
              <w:rPr>
                <w:rFonts w:ascii="Lato" w:hAnsi="Lato" w:cs="Arial"/>
                <w:color w:val="7F7F7F" w:themeColor="text1" w:themeTint="80"/>
                <w:sz w:val="16"/>
                <w:szCs w:val="16"/>
              </w:rPr>
              <w:t xml:space="preserve">. </w:t>
            </w:r>
            <w:r>
              <w:rPr>
                <w:rFonts w:ascii="Lato" w:hAnsi="Lato" w:cs="Arial"/>
                <w:color w:val="7F7F7F" w:themeColor="text1" w:themeTint="80"/>
                <w:sz w:val="16"/>
                <w:szCs w:val="16"/>
              </w:rPr>
              <w:t>Jeśli projekt dotyczy kilku pozycji należy</w:t>
            </w:r>
            <w:r w:rsidRPr="000A251A">
              <w:rPr>
                <w:rFonts w:ascii="Lato" w:hAnsi="Lato" w:cs="Arial"/>
                <w:color w:val="7F7F7F" w:themeColor="text1" w:themeTint="80"/>
                <w:sz w:val="16"/>
                <w:szCs w:val="16"/>
              </w:rPr>
              <w:t xml:space="preserve"> </w:t>
            </w:r>
            <w:r>
              <w:rPr>
                <w:rFonts w:ascii="Lato" w:hAnsi="Lato" w:cs="Arial"/>
                <w:color w:val="7F7F7F" w:themeColor="text1" w:themeTint="80"/>
                <w:sz w:val="16"/>
                <w:szCs w:val="16"/>
              </w:rPr>
              <w:t>w</w:t>
            </w:r>
            <w:r w:rsidRPr="000A251A">
              <w:rPr>
                <w:rFonts w:ascii="Lato" w:hAnsi="Lato" w:cs="Arial"/>
                <w:color w:val="7F7F7F" w:themeColor="text1" w:themeTint="80"/>
                <w:sz w:val="16"/>
                <w:szCs w:val="16"/>
              </w:rPr>
              <w:t xml:space="preserve"> razie potrzeby powielić wiersz </w:t>
            </w:r>
            <w:r>
              <w:rPr>
                <w:rFonts w:ascii="Lato" w:hAnsi="Lato" w:cs="Arial"/>
                <w:color w:val="7F7F7F" w:themeColor="text1" w:themeTint="80"/>
                <w:sz w:val="16"/>
                <w:szCs w:val="16"/>
              </w:rPr>
              <w:t xml:space="preserve">i </w:t>
            </w:r>
            <w:r w:rsidRPr="000A251A">
              <w:rPr>
                <w:rFonts w:ascii="Lato" w:hAnsi="Lato" w:cs="Arial"/>
                <w:color w:val="7F7F7F" w:themeColor="text1" w:themeTint="80"/>
                <w:sz w:val="16"/>
                <w:szCs w:val="16"/>
              </w:rPr>
              <w:t xml:space="preserve">wybrać </w:t>
            </w:r>
            <w:r>
              <w:rPr>
                <w:rFonts w:ascii="Lato" w:hAnsi="Lato" w:cs="Arial"/>
                <w:color w:val="7F7F7F" w:themeColor="text1" w:themeTint="80"/>
                <w:sz w:val="16"/>
                <w:szCs w:val="16"/>
              </w:rPr>
              <w:t>wszystkie, które mają zastosowanie</w:t>
            </w:r>
          </w:p>
        </w:tc>
        <w:tc>
          <w:tcPr>
            <w:tcW w:w="5925" w:type="dxa"/>
            <w:gridSpan w:val="3"/>
            <w:tcBorders>
              <w:top w:val="single" w:sz="4" w:space="0" w:color="auto"/>
              <w:left w:val="single" w:sz="4" w:space="0" w:color="auto"/>
              <w:bottom w:val="single" w:sz="4" w:space="0" w:color="auto"/>
              <w:right w:val="single" w:sz="4" w:space="0" w:color="auto"/>
            </w:tcBorders>
            <w:vAlign w:val="center"/>
            <w:hideMark/>
          </w:tcPr>
          <w:p w14:paraId="7576926F" w14:textId="77777777" w:rsidR="002B0D53" w:rsidRPr="00C74D25" w:rsidRDefault="00211043" w:rsidP="00322042">
            <w:pPr>
              <w:spacing w:before="100" w:after="100" w:line="360" w:lineRule="auto"/>
              <w:contextualSpacing/>
              <w:rPr>
                <w:rFonts w:ascii="Lato" w:hAnsi="Lato" w:cs="Arial"/>
                <w:bCs/>
                <w:sz w:val="20"/>
                <w:szCs w:val="20"/>
              </w:rPr>
            </w:pPr>
            <w:sdt>
              <w:sdtPr>
                <w:rPr>
                  <w:rFonts w:ascii="Lato" w:hAnsi="Lato" w:cs="Arial"/>
                  <w:sz w:val="20"/>
                  <w:szCs w:val="20"/>
                </w:rPr>
                <w:alias w:val="Cel szczegółowy"/>
                <w:tag w:val="Cel szczegółowy"/>
                <w:id w:val="2028597477"/>
                <w:placeholder>
                  <w:docPart w:val="55118F7530344CB8A8DD54C4057D8D8A"/>
                </w:placeholder>
                <w:dropDownList>
                  <w:listItem w:value="Wybierz element."/>
                  <w:listItem w:displayText="Cel szczegółowy: 1(ii) Czerpanie korzyści z cyfryzacji dla obywateli, przedsiębiorstw, organizacji badawczych i instytucji publicznych" w:value="Cel szczegółowy: 1(ii) Czerpanie korzyści z cyfryzacji dla obywateli, przedsiębiorstw, organizacji badawczych i instytucji publicznych"/>
                  <w:listItem w:displayText="Cel szczegółowy: 4(v) Zapewnianie równego dostępu do opieki zdrowotnej i wspieranie odporności systemów opieki zdrowotnej, w tym podstawowej opieki zdrowotnej oraz wspieranie przechodzenia od opieki instytucjonalnej do opieki rodzinnej i środowiskowej " w:value="Cel szczegółowy: 4(v) Zapewnianie równego dostępu do opieki zdrowotnej i wspieranie odporności systemów opieki zdrowotnej, w tym podstawowej opieki zdrowotnej oraz wspieranie przechodzenia od opieki instytucjonalnej do opieki rodzinnej i środowiskowej "/>
                  <w:listItem w:displayText="Cel szczegółowy: 4(d) Wspieranie dostosowania pracowników, przedsiębiorstw i przedsiębiorców do zmian, wspieranie aktywnego i zdrowego starzenia się oraz zdrowego i dobrze dostosowanego środowiska pracy, które uwzględnia zagrożenia dla zdrowia" w:value="Cel szczegółowy: 4(d) Wspieranie dostosowania pracowników, przedsiębiorstw i przedsiębiorców do zmian, wspieranie aktywnego i zdrowego starzenia się oraz zdrowego i dobrze dostosowanego środowiska pracy, które uwzględnia zagrożenia dla zdrowia"/>
                  <w:listItem w:displayText="Cel szczegółowy: 4(f) Wspieranie równego dostępu do dobrej jakości, włączającego kształcenia i szkolenia oraz możliwości ich ukończenia, w szczególności w odniesieniu do grup w niekorzystnej sytuacji, od wczesnej edukacji i opieki nad dzieckiem (...)" w:value="Cel szczegółowy: 4(f) Wspieranie równego dostępu do dobrej jakości, włączającego kształcenia i szkolenia oraz możliwości ich ukończenia, w szczególności w odniesieniu do grup w niekorzystnej sytuacji, od wczesnej edukacji i opieki nad dzieckiem (...)"/>
                  <w:listItem w:displayText="Cel szczegółowy: 4(g) Wspieranie uczenia się przez całe życie, w szczególności elastycznych możliwości podnoszenia i zmiany kwalifikacji dla wszystkich, z uwzględnieniem umiejętności w zakresie przedsiębiorczości i kompetencji cyfrowych (...)" w:value="Cel szczegółowy: 4(g) Wspieranie uczenia się przez całe życie, w szczególności elastycznych możliwości podnoszenia i zmiany kwalifikacji dla wszystkich, z uwzględnieniem umiejętności w zakresie przedsiębiorczości i kompetencji cyfrowych (...)"/>
                  <w:listItem w:displayText="Cel szczegółowy: 4(k) Zwiększanie równego i szybkiego dostępu do dobrej jakości, trwałych i przystępnych cenowo usług, w tym usług, które wspierają dostęp do mieszkań oraz opieki skoncentrowanej na osobie, w tym opieki zdrowotnej (...)" w:value="Cel szczegółowy: 4(k) Zwiększanie równego i szybkiego dostępu do dobrej jakości, trwałych i przystępnych cenowo usług, w tym usług, które wspierają dostęp do mieszkań oraz opieki skoncentrowanej na osobie, w tym opieki zdrowotnej (...)"/>
                </w:dropDownList>
              </w:sdtPr>
              <w:sdtEndPr/>
              <w:sdtContent>
                <w:r w:rsidR="002B0D53">
                  <w:rPr>
                    <w:rFonts w:ascii="Lato" w:hAnsi="Lato" w:cs="Arial"/>
                    <w:sz w:val="20"/>
                    <w:szCs w:val="20"/>
                  </w:rPr>
                  <w:t>Cel szczegółowy: 4(d) Wspieranie dostosowania pracowników, przedsiębiorstw i przedsiębiorców do zmian, wspieranie aktywnego i zdrowego starzenia się oraz zdrowego i dobrze dostosowanego środowiska pracy, które uwzględnia zagrożenia dla zdrowia</w:t>
                </w:r>
              </w:sdtContent>
            </w:sdt>
          </w:p>
        </w:tc>
      </w:tr>
      <w:tr w:rsidR="002B0D53" w:rsidRPr="00F86F4B" w14:paraId="35D8F63E" w14:textId="77777777" w:rsidTr="1DFE2369">
        <w:trPr>
          <w:gridBefore w:val="1"/>
          <w:gridAfter w:val="1"/>
          <w:wBefore w:w="284" w:type="dxa"/>
          <w:wAfter w:w="170" w:type="dxa"/>
          <w:trHeight w:val="19"/>
          <w:tblHeader/>
        </w:trPr>
        <w:tc>
          <w:tcPr>
            <w:tcW w:w="3544" w:type="dxa"/>
            <w:gridSpan w:val="2"/>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0B2FDBAD" w14:textId="77777777" w:rsidR="002B0D53" w:rsidRPr="000A251A" w:rsidRDefault="002B0D53" w:rsidP="00322042">
            <w:pPr>
              <w:spacing w:before="20" w:after="20" w:line="240" w:lineRule="auto"/>
              <w:contextualSpacing/>
              <w:rPr>
                <w:rFonts w:ascii="Lato" w:hAnsi="Lato" w:cs="Arial"/>
                <w:b/>
                <w:bCs/>
                <w:sz w:val="20"/>
                <w:szCs w:val="20"/>
              </w:rPr>
            </w:pPr>
            <w:r w:rsidRPr="000A251A">
              <w:rPr>
                <w:rFonts w:ascii="Lato" w:hAnsi="Lato" w:cs="Arial"/>
                <w:b/>
                <w:bCs/>
                <w:sz w:val="20"/>
                <w:szCs w:val="20"/>
              </w:rPr>
              <w:t>IV.</w:t>
            </w:r>
            <w:r>
              <w:rPr>
                <w:rFonts w:ascii="Lato" w:hAnsi="Lato" w:cs="Arial"/>
                <w:b/>
                <w:bCs/>
                <w:sz w:val="20"/>
                <w:szCs w:val="20"/>
              </w:rPr>
              <w:t>5</w:t>
            </w:r>
            <w:r w:rsidRPr="000A251A">
              <w:rPr>
                <w:rFonts w:ascii="Lato" w:hAnsi="Lato" w:cs="Arial"/>
                <w:b/>
                <w:bCs/>
                <w:sz w:val="20"/>
                <w:szCs w:val="20"/>
              </w:rPr>
              <w:t xml:space="preserve"> Typ/typy projektów przewidziane do realizacji w ramach naboru zgodnie z S</w:t>
            </w:r>
            <w:r>
              <w:rPr>
                <w:rFonts w:ascii="Lato" w:hAnsi="Lato" w:cs="Arial"/>
                <w:b/>
                <w:bCs/>
                <w:sz w:val="20"/>
                <w:szCs w:val="20"/>
              </w:rPr>
              <w:t>z</w:t>
            </w:r>
            <w:r w:rsidRPr="000A251A">
              <w:rPr>
                <w:rFonts w:ascii="Lato" w:hAnsi="Lato" w:cs="Arial"/>
                <w:b/>
                <w:bCs/>
                <w:sz w:val="20"/>
                <w:szCs w:val="20"/>
              </w:rPr>
              <w:t>OP</w:t>
            </w:r>
          </w:p>
          <w:p w14:paraId="460B29B4" w14:textId="77777777" w:rsidR="002B0D53" w:rsidRPr="00F86F4B" w:rsidRDefault="002B0D53" w:rsidP="00322042">
            <w:pPr>
              <w:spacing w:before="20" w:after="20" w:line="240" w:lineRule="auto"/>
              <w:contextualSpacing/>
              <w:rPr>
                <w:rFonts w:ascii="Lato" w:hAnsi="Lato" w:cs="Arial"/>
                <w:sz w:val="24"/>
                <w:szCs w:val="24"/>
              </w:rPr>
            </w:pPr>
            <w:r w:rsidRPr="000A251A">
              <w:rPr>
                <w:rFonts w:ascii="Lato" w:hAnsi="Lato" w:cs="Arial"/>
                <w:color w:val="7F7F7F" w:themeColor="text1" w:themeTint="80"/>
                <w:sz w:val="16"/>
                <w:szCs w:val="16"/>
              </w:rPr>
              <w:t>typ projektu zgodnie z programem/ S</w:t>
            </w:r>
            <w:r>
              <w:rPr>
                <w:rFonts w:ascii="Lato" w:hAnsi="Lato" w:cs="Arial"/>
                <w:color w:val="7F7F7F" w:themeColor="text1" w:themeTint="80"/>
                <w:sz w:val="16"/>
                <w:szCs w:val="16"/>
              </w:rPr>
              <w:t>z</w:t>
            </w:r>
            <w:r w:rsidRPr="000A251A">
              <w:rPr>
                <w:rFonts w:ascii="Lato" w:hAnsi="Lato" w:cs="Arial"/>
                <w:color w:val="7F7F7F" w:themeColor="text1" w:themeTint="80"/>
                <w:sz w:val="16"/>
                <w:szCs w:val="16"/>
              </w:rPr>
              <w:t>OP, w</w:t>
            </w:r>
            <w:r>
              <w:rPr>
                <w:rFonts w:ascii="Lato" w:hAnsi="Lato" w:cs="Arial"/>
                <w:color w:val="7F7F7F" w:themeColor="text1" w:themeTint="80"/>
                <w:sz w:val="16"/>
                <w:szCs w:val="16"/>
              </w:rPr>
              <w:t> </w:t>
            </w:r>
            <w:r w:rsidRPr="000A251A">
              <w:rPr>
                <w:rFonts w:ascii="Lato" w:hAnsi="Lato" w:cs="Arial"/>
                <w:color w:val="7F7F7F" w:themeColor="text1" w:themeTint="80"/>
                <w:sz w:val="16"/>
                <w:szCs w:val="16"/>
              </w:rPr>
              <w:t>który wpisuje się dany projekt</w:t>
            </w:r>
          </w:p>
        </w:tc>
        <w:tc>
          <w:tcPr>
            <w:tcW w:w="5925" w:type="dxa"/>
            <w:gridSpan w:val="3"/>
            <w:tcBorders>
              <w:top w:val="single" w:sz="4" w:space="0" w:color="auto"/>
              <w:left w:val="single" w:sz="4" w:space="0" w:color="auto"/>
              <w:bottom w:val="single" w:sz="4" w:space="0" w:color="auto"/>
              <w:right w:val="single" w:sz="4" w:space="0" w:color="auto"/>
            </w:tcBorders>
            <w:vAlign w:val="center"/>
            <w:hideMark/>
          </w:tcPr>
          <w:p w14:paraId="354BBE86" w14:textId="77777777" w:rsidR="002B0D53" w:rsidRPr="00BB5ED1" w:rsidRDefault="002B0D53" w:rsidP="00322042">
            <w:pPr>
              <w:pStyle w:val="Tekstkomentarza"/>
              <w:spacing w:before="100" w:after="100" w:line="360" w:lineRule="auto"/>
              <w:contextualSpacing/>
              <w:rPr>
                <w:rFonts w:ascii="Lato" w:hAnsi="Lato" w:cs="Arial"/>
                <w:sz w:val="20"/>
                <w:szCs w:val="20"/>
              </w:rPr>
            </w:pPr>
            <w:r w:rsidRPr="00BB5ED1">
              <w:rPr>
                <w:rFonts w:ascii="Lato" w:eastAsia="Times New Roman" w:hAnsi="Lato" w:cs="Arial"/>
                <w:sz w:val="20"/>
                <w:szCs w:val="20"/>
                <w:lang w:eastAsia="pl-PL"/>
              </w:rPr>
              <w:t>Wdrażanie programów służących przeciwdziałaniu dezaktywacji zawodowej oraz aktywnemu i zdrowemu starzeniu się</w:t>
            </w:r>
          </w:p>
        </w:tc>
      </w:tr>
      <w:tr w:rsidR="002B0D53" w:rsidRPr="00F86F4B" w14:paraId="4468CBC4" w14:textId="77777777" w:rsidTr="1DFE2369">
        <w:trPr>
          <w:gridBefore w:val="1"/>
          <w:gridAfter w:val="1"/>
          <w:wBefore w:w="284" w:type="dxa"/>
          <w:wAfter w:w="170" w:type="dxa"/>
          <w:trHeight w:val="233"/>
          <w:tblHeader/>
        </w:trPr>
        <w:tc>
          <w:tcPr>
            <w:tcW w:w="3544" w:type="dxa"/>
            <w:gridSpan w:val="2"/>
            <w:vMerge w:val="restart"/>
            <w:tcBorders>
              <w:top w:val="single" w:sz="4" w:space="0" w:color="auto"/>
              <w:left w:val="single" w:sz="4" w:space="0" w:color="auto"/>
              <w:right w:val="single" w:sz="4" w:space="0" w:color="auto"/>
            </w:tcBorders>
            <w:shd w:val="clear" w:color="auto" w:fill="E5DFEC" w:themeFill="accent4" w:themeFillTint="33"/>
            <w:vAlign w:val="center"/>
          </w:tcPr>
          <w:p w14:paraId="5F6B8103" w14:textId="77777777" w:rsidR="002B0D53" w:rsidRPr="00C26B95" w:rsidRDefault="002B0D53" w:rsidP="00322042">
            <w:pPr>
              <w:spacing w:after="0" w:line="240" w:lineRule="auto"/>
              <w:rPr>
                <w:rFonts w:ascii="Lato" w:eastAsia="Times New Roman" w:hAnsi="Lato" w:cs="Arial"/>
                <w:b/>
                <w:bCs/>
                <w:color w:val="000000"/>
                <w:sz w:val="20"/>
                <w:szCs w:val="20"/>
                <w:lang w:eastAsia="pl-PL"/>
              </w:rPr>
            </w:pPr>
            <w:bookmarkStart w:id="5" w:name="_Hlk136855642"/>
            <w:r w:rsidRPr="003A5757">
              <w:rPr>
                <w:rFonts w:ascii="Lato" w:hAnsi="Lato" w:cs="Arial"/>
                <w:b/>
                <w:bCs/>
                <w:sz w:val="20"/>
                <w:szCs w:val="20"/>
              </w:rPr>
              <w:t xml:space="preserve">IV.6 </w:t>
            </w:r>
            <w:r w:rsidRPr="00C26B95">
              <w:rPr>
                <w:rFonts w:ascii="Lato" w:eastAsia="Times New Roman" w:hAnsi="Lato" w:cs="Arial"/>
                <w:b/>
                <w:bCs/>
                <w:color w:val="000000"/>
                <w:sz w:val="20"/>
                <w:szCs w:val="20"/>
                <w:lang w:eastAsia="pl-PL"/>
              </w:rPr>
              <w:t>Zakres terytorialny inwestycji</w:t>
            </w:r>
          </w:p>
          <w:p w14:paraId="3A413DC9" w14:textId="77777777" w:rsidR="002B0D53" w:rsidRPr="003A5757" w:rsidRDefault="002B0D53" w:rsidP="00322042">
            <w:pPr>
              <w:spacing w:before="20" w:after="20" w:line="240" w:lineRule="auto"/>
              <w:contextualSpacing/>
              <w:rPr>
                <w:rFonts w:ascii="Lato" w:hAnsi="Lato" w:cs="Arial"/>
                <w:b/>
                <w:bCs/>
                <w:sz w:val="20"/>
                <w:szCs w:val="20"/>
              </w:rPr>
            </w:pPr>
            <w:r w:rsidRPr="00C26B95">
              <w:rPr>
                <w:rFonts w:ascii="Lato" w:hAnsi="Lato" w:cs="Arial"/>
                <w:color w:val="7F7F7F"/>
                <w:sz w:val="16"/>
                <w:szCs w:val="16"/>
              </w:rPr>
              <w:lastRenderedPageBreak/>
              <w:t xml:space="preserve">pozostawić odpowiednie słowo określające, czy inwestycja ma zasięg regionalny czy ogólnopolski (w przypadku </w:t>
            </w:r>
            <w:r>
              <w:rPr>
                <w:rFonts w:ascii="Lato" w:hAnsi="Lato" w:cs="Arial"/>
                <w:color w:val="7F7F7F"/>
                <w:sz w:val="16"/>
                <w:szCs w:val="16"/>
              </w:rPr>
              <w:t>programów regionalnych</w:t>
            </w:r>
            <w:r w:rsidRPr="00C26B95">
              <w:rPr>
                <w:rFonts w:ascii="Lato" w:hAnsi="Lato" w:cs="Arial"/>
                <w:color w:val="7F7F7F"/>
                <w:sz w:val="16"/>
                <w:szCs w:val="16"/>
              </w:rPr>
              <w:t xml:space="preserve"> zawsze należy pozostawić słowo „regionalny”).</w:t>
            </w:r>
          </w:p>
        </w:tc>
        <w:sdt>
          <w:sdtPr>
            <w:rPr>
              <w:rFonts w:ascii="Lato" w:hAnsi="Lato" w:cs="Arial"/>
              <w:sz w:val="20"/>
              <w:szCs w:val="20"/>
            </w:rPr>
            <w:alias w:val="zakres terytorialny"/>
            <w:tag w:val="zakres terytorialny"/>
            <w:id w:val="-1536428977"/>
            <w:placeholder>
              <w:docPart w:val="D829AA2E8CA449D7A5E8A046EF60589C"/>
            </w:placeholder>
            <w:dropDownList>
              <w:listItem w:value="Wybierz element."/>
              <w:listItem w:displayText="ogólnopolski" w:value="ogólnopolski"/>
              <w:listItem w:displayText="regionalny" w:value="regionalny"/>
            </w:dropDownList>
          </w:sdtPr>
          <w:sdtEndPr/>
          <w:sdtContent>
            <w:tc>
              <w:tcPr>
                <w:tcW w:w="5925" w:type="dxa"/>
                <w:gridSpan w:val="3"/>
                <w:tcBorders>
                  <w:top w:val="single" w:sz="4" w:space="0" w:color="auto"/>
                  <w:left w:val="single" w:sz="4" w:space="0" w:color="auto"/>
                  <w:bottom w:val="single" w:sz="4" w:space="0" w:color="auto"/>
                  <w:right w:val="single" w:sz="4" w:space="0" w:color="auto"/>
                </w:tcBorders>
                <w:vAlign w:val="center"/>
              </w:tcPr>
              <w:p w14:paraId="73EC1EDC" w14:textId="77777777" w:rsidR="002B0D53" w:rsidRPr="00C26B95" w:rsidRDefault="002B0D53" w:rsidP="00322042">
                <w:pPr>
                  <w:pStyle w:val="Tekstkomentarza"/>
                  <w:spacing w:after="0" w:line="240" w:lineRule="auto"/>
                  <w:contextualSpacing/>
                  <w:rPr>
                    <w:rFonts w:ascii="Lato" w:hAnsi="Lato" w:cs="Arial"/>
                    <w:sz w:val="20"/>
                    <w:szCs w:val="20"/>
                  </w:rPr>
                </w:pPr>
                <w:r>
                  <w:rPr>
                    <w:rFonts w:ascii="Lato" w:hAnsi="Lato" w:cs="Arial"/>
                    <w:sz w:val="20"/>
                    <w:szCs w:val="20"/>
                  </w:rPr>
                  <w:t>regionalny</w:t>
                </w:r>
              </w:p>
            </w:tc>
          </w:sdtContent>
        </w:sdt>
      </w:tr>
      <w:tr w:rsidR="002B0D53" w:rsidRPr="00F86F4B" w14:paraId="62A6A454" w14:textId="77777777" w:rsidTr="1DFE2369">
        <w:trPr>
          <w:gridBefore w:val="1"/>
          <w:gridAfter w:val="1"/>
          <w:wBefore w:w="284" w:type="dxa"/>
          <w:wAfter w:w="170" w:type="dxa"/>
          <w:trHeight w:val="66"/>
          <w:tblHeader/>
        </w:trPr>
        <w:tc>
          <w:tcPr>
            <w:tcW w:w="3544" w:type="dxa"/>
            <w:gridSpan w:val="2"/>
            <w:vMerge/>
            <w:vAlign w:val="center"/>
          </w:tcPr>
          <w:p w14:paraId="035E0323" w14:textId="77777777" w:rsidR="002B0D53" w:rsidRPr="003A5757" w:rsidRDefault="002B0D53" w:rsidP="00322042">
            <w:pPr>
              <w:spacing w:after="0" w:line="240" w:lineRule="auto"/>
              <w:rPr>
                <w:rFonts w:ascii="Lato" w:hAnsi="Lato" w:cs="Arial"/>
                <w:b/>
                <w:bCs/>
                <w:sz w:val="20"/>
                <w:szCs w:val="20"/>
              </w:rPr>
            </w:pPr>
          </w:p>
        </w:tc>
        <w:tc>
          <w:tcPr>
            <w:tcW w:w="5925" w:type="dxa"/>
            <w:gridSpan w:val="3"/>
            <w:tcBorders>
              <w:top w:val="single" w:sz="4" w:space="0" w:color="auto"/>
              <w:left w:val="single" w:sz="4" w:space="0" w:color="auto"/>
              <w:bottom w:val="single" w:sz="4" w:space="0" w:color="auto"/>
              <w:right w:val="single" w:sz="4" w:space="0" w:color="auto"/>
            </w:tcBorders>
            <w:vAlign w:val="center"/>
          </w:tcPr>
          <w:p w14:paraId="48AAFC87" w14:textId="77777777" w:rsidR="002B0D53" w:rsidRPr="00C26B95" w:rsidRDefault="002B0D53" w:rsidP="00322042">
            <w:pPr>
              <w:pStyle w:val="Tekstkomentarza"/>
              <w:spacing w:after="0" w:line="240" w:lineRule="auto"/>
              <w:contextualSpacing/>
              <w:rPr>
                <w:rFonts w:ascii="Lato" w:hAnsi="Lato" w:cs="Arial"/>
                <w:sz w:val="20"/>
                <w:szCs w:val="20"/>
              </w:rPr>
            </w:pPr>
            <w:r w:rsidRPr="00C74D25">
              <w:rPr>
                <w:rFonts w:ascii="Lato" w:hAnsi="Lato" w:cs="Arial"/>
                <w:sz w:val="20"/>
                <w:szCs w:val="20"/>
              </w:rPr>
              <w:t>W</w:t>
            </w:r>
            <w:r w:rsidRPr="00C26B95">
              <w:rPr>
                <w:rFonts w:ascii="Lato" w:hAnsi="Lato" w:cs="Arial"/>
                <w:sz w:val="20"/>
                <w:szCs w:val="20"/>
              </w:rPr>
              <w:t>ojewództwo</w:t>
            </w:r>
            <w:r>
              <w:rPr>
                <w:rFonts w:ascii="Lato" w:hAnsi="Lato" w:cs="Arial"/>
                <w:sz w:val="20"/>
                <w:szCs w:val="20"/>
              </w:rPr>
              <w:t>: mazowieckie</w:t>
            </w:r>
          </w:p>
        </w:tc>
      </w:tr>
      <w:tr w:rsidR="002B0D53" w:rsidRPr="00F86F4B" w14:paraId="3B1B5958" w14:textId="77777777" w:rsidTr="1DFE2369">
        <w:trPr>
          <w:gridBefore w:val="1"/>
          <w:gridAfter w:val="1"/>
          <w:wBefore w:w="284" w:type="dxa"/>
          <w:wAfter w:w="170" w:type="dxa"/>
          <w:trHeight w:val="199"/>
          <w:tblHeader/>
        </w:trPr>
        <w:tc>
          <w:tcPr>
            <w:tcW w:w="3544" w:type="dxa"/>
            <w:gridSpan w:val="2"/>
            <w:vMerge/>
            <w:vAlign w:val="center"/>
          </w:tcPr>
          <w:p w14:paraId="2DFB09D3" w14:textId="77777777" w:rsidR="002B0D53" w:rsidRPr="003A5757" w:rsidRDefault="002B0D53" w:rsidP="00322042">
            <w:pPr>
              <w:spacing w:after="0" w:line="240" w:lineRule="auto"/>
              <w:rPr>
                <w:rFonts w:ascii="Lato" w:hAnsi="Lato" w:cs="Arial"/>
                <w:b/>
                <w:bCs/>
                <w:sz w:val="20"/>
                <w:szCs w:val="20"/>
              </w:rPr>
            </w:pPr>
          </w:p>
        </w:tc>
        <w:tc>
          <w:tcPr>
            <w:tcW w:w="5925" w:type="dxa"/>
            <w:gridSpan w:val="3"/>
            <w:tcBorders>
              <w:top w:val="single" w:sz="4" w:space="0" w:color="auto"/>
              <w:left w:val="single" w:sz="4" w:space="0" w:color="auto"/>
              <w:bottom w:val="single" w:sz="4" w:space="0" w:color="auto"/>
              <w:right w:val="single" w:sz="4" w:space="0" w:color="auto"/>
            </w:tcBorders>
            <w:vAlign w:val="center"/>
          </w:tcPr>
          <w:p w14:paraId="12B4BF4B" w14:textId="77777777" w:rsidR="002B0D53" w:rsidRPr="00C26B95" w:rsidRDefault="002B0D53" w:rsidP="00322042">
            <w:pPr>
              <w:pStyle w:val="Tekstkomentarza"/>
              <w:spacing w:after="0" w:line="240" w:lineRule="auto"/>
              <w:contextualSpacing/>
              <w:rPr>
                <w:rFonts w:ascii="Lato" w:hAnsi="Lato" w:cs="Arial"/>
                <w:sz w:val="20"/>
                <w:szCs w:val="20"/>
              </w:rPr>
            </w:pPr>
            <w:r w:rsidRPr="00C74D25">
              <w:rPr>
                <w:rFonts w:ascii="Lato" w:hAnsi="Lato" w:cs="Arial"/>
                <w:sz w:val="20"/>
                <w:szCs w:val="20"/>
              </w:rPr>
              <w:t>P</w:t>
            </w:r>
            <w:r w:rsidRPr="00C26B95">
              <w:rPr>
                <w:rFonts w:ascii="Lato" w:hAnsi="Lato" w:cs="Arial"/>
                <w:sz w:val="20"/>
                <w:szCs w:val="20"/>
              </w:rPr>
              <w:t>owiat</w:t>
            </w:r>
            <w:r>
              <w:rPr>
                <w:rFonts w:ascii="Lato" w:hAnsi="Lato" w:cs="Arial"/>
                <w:sz w:val="20"/>
                <w:szCs w:val="20"/>
              </w:rPr>
              <w:t xml:space="preserve">: </w:t>
            </w:r>
            <w:r w:rsidRPr="0068672B">
              <w:rPr>
                <w:rFonts w:ascii="Lato" w:hAnsi="Lato" w:cs="Arial"/>
                <w:sz w:val="20"/>
                <w:szCs w:val="20"/>
              </w:rPr>
              <w:t>14 01-białobrzeski, 14 02-ciechanowski, 14 03-garwoliński, 14 04-gostyniński, 14 05-grodziski (mazowiecki), 14 06-grójecki, 14 07-kozienicki, 14 08-legionowski, 14 09-lipski, 14 10-łosicki, 14 11-makowski, 14 12-miński, 14 13-mławski, 14 14-nowodworski (mazowiecki), 14 15-ostrołęcki, 14 61-m. Ostrołęka, 14 16-ostrowski (mazowiecki), 14 17-otwocki, 14 18-piaseczyński, 14 62-m. Płock, 14 19-płocki, 14 20-płoński, 14 21-pruszkowski, 14 22-przasnyski, 14 23-przysuski, 14 24-pułtuski, 14 63-m. Radom, 14 25-radomski, 14 28 sochaczewski, 14 64-m. Siedlce, 14 65-m. Warszawa, 14 26-siedlecki, 14 27-sierpecki, 14 29-sokołowski, 14 30-szydłowiecki, 14 32-warszawski zachodni, 14 33-węgrowski, 14 34-wołomiński, 14 35-wyszkowski, 14 36-zwoleński, 14 37-żuromiński, 14 38-żyrardowski</w:t>
            </w:r>
          </w:p>
        </w:tc>
      </w:tr>
      <w:tr w:rsidR="002B0D53" w:rsidRPr="00F86F4B" w14:paraId="7BF4E56B" w14:textId="77777777" w:rsidTr="1DFE2369">
        <w:trPr>
          <w:gridBefore w:val="1"/>
          <w:gridAfter w:val="1"/>
          <w:wBefore w:w="284" w:type="dxa"/>
          <w:wAfter w:w="170" w:type="dxa"/>
          <w:trHeight w:val="199"/>
          <w:tblHeader/>
        </w:trPr>
        <w:tc>
          <w:tcPr>
            <w:tcW w:w="3544" w:type="dxa"/>
            <w:gridSpan w:val="2"/>
            <w:vMerge/>
            <w:vAlign w:val="center"/>
          </w:tcPr>
          <w:p w14:paraId="233F482E" w14:textId="77777777" w:rsidR="002B0D53" w:rsidRPr="003A5757" w:rsidRDefault="002B0D53" w:rsidP="00322042">
            <w:pPr>
              <w:spacing w:after="0" w:line="240" w:lineRule="auto"/>
              <w:rPr>
                <w:rFonts w:ascii="Lato" w:hAnsi="Lato" w:cs="Arial"/>
                <w:b/>
                <w:bCs/>
                <w:sz w:val="20"/>
                <w:szCs w:val="20"/>
              </w:rPr>
            </w:pPr>
          </w:p>
        </w:tc>
        <w:tc>
          <w:tcPr>
            <w:tcW w:w="5925" w:type="dxa"/>
            <w:gridSpan w:val="3"/>
            <w:tcBorders>
              <w:top w:val="single" w:sz="4" w:space="0" w:color="auto"/>
              <w:left w:val="single" w:sz="4" w:space="0" w:color="auto"/>
              <w:bottom w:val="single" w:sz="4" w:space="0" w:color="auto"/>
              <w:right w:val="single" w:sz="4" w:space="0" w:color="auto"/>
            </w:tcBorders>
            <w:vAlign w:val="center"/>
          </w:tcPr>
          <w:p w14:paraId="4DC0E3ED" w14:textId="77777777" w:rsidR="002B0D53" w:rsidRPr="00C26B95" w:rsidRDefault="002B0D53" w:rsidP="00322042">
            <w:pPr>
              <w:pStyle w:val="Tekstkomentarza"/>
              <w:spacing w:after="0" w:line="240" w:lineRule="auto"/>
              <w:contextualSpacing/>
              <w:rPr>
                <w:rFonts w:ascii="Lato" w:hAnsi="Lato" w:cs="Arial"/>
                <w:sz w:val="20"/>
                <w:szCs w:val="20"/>
              </w:rPr>
            </w:pPr>
            <w:r w:rsidRPr="00C26B95">
              <w:rPr>
                <w:rFonts w:ascii="Lato" w:hAnsi="Lato" w:cs="Arial"/>
                <w:sz w:val="20"/>
                <w:szCs w:val="20"/>
              </w:rPr>
              <w:t>TERYT powiat</w:t>
            </w:r>
            <w:r>
              <w:rPr>
                <w:rFonts w:ascii="Lato" w:hAnsi="Lato" w:cs="Arial"/>
                <w:sz w:val="20"/>
                <w:szCs w:val="20"/>
              </w:rPr>
              <w:t>:</w:t>
            </w:r>
            <w:r w:rsidRPr="007811BC">
              <w:rPr>
                <w:rFonts w:ascii="Lato" w:hAnsi="Lato" w:cs="Arial"/>
                <w:sz w:val="20"/>
                <w:szCs w:val="20"/>
              </w:rPr>
              <w:t xml:space="preserve"> 14 01, 14 02, 14 03, 14 04, 14 05, 14 06, 14 07, 14 08, 14 09, 14 10, 14 11, 14 12, 14 13, 14 14, 14 15, 14 61, 14 16, 14 17, 14 18, 14 62, 14 19-, 14 20, 14 21, 14 22, 14 23, 14 24, 14 63, 14 25, 14 28, 14 64, 14 26, 14 27, 14 29, 14 30, 14 65, 14 32, 14 33, 14 34, 14 35, 14 36, 14 37, 14 38</w:t>
            </w:r>
          </w:p>
        </w:tc>
      </w:tr>
      <w:bookmarkEnd w:id="5"/>
      <w:tr w:rsidR="002B0D53" w:rsidRPr="00F86F4B" w14:paraId="3DD7ED68" w14:textId="77777777" w:rsidTr="1DFE2369">
        <w:trPr>
          <w:gridBefore w:val="1"/>
          <w:gridAfter w:val="1"/>
          <w:wBefore w:w="284" w:type="dxa"/>
          <w:wAfter w:w="170" w:type="dxa"/>
          <w:trHeight w:val="20"/>
          <w:tblHeader/>
        </w:trPr>
        <w:tc>
          <w:tcPr>
            <w:tcW w:w="9469" w:type="dxa"/>
            <w:gridSpan w:val="5"/>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7D123067" w14:textId="77777777" w:rsidR="002B0D53" w:rsidRPr="00F86F4B" w:rsidRDefault="002B0D53" w:rsidP="00322042">
            <w:pPr>
              <w:spacing w:before="20" w:after="20" w:line="240" w:lineRule="auto"/>
              <w:contextualSpacing/>
              <w:rPr>
                <w:rFonts w:ascii="Lato" w:hAnsi="Lato" w:cs="Arial"/>
                <w:b/>
                <w:sz w:val="24"/>
                <w:szCs w:val="24"/>
              </w:rPr>
            </w:pPr>
            <w:r w:rsidRPr="000A251A">
              <w:rPr>
                <w:rFonts w:ascii="Lato" w:hAnsi="Lato" w:cs="Arial"/>
                <w:b/>
                <w:sz w:val="20"/>
                <w:szCs w:val="20"/>
              </w:rPr>
              <w:t>PODSTAWOWE INFORMACJE O NABORZE</w:t>
            </w:r>
          </w:p>
        </w:tc>
      </w:tr>
      <w:tr w:rsidR="002B0D53" w:rsidRPr="00F86F4B" w14:paraId="1A40AB0D" w14:textId="77777777" w:rsidTr="1DFE2369">
        <w:trPr>
          <w:gridBefore w:val="1"/>
          <w:gridAfter w:val="1"/>
          <w:wBefore w:w="284" w:type="dxa"/>
          <w:wAfter w:w="170" w:type="dxa"/>
          <w:trHeight w:val="143"/>
          <w:tblHeader/>
        </w:trPr>
        <w:tc>
          <w:tcPr>
            <w:tcW w:w="3544" w:type="dxa"/>
            <w:gridSpan w:val="2"/>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1FBB90B7" w14:textId="77777777" w:rsidR="002B0D53" w:rsidRPr="000A251A" w:rsidRDefault="002B0D53" w:rsidP="00322042">
            <w:pPr>
              <w:spacing w:before="20" w:after="20" w:line="240" w:lineRule="auto"/>
              <w:contextualSpacing/>
              <w:rPr>
                <w:rFonts w:ascii="Lato" w:hAnsi="Lato" w:cs="Arial"/>
                <w:b/>
                <w:bCs/>
                <w:sz w:val="20"/>
                <w:szCs w:val="20"/>
              </w:rPr>
            </w:pPr>
            <w:r w:rsidRPr="000A251A">
              <w:rPr>
                <w:rFonts w:ascii="Lato" w:hAnsi="Lato" w:cs="Arial"/>
                <w:b/>
                <w:bCs/>
                <w:sz w:val="20"/>
                <w:szCs w:val="20"/>
              </w:rPr>
              <w:lastRenderedPageBreak/>
              <w:t>IV.</w:t>
            </w:r>
            <w:r>
              <w:rPr>
                <w:rFonts w:ascii="Lato" w:hAnsi="Lato" w:cs="Arial"/>
                <w:b/>
                <w:bCs/>
                <w:sz w:val="20"/>
                <w:szCs w:val="20"/>
              </w:rPr>
              <w:t>7</w:t>
            </w:r>
            <w:r w:rsidRPr="000A251A">
              <w:rPr>
                <w:rFonts w:ascii="Lato" w:hAnsi="Lato" w:cs="Arial"/>
                <w:b/>
                <w:bCs/>
                <w:sz w:val="20"/>
                <w:szCs w:val="20"/>
              </w:rPr>
              <w:t xml:space="preserve"> Tytuł </w:t>
            </w:r>
            <w:r>
              <w:rPr>
                <w:rFonts w:ascii="Lato" w:hAnsi="Lato" w:cs="Arial"/>
                <w:b/>
                <w:bCs/>
                <w:sz w:val="20"/>
                <w:szCs w:val="20"/>
              </w:rPr>
              <w:t>naboru</w:t>
            </w:r>
          </w:p>
          <w:p w14:paraId="79AB7F77" w14:textId="77777777" w:rsidR="002B0D53" w:rsidRPr="00F86F4B" w:rsidRDefault="002B0D53" w:rsidP="00322042">
            <w:pPr>
              <w:spacing w:before="20" w:after="20" w:line="240" w:lineRule="auto"/>
              <w:contextualSpacing/>
              <w:rPr>
                <w:rFonts w:ascii="Lato" w:hAnsi="Lato" w:cs="Arial"/>
                <w:sz w:val="24"/>
                <w:szCs w:val="24"/>
              </w:rPr>
            </w:pPr>
            <w:r w:rsidRPr="00984032">
              <w:rPr>
                <w:rFonts w:ascii="Lato" w:hAnsi="Lato" w:cs="Arial"/>
                <w:color w:val="7F7F7F" w:themeColor="text1" w:themeTint="80"/>
                <w:sz w:val="16"/>
                <w:szCs w:val="16"/>
              </w:rPr>
              <w:t xml:space="preserve">zakres działań, </w:t>
            </w:r>
            <w:r w:rsidRPr="00F02118">
              <w:rPr>
                <w:rFonts w:ascii="Lato" w:hAnsi="Lato" w:cs="Arial"/>
                <w:color w:val="7F7F7F" w:themeColor="text1" w:themeTint="80"/>
                <w:sz w:val="16"/>
                <w:szCs w:val="16"/>
              </w:rPr>
              <w:t>który zostanie objęty naborem, główne założenia naboru, oczekiwane efekty jego realizacji</w:t>
            </w:r>
          </w:p>
        </w:tc>
        <w:tc>
          <w:tcPr>
            <w:tcW w:w="5925" w:type="dxa"/>
            <w:gridSpan w:val="3"/>
            <w:tcBorders>
              <w:top w:val="single" w:sz="4" w:space="0" w:color="auto"/>
              <w:left w:val="single" w:sz="4" w:space="0" w:color="auto"/>
              <w:bottom w:val="single" w:sz="4" w:space="0" w:color="auto"/>
              <w:right w:val="single" w:sz="4" w:space="0" w:color="auto"/>
            </w:tcBorders>
            <w:vAlign w:val="center"/>
            <w:hideMark/>
          </w:tcPr>
          <w:p w14:paraId="4345E0E8" w14:textId="77777777" w:rsidR="002B0D53" w:rsidRPr="00413F02" w:rsidRDefault="002B0D53" w:rsidP="2A52A277">
            <w:pPr>
              <w:spacing w:before="100" w:after="100" w:line="240" w:lineRule="auto"/>
              <w:contextualSpacing/>
              <w:rPr>
                <w:rFonts w:ascii="Lato" w:eastAsia="Lato" w:hAnsi="Lato" w:cs="Lato"/>
                <w:b/>
                <w:bCs/>
                <w:sz w:val="20"/>
                <w:szCs w:val="20"/>
              </w:rPr>
            </w:pPr>
            <w:r w:rsidRPr="2A52A277">
              <w:rPr>
                <w:rFonts w:ascii="Lato" w:eastAsia="Lato" w:hAnsi="Lato" w:cs="Lato"/>
                <w:b/>
                <w:bCs/>
                <w:sz w:val="20"/>
                <w:szCs w:val="20"/>
              </w:rPr>
              <w:t>Rehabilitacja dla osób pracujących</w:t>
            </w:r>
            <w:r w:rsidRPr="2A52A277">
              <w:rPr>
                <w:rFonts w:ascii="Lato" w:eastAsia="Lato" w:hAnsi="Lato" w:cs="Lato"/>
                <w:sz w:val="20"/>
                <w:szCs w:val="20"/>
              </w:rPr>
              <w:t xml:space="preserve"> </w:t>
            </w:r>
            <w:r w:rsidRPr="2A52A277">
              <w:rPr>
                <w:rFonts w:ascii="Lato" w:eastAsia="Lato" w:hAnsi="Lato" w:cs="Lato"/>
                <w:b/>
                <w:bCs/>
                <w:sz w:val="20"/>
                <w:szCs w:val="20"/>
                <w:lang w:eastAsia="ja-JP"/>
              </w:rPr>
              <w:t>i powracających do pracy</w:t>
            </w:r>
          </w:p>
          <w:p w14:paraId="6AD1F4AD" w14:textId="77777777" w:rsidR="002B0D53" w:rsidRDefault="002B0D53" w:rsidP="2A52A277">
            <w:pPr>
              <w:spacing w:after="0" w:line="240" w:lineRule="auto"/>
              <w:contextualSpacing/>
              <w:rPr>
                <w:rFonts w:ascii="Lato" w:eastAsia="Lato" w:hAnsi="Lato" w:cs="Lato"/>
                <w:color w:val="D9D9D9" w:themeColor="background1" w:themeShade="D9"/>
                <w:sz w:val="20"/>
                <w:szCs w:val="20"/>
                <w:lang w:eastAsia="ja-JP"/>
              </w:rPr>
            </w:pPr>
            <w:r w:rsidRPr="2A52A277">
              <w:rPr>
                <w:rFonts w:ascii="Lato" w:eastAsia="Lato" w:hAnsi="Lato" w:cs="Lato"/>
                <w:sz w:val="20"/>
                <w:szCs w:val="20"/>
              </w:rPr>
              <w:t xml:space="preserve">Nabór konkurencyjny będzie realizowany w formule RPZ z zakresu rehabilitacji leczniczej ułatwiającej powrót do pracy lub utrzymanie zatrudnienia. </w:t>
            </w:r>
            <w:r w:rsidRPr="2A52A277">
              <w:rPr>
                <w:rFonts w:ascii="Lato" w:eastAsia="Lato" w:hAnsi="Lato" w:cs="Lato"/>
                <w:color w:val="D9D9D9" w:themeColor="background1" w:themeShade="D9"/>
                <w:sz w:val="20"/>
                <w:szCs w:val="20"/>
                <w:lang w:eastAsia="ja-JP"/>
              </w:rPr>
              <w:t xml:space="preserve"> </w:t>
            </w:r>
          </w:p>
          <w:p w14:paraId="13A48D3B" w14:textId="77777777" w:rsidR="002B0D53" w:rsidRDefault="002B0D53" w:rsidP="2A52A277">
            <w:pPr>
              <w:spacing w:after="0" w:line="240" w:lineRule="auto"/>
              <w:contextualSpacing/>
              <w:rPr>
                <w:rFonts w:ascii="Lato" w:eastAsia="Lato" w:hAnsi="Lato" w:cs="Lato"/>
                <w:b/>
                <w:bCs/>
                <w:sz w:val="20"/>
                <w:szCs w:val="20"/>
                <w:lang w:eastAsia="ja-JP"/>
              </w:rPr>
            </w:pPr>
            <w:r w:rsidRPr="2A52A277">
              <w:rPr>
                <w:rFonts w:ascii="Lato" w:eastAsia="Lato" w:hAnsi="Lato" w:cs="Lato"/>
                <w:sz w:val="20"/>
                <w:szCs w:val="20"/>
                <w:lang w:eastAsia="ja-JP"/>
              </w:rPr>
              <w:t xml:space="preserve">Projekty realizowane w ramach naboru będą obejmowały działania zgodne z </w:t>
            </w:r>
            <w:bookmarkStart w:id="6" w:name="_Hlk179526275"/>
            <w:r w:rsidRPr="2A52A277">
              <w:rPr>
                <w:rFonts w:ascii="Lato" w:eastAsia="Lato" w:hAnsi="Lato" w:cs="Lato"/>
                <w:sz w:val="20"/>
                <w:szCs w:val="20"/>
                <w:lang w:eastAsia="ja-JP"/>
              </w:rPr>
              <w:t>Regionalnym Programem Zdrowotnym w zakresie rehabilitacji medycznej schorzeń układu ruchu i obwodowego układu nerwowego, związanych ze sposobem wykonywania pracy, skierowanym do osób pracujących i powracających do pracy wśród mieszkańców województwa mazowieckiego.</w:t>
            </w:r>
            <w:r w:rsidRPr="2A52A277">
              <w:rPr>
                <w:rFonts w:ascii="Lato" w:eastAsia="Lato" w:hAnsi="Lato" w:cs="Lato"/>
                <w:b/>
                <w:bCs/>
                <w:sz w:val="20"/>
                <w:szCs w:val="20"/>
                <w:lang w:eastAsia="ja-JP"/>
              </w:rPr>
              <w:t xml:space="preserve"> </w:t>
            </w:r>
            <w:bookmarkEnd w:id="6"/>
          </w:p>
          <w:p w14:paraId="2ACAD7FE" w14:textId="77777777" w:rsidR="002B0D53" w:rsidRPr="00280A3C" w:rsidRDefault="002B0D53" w:rsidP="2A52A277">
            <w:pPr>
              <w:spacing w:after="0" w:line="240" w:lineRule="auto"/>
              <w:contextualSpacing/>
              <w:rPr>
                <w:rFonts w:ascii="Lato" w:eastAsia="Lato" w:hAnsi="Lato" w:cs="Lato"/>
                <w:sz w:val="20"/>
                <w:szCs w:val="20"/>
                <w:lang w:eastAsia="ja-JP"/>
              </w:rPr>
            </w:pPr>
            <w:r w:rsidRPr="2A52A277">
              <w:rPr>
                <w:rFonts w:ascii="Lato" w:eastAsia="Lato" w:hAnsi="Lato" w:cs="Lato"/>
                <w:sz w:val="20"/>
                <w:szCs w:val="20"/>
                <w:lang w:eastAsia="ja-JP"/>
              </w:rPr>
              <w:t>Działania w ramach projektów będą obejmowały w szczególności:</w:t>
            </w:r>
          </w:p>
          <w:p w14:paraId="42CCF0A8" w14:textId="77777777" w:rsidR="002B0D53" w:rsidRPr="00280A3C" w:rsidRDefault="002B0D53" w:rsidP="2A52A277">
            <w:pPr>
              <w:pStyle w:val="Akapitzlist"/>
              <w:numPr>
                <w:ilvl w:val="0"/>
                <w:numId w:val="11"/>
              </w:numPr>
              <w:spacing w:after="0" w:line="240" w:lineRule="auto"/>
              <w:rPr>
                <w:rFonts w:ascii="Lato" w:eastAsia="Lato" w:hAnsi="Lato" w:cs="Lato"/>
                <w:sz w:val="20"/>
                <w:szCs w:val="20"/>
                <w:lang w:eastAsia="ja-JP"/>
              </w:rPr>
            </w:pPr>
            <w:bookmarkStart w:id="7" w:name="_Hlk179548723"/>
            <w:r w:rsidRPr="2A52A277">
              <w:rPr>
                <w:rFonts w:ascii="Lato" w:eastAsia="Lato" w:hAnsi="Lato" w:cs="Lato"/>
                <w:sz w:val="20"/>
                <w:szCs w:val="20"/>
                <w:lang w:eastAsia="ja-JP"/>
              </w:rPr>
              <w:t>kwalifikację do udziału w programie;</w:t>
            </w:r>
          </w:p>
          <w:p w14:paraId="4B393E83" w14:textId="77777777" w:rsidR="002B0D53" w:rsidRPr="00280A3C" w:rsidRDefault="002B0D53" w:rsidP="2A52A277">
            <w:pPr>
              <w:pStyle w:val="Akapitzlist"/>
              <w:numPr>
                <w:ilvl w:val="0"/>
                <w:numId w:val="11"/>
              </w:numPr>
              <w:spacing w:after="0" w:line="240" w:lineRule="auto"/>
              <w:rPr>
                <w:rFonts w:ascii="Lato" w:eastAsia="Lato" w:hAnsi="Lato" w:cs="Lato"/>
                <w:sz w:val="20"/>
                <w:szCs w:val="20"/>
                <w:lang w:eastAsia="ja-JP"/>
              </w:rPr>
            </w:pPr>
            <w:r w:rsidRPr="2A52A277">
              <w:rPr>
                <w:rFonts w:ascii="Lato" w:eastAsia="Lato" w:hAnsi="Lato" w:cs="Lato"/>
                <w:sz w:val="20"/>
                <w:szCs w:val="20"/>
                <w:lang w:eastAsia="ja-JP"/>
              </w:rPr>
              <w:t>konsultacje z lekarzem rehabilitacji medycznej;</w:t>
            </w:r>
          </w:p>
          <w:p w14:paraId="6E200D7D" w14:textId="77777777" w:rsidR="002B0D53" w:rsidRPr="00280A3C" w:rsidRDefault="002B0D53" w:rsidP="2A52A277">
            <w:pPr>
              <w:pStyle w:val="Akapitzlist"/>
              <w:numPr>
                <w:ilvl w:val="0"/>
                <w:numId w:val="11"/>
              </w:numPr>
              <w:spacing w:after="0" w:line="240" w:lineRule="auto"/>
              <w:rPr>
                <w:rFonts w:ascii="Lato" w:eastAsia="Lato" w:hAnsi="Lato" w:cs="Lato"/>
                <w:sz w:val="20"/>
                <w:szCs w:val="20"/>
                <w:lang w:eastAsia="ja-JP"/>
              </w:rPr>
            </w:pPr>
            <w:r w:rsidRPr="2A52A277">
              <w:rPr>
                <w:rFonts w:ascii="Lato" w:eastAsia="Lato" w:hAnsi="Lato" w:cs="Lato"/>
                <w:sz w:val="20"/>
                <w:szCs w:val="20"/>
                <w:lang w:eastAsia="ja-JP"/>
              </w:rPr>
              <w:t>świadczenia z zakresu rehabilitacji medycznej;</w:t>
            </w:r>
          </w:p>
          <w:p w14:paraId="5EB275CF" w14:textId="77777777" w:rsidR="002B0D53" w:rsidRPr="00280A3C" w:rsidRDefault="002B0D53" w:rsidP="2A52A277">
            <w:pPr>
              <w:pStyle w:val="Akapitzlist"/>
              <w:numPr>
                <w:ilvl w:val="0"/>
                <w:numId w:val="11"/>
              </w:numPr>
              <w:spacing w:after="0" w:line="240" w:lineRule="auto"/>
              <w:rPr>
                <w:rFonts w:ascii="Lato" w:eastAsia="Lato" w:hAnsi="Lato" w:cs="Lato"/>
                <w:sz w:val="20"/>
                <w:szCs w:val="20"/>
                <w:lang w:eastAsia="ja-JP"/>
              </w:rPr>
            </w:pPr>
            <w:r w:rsidRPr="2A52A277">
              <w:rPr>
                <w:rFonts w:ascii="Lato" w:eastAsia="Lato" w:hAnsi="Lato" w:cs="Lato"/>
                <w:sz w:val="20"/>
                <w:szCs w:val="20"/>
                <w:lang w:eastAsia="ja-JP"/>
              </w:rPr>
              <w:t>konsultacje psychologiczne;</w:t>
            </w:r>
          </w:p>
          <w:p w14:paraId="7F5E7AB6" w14:textId="77777777" w:rsidR="002B0D53" w:rsidRPr="00280A3C" w:rsidRDefault="002B0D53" w:rsidP="2A52A277">
            <w:pPr>
              <w:pStyle w:val="Akapitzlist"/>
              <w:numPr>
                <w:ilvl w:val="0"/>
                <w:numId w:val="11"/>
              </w:numPr>
              <w:spacing w:after="0" w:line="240" w:lineRule="auto"/>
              <w:rPr>
                <w:rFonts w:ascii="Lato" w:eastAsia="Lato" w:hAnsi="Lato" w:cs="Lato"/>
                <w:sz w:val="20"/>
                <w:szCs w:val="20"/>
                <w:lang w:eastAsia="ja-JP"/>
              </w:rPr>
            </w:pPr>
            <w:r w:rsidRPr="2A52A277">
              <w:rPr>
                <w:rFonts w:ascii="Lato" w:eastAsia="Lato" w:hAnsi="Lato" w:cs="Lato"/>
                <w:sz w:val="20"/>
                <w:szCs w:val="20"/>
                <w:lang w:eastAsia="ja-JP"/>
              </w:rPr>
              <w:t>konsultacje z lekarzem medycyny pracy;</w:t>
            </w:r>
          </w:p>
          <w:p w14:paraId="66968343" w14:textId="77777777" w:rsidR="002B0D53" w:rsidRPr="00280A3C" w:rsidRDefault="002B0D53" w:rsidP="2A52A277">
            <w:pPr>
              <w:pStyle w:val="Akapitzlist"/>
              <w:numPr>
                <w:ilvl w:val="0"/>
                <w:numId w:val="11"/>
              </w:numPr>
              <w:spacing w:after="0" w:line="240" w:lineRule="auto"/>
              <w:rPr>
                <w:rFonts w:ascii="Lato" w:eastAsia="Lato" w:hAnsi="Lato" w:cs="Lato"/>
                <w:sz w:val="20"/>
                <w:szCs w:val="20"/>
                <w:lang w:eastAsia="ja-JP"/>
              </w:rPr>
            </w:pPr>
            <w:r w:rsidRPr="2A52A277">
              <w:rPr>
                <w:rFonts w:ascii="Lato" w:eastAsia="Lato" w:hAnsi="Lato" w:cs="Lato"/>
                <w:sz w:val="20"/>
                <w:szCs w:val="20"/>
                <w:lang w:eastAsia="ja-JP"/>
              </w:rPr>
              <w:t xml:space="preserve">edukację zdrowotną. </w:t>
            </w:r>
            <w:bookmarkEnd w:id="7"/>
          </w:p>
          <w:p w14:paraId="373697F4" w14:textId="77777777" w:rsidR="002B0D53" w:rsidRDefault="002B0D53" w:rsidP="2A52A277">
            <w:pPr>
              <w:spacing w:after="0" w:line="240" w:lineRule="auto"/>
              <w:rPr>
                <w:rFonts w:ascii="Lato" w:eastAsia="Lato" w:hAnsi="Lato" w:cs="Lato"/>
                <w:sz w:val="20"/>
                <w:szCs w:val="20"/>
              </w:rPr>
            </w:pPr>
            <w:r w:rsidRPr="2A52A277">
              <w:rPr>
                <w:rFonts w:ascii="Lato" w:eastAsia="Lato" w:hAnsi="Lato" w:cs="Lato"/>
                <w:sz w:val="20"/>
                <w:szCs w:val="20"/>
              </w:rPr>
              <w:t xml:space="preserve">Wsparcie w ramach projektów umożliwi podjęcie pracy lub kontynuowanie zatrudnienia dzięki działaniom, które przyczynią się do: </w:t>
            </w:r>
          </w:p>
          <w:p w14:paraId="447033B9" w14:textId="77777777" w:rsidR="002B0D53" w:rsidRPr="005061C3" w:rsidRDefault="002B0D53" w:rsidP="2A52A277">
            <w:pPr>
              <w:pStyle w:val="Akapitzlist"/>
              <w:numPr>
                <w:ilvl w:val="0"/>
                <w:numId w:val="10"/>
              </w:numPr>
              <w:spacing w:after="0" w:line="240" w:lineRule="auto"/>
              <w:rPr>
                <w:rFonts w:ascii="Lato" w:eastAsia="Lato" w:hAnsi="Lato" w:cs="Lato"/>
                <w:sz w:val="20"/>
                <w:szCs w:val="20"/>
              </w:rPr>
            </w:pPr>
            <w:r w:rsidRPr="2A52A277">
              <w:rPr>
                <w:rFonts w:ascii="Lato" w:eastAsia="Lato" w:hAnsi="Lato" w:cs="Lato"/>
                <w:sz w:val="20"/>
                <w:szCs w:val="20"/>
              </w:rPr>
              <w:t>poprawy stanu funkcjonalnego (sprawności),</w:t>
            </w:r>
          </w:p>
          <w:p w14:paraId="1F7D1002" w14:textId="77777777" w:rsidR="002B0D53" w:rsidRPr="00C448D4" w:rsidRDefault="002B0D53" w:rsidP="2A52A277">
            <w:pPr>
              <w:pStyle w:val="Akapitzlist"/>
              <w:numPr>
                <w:ilvl w:val="0"/>
                <w:numId w:val="10"/>
              </w:numPr>
              <w:spacing w:after="0" w:line="240" w:lineRule="auto"/>
              <w:rPr>
                <w:rFonts w:ascii="Lato" w:eastAsia="Lato" w:hAnsi="Lato" w:cs="Lato"/>
                <w:sz w:val="20"/>
                <w:szCs w:val="20"/>
              </w:rPr>
            </w:pPr>
            <w:r w:rsidRPr="2A52A277">
              <w:rPr>
                <w:rFonts w:ascii="Lato" w:eastAsia="Lato" w:hAnsi="Lato" w:cs="Lato"/>
                <w:sz w:val="20"/>
                <w:szCs w:val="20"/>
              </w:rPr>
              <w:t xml:space="preserve">zmniejszenia dolegliwości bólowych związanych ze schorzeniami układu ruchu lub obwodowego układu nerwowego, </w:t>
            </w:r>
          </w:p>
          <w:p w14:paraId="1BDBE15D" w14:textId="77777777" w:rsidR="002B0D53" w:rsidRPr="00C448D4" w:rsidRDefault="002B0D53" w:rsidP="2A52A277">
            <w:pPr>
              <w:pStyle w:val="Akapitzlist"/>
              <w:numPr>
                <w:ilvl w:val="0"/>
                <w:numId w:val="10"/>
              </w:numPr>
              <w:spacing w:after="0" w:line="240" w:lineRule="auto"/>
              <w:rPr>
                <w:rFonts w:ascii="Lato" w:eastAsia="Lato" w:hAnsi="Lato" w:cs="Lato"/>
                <w:sz w:val="20"/>
                <w:szCs w:val="20"/>
              </w:rPr>
            </w:pPr>
            <w:r w:rsidRPr="2A52A277">
              <w:rPr>
                <w:rFonts w:ascii="Lato" w:eastAsia="Lato" w:hAnsi="Lato" w:cs="Lato"/>
                <w:sz w:val="20"/>
                <w:szCs w:val="20"/>
              </w:rPr>
              <w:t>zwiększenia lub utrzymania wysokiego</w:t>
            </w:r>
            <w:r w:rsidRPr="2A52A277">
              <w:rPr>
                <w:rFonts w:ascii="Lato" w:eastAsia="Lato" w:hAnsi="Lato" w:cs="Lato"/>
                <w:sz w:val="20"/>
                <w:szCs w:val="20"/>
                <w:vertAlign w:val="superscript"/>
              </w:rPr>
              <w:footnoteReference w:id="5"/>
            </w:r>
            <w:r w:rsidRPr="2A52A277">
              <w:rPr>
                <w:rFonts w:ascii="Lato" w:eastAsia="Lato" w:hAnsi="Lato" w:cs="Lato"/>
                <w:sz w:val="20"/>
                <w:szCs w:val="20"/>
              </w:rPr>
              <w:t xml:space="preserve"> poziomu wiedzy w zakresie aktywnego zapobiegania patologiom układu ruchu i obwodowego układu nerwowego związanym przyczynowo ze środowiskiem pracy, </w:t>
            </w:r>
          </w:p>
          <w:p w14:paraId="7DEA22A9" w14:textId="33BA0AC0" w:rsidR="002B0D53" w:rsidRPr="0070266E" w:rsidRDefault="002B0D53" w:rsidP="2A52A277">
            <w:pPr>
              <w:pStyle w:val="Akapitzlist"/>
              <w:numPr>
                <w:ilvl w:val="0"/>
                <w:numId w:val="10"/>
              </w:numPr>
              <w:spacing w:before="100" w:after="0" w:line="240" w:lineRule="auto"/>
              <w:rPr>
                <w:rFonts w:ascii="Lato" w:eastAsia="Lato" w:hAnsi="Lato" w:cs="Lato"/>
                <w:sz w:val="20"/>
                <w:szCs w:val="20"/>
              </w:rPr>
            </w:pPr>
            <w:r w:rsidRPr="2A52A277">
              <w:rPr>
                <w:rFonts w:ascii="Lato" w:eastAsia="Lato" w:hAnsi="Lato" w:cs="Lato"/>
                <w:sz w:val="20"/>
                <w:szCs w:val="20"/>
              </w:rPr>
              <w:t>podejmowania częstszej aktywności fizycznej.</w:t>
            </w:r>
          </w:p>
        </w:tc>
      </w:tr>
      <w:tr w:rsidR="002B0D53" w:rsidRPr="00F86F4B" w14:paraId="555209D7" w14:textId="77777777" w:rsidTr="1DFE2369">
        <w:trPr>
          <w:gridBefore w:val="1"/>
          <w:gridAfter w:val="1"/>
          <w:wBefore w:w="284" w:type="dxa"/>
          <w:wAfter w:w="170" w:type="dxa"/>
          <w:trHeight w:val="803"/>
          <w:tblHeader/>
        </w:trPr>
        <w:tc>
          <w:tcPr>
            <w:tcW w:w="3544" w:type="dxa"/>
            <w:gridSpan w:val="2"/>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3DEEDCBA" w14:textId="77777777" w:rsidR="002B0D53" w:rsidRPr="000A251A" w:rsidRDefault="002B0D53" w:rsidP="00322042">
            <w:pPr>
              <w:spacing w:before="20" w:after="20" w:line="240" w:lineRule="auto"/>
              <w:contextualSpacing/>
              <w:rPr>
                <w:rFonts w:ascii="Lato" w:hAnsi="Lato" w:cs="Arial"/>
                <w:b/>
                <w:bCs/>
                <w:sz w:val="20"/>
                <w:szCs w:val="20"/>
              </w:rPr>
            </w:pPr>
            <w:r w:rsidRPr="5551EAC2">
              <w:rPr>
                <w:rFonts w:ascii="Lato" w:hAnsi="Lato" w:cs="Arial"/>
                <w:b/>
                <w:bCs/>
                <w:sz w:val="20"/>
                <w:szCs w:val="20"/>
              </w:rPr>
              <w:t>IV.8 Potencjalni beneficjenci / Typy beneficjentów</w:t>
            </w:r>
          </w:p>
          <w:p w14:paraId="0F969E98" w14:textId="77777777" w:rsidR="002B0D53" w:rsidRPr="00F86F4B" w:rsidRDefault="002B0D53" w:rsidP="00322042">
            <w:pPr>
              <w:spacing w:before="20" w:after="20" w:line="240" w:lineRule="auto"/>
              <w:contextualSpacing/>
              <w:rPr>
                <w:rFonts w:ascii="Lato" w:hAnsi="Lato" w:cs="Arial"/>
                <w:sz w:val="24"/>
                <w:szCs w:val="24"/>
              </w:rPr>
            </w:pPr>
            <w:r w:rsidRPr="000A251A">
              <w:rPr>
                <w:rFonts w:ascii="Lato" w:hAnsi="Lato" w:cs="Arial"/>
                <w:color w:val="7F7F7F" w:themeColor="text1" w:themeTint="80"/>
                <w:sz w:val="16"/>
                <w:szCs w:val="16"/>
              </w:rPr>
              <w:t>typy beneficjentów zgodnie z zapisami programu/S</w:t>
            </w:r>
            <w:r>
              <w:rPr>
                <w:rFonts w:ascii="Lato" w:hAnsi="Lato" w:cs="Arial"/>
                <w:color w:val="7F7F7F" w:themeColor="text1" w:themeTint="80"/>
                <w:sz w:val="16"/>
                <w:szCs w:val="16"/>
              </w:rPr>
              <w:t>z</w:t>
            </w:r>
            <w:r w:rsidRPr="000A251A">
              <w:rPr>
                <w:rFonts w:ascii="Lato" w:hAnsi="Lato" w:cs="Arial"/>
                <w:color w:val="7F7F7F" w:themeColor="text1" w:themeTint="80"/>
                <w:sz w:val="16"/>
                <w:szCs w:val="16"/>
              </w:rPr>
              <w:t>OP (tylko beneficjenci, którzy będą mogli ubiegać się o wsparcie w ramach danego naboru)</w:t>
            </w:r>
          </w:p>
        </w:tc>
        <w:tc>
          <w:tcPr>
            <w:tcW w:w="5925" w:type="dxa"/>
            <w:gridSpan w:val="3"/>
            <w:tcBorders>
              <w:top w:val="single" w:sz="4" w:space="0" w:color="auto"/>
              <w:left w:val="single" w:sz="4" w:space="0" w:color="auto"/>
              <w:bottom w:val="single" w:sz="4" w:space="0" w:color="auto"/>
              <w:right w:val="single" w:sz="4" w:space="0" w:color="auto"/>
            </w:tcBorders>
            <w:vAlign w:val="center"/>
            <w:hideMark/>
          </w:tcPr>
          <w:p w14:paraId="204EEA96" w14:textId="77777777" w:rsidR="002B0D53" w:rsidRPr="00FC0CDA" w:rsidRDefault="002B0D53" w:rsidP="7C137F81">
            <w:pPr>
              <w:spacing w:before="100" w:after="100" w:line="240" w:lineRule="auto"/>
              <w:contextualSpacing/>
              <w:rPr>
                <w:rFonts w:ascii="Lato" w:hAnsi="Lato" w:cs="Arial"/>
                <w:sz w:val="20"/>
                <w:szCs w:val="20"/>
              </w:rPr>
            </w:pPr>
            <w:r w:rsidRPr="7C137F81">
              <w:rPr>
                <w:rFonts w:ascii="Lato" w:hAnsi="Lato" w:cs="Arial"/>
                <w:sz w:val="20"/>
                <w:szCs w:val="20"/>
              </w:rPr>
              <w:t>Zgodnie z RPZ:</w:t>
            </w:r>
          </w:p>
          <w:p w14:paraId="0E8A4D45" w14:textId="77777777" w:rsidR="002B0D53" w:rsidRPr="00FC0CDA" w:rsidRDefault="002B0D53" w:rsidP="7C137F81">
            <w:pPr>
              <w:spacing w:before="100" w:after="100" w:line="240" w:lineRule="auto"/>
              <w:contextualSpacing/>
              <w:rPr>
                <w:rFonts w:ascii="Lato" w:hAnsi="Lato" w:cs="Arial"/>
                <w:sz w:val="20"/>
                <w:szCs w:val="20"/>
              </w:rPr>
            </w:pPr>
            <w:r w:rsidRPr="7C137F81">
              <w:rPr>
                <w:rFonts w:ascii="Lato" w:hAnsi="Lato" w:cs="Arial"/>
                <w:sz w:val="20"/>
                <w:szCs w:val="20"/>
              </w:rPr>
              <w:t>podmioty wykonujące działalność leczniczą w myśl ustawy z dnia 15 kwietnia 2011 r. o działalności leczniczej</w:t>
            </w:r>
          </w:p>
          <w:p w14:paraId="6AC2FC32" w14:textId="77777777" w:rsidR="002B0D53" w:rsidRPr="00FC0CDA" w:rsidRDefault="002B0D53" w:rsidP="7C137F81">
            <w:pPr>
              <w:spacing w:before="100" w:after="100" w:line="240" w:lineRule="auto"/>
              <w:contextualSpacing/>
              <w:rPr>
                <w:rFonts w:ascii="Lato" w:hAnsi="Lato" w:cs="Arial"/>
                <w:sz w:val="20"/>
                <w:szCs w:val="20"/>
                <w:highlight w:val="yellow"/>
              </w:rPr>
            </w:pPr>
          </w:p>
        </w:tc>
      </w:tr>
      <w:tr w:rsidR="002B0D53" w:rsidRPr="00F86F4B" w14:paraId="04D0741C" w14:textId="77777777" w:rsidTr="1DFE2369">
        <w:trPr>
          <w:gridBefore w:val="1"/>
          <w:gridAfter w:val="1"/>
          <w:wBefore w:w="284" w:type="dxa"/>
          <w:wAfter w:w="170" w:type="dxa"/>
          <w:trHeight w:val="19"/>
          <w:tblHeader/>
        </w:trPr>
        <w:tc>
          <w:tcPr>
            <w:tcW w:w="3544" w:type="dxa"/>
            <w:gridSpan w:val="2"/>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47506ABA" w14:textId="77777777" w:rsidR="002B0D53" w:rsidRPr="000A251A" w:rsidRDefault="002B0D53" w:rsidP="00322042">
            <w:pPr>
              <w:spacing w:before="20" w:after="20" w:line="240" w:lineRule="auto"/>
              <w:contextualSpacing/>
              <w:rPr>
                <w:rFonts w:ascii="Lato" w:hAnsi="Lato" w:cs="Arial"/>
                <w:b/>
                <w:bCs/>
                <w:sz w:val="20"/>
                <w:szCs w:val="20"/>
              </w:rPr>
            </w:pPr>
            <w:r w:rsidRPr="000A251A">
              <w:rPr>
                <w:rFonts w:ascii="Lato" w:hAnsi="Lato" w:cs="Arial"/>
                <w:b/>
                <w:bCs/>
                <w:sz w:val="20"/>
                <w:szCs w:val="20"/>
              </w:rPr>
              <w:lastRenderedPageBreak/>
              <w:t>IV.</w:t>
            </w:r>
            <w:r>
              <w:rPr>
                <w:rFonts w:ascii="Lato" w:hAnsi="Lato" w:cs="Arial"/>
                <w:b/>
                <w:bCs/>
                <w:sz w:val="20"/>
                <w:szCs w:val="20"/>
              </w:rPr>
              <w:t>9</w:t>
            </w:r>
            <w:r w:rsidRPr="000A251A">
              <w:rPr>
                <w:rFonts w:ascii="Lato" w:hAnsi="Lato" w:cs="Arial"/>
                <w:b/>
                <w:bCs/>
                <w:sz w:val="20"/>
                <w:szCs w:val="20"/>
              </w:rPr>
              <w:t xml:space="preserve"> Cel główny naboru</w:t>
            </w:r>
          </w:p>
          <w:p w14:paraId="731B3171" w14:textId="77777777" w:rsidR="002B0D53" w:rsidRPr="00F86F4B" w:rsidRDefault="002B0D53" w:rsidP="00322042">
            <w:pPr>
              <w:spacing w:before="20" w:after="20" w:line="240" w:lineRule="auto"/>
              <w:contextualSpacing/>
              <w:rPr>
                <w:rFonts w:ascii="Lato" w:hAnsi="Lato" w:cs="Arial"/>
                <w:sz w:val="24"/>
                <w:szCs w:val="24"/>
              </w:rPr>
            </w:pPr>
            <w:r w:rsidRPr="000A251A">
              <w:rPr>
                <w:rFonts w:ascii="Lato" w:hAnsi="Lato" w:cs="Arial"/>
                <w:color w:val="7F7F7F" w:themeColor="text1" w:themeTint="80"/>
                <w:sz w:val="16"/>
                <w:szCs w:val="16"/>
              </w:rPr>
              <w:t xml:space="preserve">cel główny naboru, biorąc pod uwagę zidentyfikowane problemy </w:t>
            </w:r>
          </w:p>
        </w:tc>
        <w:tc>
          <w:tcPr>
            <w:tcW w:w="5925" w:type="dxa"/>
            <w:gridSpan w:val="3"/>
            <w:tcBorders>
              <w:top w:val="single" w:sz="4" w:space="0" w:color="auto"/>
              <w:left w:val="single" w:sz="4" w:space="0" w:color="auto"/>
              <w:bottom w:val="single" w:sz="4" w:space="0" w:color="auto"/>
              <w:right w:val="single" w:sz="4" w:space="0" w:color="auto"/>
            </w:tcBorders>
            <w:hideMark/>
          </w:tcPr>
          <w:p w14:paraId="0907A1A2" w14:textId="7732052B" w:rsidR="002B0D53" w:rsidRPr="0070266E" w:rsidRDefault="002B0D53" w:rsidP="7C137F81">
            <w:pPr>
              <w:autoSpaceDE w:val="0"/>
              <w:autoSpaceDN w:val="0"/>
              <w:adjustRightInd w:val="0"/>
              <w:spacing w:before="100" w:after="100" w:line="360" w:lineRule="auto"/>
              <w:contextualSpacing/>
              <w:rPr>
                <w:rFonts w:ascii="Lato" w:hAnsi="Lato" w:cs="Arial"/>
                <w:sz w:val="20"/>
                <w:szCs w:val="20"/>
              </w:rPr>
            </w:pPr>
            <w:r w:rsidRPr="7C137F81">
              <w:rPr>
                <w:rFonts w:ascii="Lato" w:hAnsi="Lato" w:cs="Arial"/>
                <w:sz w:val="20"/>
                <w:szCs w:val="20"/>
              </w:rPr>
              <w:t>Celem naboru jest poprawa zdolności do aktywności zawodowej u osób ze schorzeniami układu ruchu i obwodowego układu nerwowego związanymi ze sposobem wykonywania pracy.</w:t>
            </w:r>
          </w:p>
        </w:tc>
      </w:tr>
      <w:tr w:rsidR="002B0D53" w:rsidRPr="00F86F4B" w14:paraId="51048A15" w14:textId="77777777" w:rsidTr="1DFE2369">
        <w:trPr>
          <w:gridBefore w:val="1"/>
          <w:gridAfter w:val="1"/>
          <w:wBefore w:w="284" w:type="dxa"/>
          <w:wAfter w:w="170" w:type="dxa"/>
          <w:trHeight w:val="19"/>
          <w:tblHeader/>
        </w:trPr>
        <w:tc>
          <w:tcPr>
            <w:tcW w:w="3544" w:type="dxa"/>
            <w:gridSpan w:val="2"/>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4C0308C0" w14:textId="6E28B314" w:rsidR="002B0D53" w:rsidRDefault="3DDB07A7" w:rsidP="00322042">
            <w:pPr>
              <w:spacing w:before="20" w:after="20" w:line="240" w:lineRule="auto"/>
              <w:contextualSpacing/>
              <w:rPr>
                <w:rFonts w:ascii="Lato" w:hAnsi="Lato" w:cs="Arial"/>
                <w:b/>
                <w:bCs/>
                <w:sz w:val="20"/>
                <w:szCs w:val="20"/>
              </w:rPr>
            </w:pPr>
            <w:r w:rsidRPr="1DFE2369">
              <w:rPr>
                <w:rFonts w:ascii="Lato" w:hAnsi="Lato" w:cs="Arial"/>
                <w:b/>
                <w:bCs/>
                <w:sz w:val="20"/>
                <w:szCs w:val="20"/>
              </w:rPr>
              <w:lastRenderedPageBreak/>
              <w:t xml:space="preserve">IV.10 Opis zakresu naboru </w:t>
            </w:r>
          </w:p>
          <w:p w14:paraId="2B737888" w14:textId="77777777" w:rsidR="002B0D53" w:rsidRPr="00113BBD" w:rsidRDefault="002B0D53" w:rsidP="00322042">
            <w:pPr>
              <w:spacing w:before="20" w:after="20" w:line="240" w:lineRule="auto"/>
              <w:contextualSpacing/>
              <w:rPr>
                <w:rFonts w:ascii="Lato" w:hAnsi="Lato" w:cs="Arial"/>
                <w:color w:val="7F7F7F" w:themeColor="text1" w:themeTint="80"/>
                <w:sz w:val="16"/>
                <w:szCs w:val="16"/>
              </w:rPr>
            </w:pPr>
            <w:r>
              <w:rPr>
                <w:rFonts w:ascii="Lato" w:hAnsi="Lato" w:cs="Arial"/>
                <w:color w:val="7F7F7F" w:themeColor="text1" w:themeTint="80"/>
                <w:sz w:val="16"/>
                <w:szCs w:val="16"/>
              </w:rPr>
              <w:t>o</w:t>
            </w:r>
            <w:r w:rsidRPr="00113BBD">
              <w:rPr>
                <w:rFonts w:ascii="Lato" w:hAnsi="Lato" w:cs="Arial"/>
                <w:color w:val="7F7F7F" w:themeColor="text1" w:themeTint="80"/>
                <w:sz w:val="16"/>
                <w:szCs w:val="16"/>
              </w:rPr>
              <w:t xml:space="preserve">pis zakresu danego </w:t>
            </w:r>
            <w:r>
              <w:rPr>
                <w:rFonts w:ascii="Lato" w:hAnsi="Lato" w:cs="Arial"/>
                <w:color w:val="7F7F7F" w:themeColor="text1" w:themeTint="80"/>
                <w:sz w:val="16"/>
                <w:szCs w:val="16"/>
              </w:rPr>
              <w:t>naboru</w:t>
            </w:r>
            <w:r w:rsidRPr="00113BBD">
              <w:rPr>
                <w:rFonts w:ascii="Lato" w:hAnsi="Lato" w:cs="Arial"/>
                <w:color w:val="7F7F7F" w:themeColor="text1" w:themeTint="80"/>
                <w:sz w:val="16"/>
                <w:szCs w:val="16"/>
              </w:rPr>
              <w:t>.</w:t>
            </w:r>
          </w:p>
          <w:p w14:paraId="07E3B787" w14:textId="77777777" w:rsidR="002B0D53" w:rsidRPr="00113BBD" w:rsidRDefault="002B0D53" w:rsidP="00322042">
            <w:pPr>
              <w:spacing w:before="20" w:after="20" w:line="240" w:lineRule="auto"/>
              <w:contextualSpacing/>
              <w:rPr>
                <w:rFonts w:ascii="Lato" w:hAnsi="Lato" w:cs="Arial"/>
                <w:color w:val="7F7F7F" w:themeColor="text1" w:themeTint="80"/>
                <w:sz w:val="16"/>
                <w:szCs w:val="16"/>
              </w:rPr>
            </w:pPr>
            <w:r w:rsidRPr="00113BBD">
              <w:rPr>
                <w:rFonts w:ascii="Lato" w:hAnsi="Lato" w:cs="Arial"/>
                <w:color w:val="7F7F7F" w:themeColor="text1" w:themeTint="80"/>
                <w:sz w:val="16"/>
                <w:szCs w:val="16"/>
              </w:rPr>
              <w:t xml:space="preserve">Dodatkowo należy przedstawić diagnozę sytuacji w regionie, wskazującą konieczność ogłoszenia </w:t>
            </w:r>
            <w:r>
              <w:rPr>
                <w:rFonts w:ascii="Lato" w:hAnsi="Lato" w:cs="Arial"/>
                <w:color w:val="7F7F7F" w:themeColor="text1" w:themeTint="80"/>
                <w:sz w:val="16"/>
                <w:szCs w:val="16"/>
              </w:rPr>
              <w:t>naboru (dotyczy programów regionalnych)</w:t>
            </w:r>
            <w:r w:rsidRPr="00113BBD">
              <w:rPr>
                <w:rFonts w:ascii="Lato" w:hAnsi="Lato" w:cs="Arial"/>
                <w:color w:val="7F7F7F" w:themeColor="text1" w:themeTint="80"/>
                <w:sz w:val="16"/>
                <w:szCs w:val="16"/>
              </w:rPr>
              <w:t>.</w:t>
            </w:r>
          </w:p>
          <w:p w14:paraId="46045969" w14:textId="77777777" w:rsidR="002B0D53" w:rsidRPr="000A251A" w:rsidRDefault="002B0D53" w:rsidP="00322042">
            <w:pPr>
              <w:spacing w:before="20" w:after="20" w:line="240" w:lineRule="auto"/>
              <w:contextualSpacing/>
              <w:rPr>
                <w:rFonts w:ascii="Lato" w:hAnsi="Lato" w:cs="Arial"/>
                <w:b/>
                <w:bCs/>
                <w:sz w:val="20"/>
                <w:szCs w:val="20"/>
              </w:rPr>
            </w:pPr>
            <w:r w:rsidRPr="00113BBD">
              <w:rPr>
                <w:rFonts w:ascii="Lato" w:hAnsi="Lato" w:cs="Arial"/>
                <w:color w:val="7F7F7F" w:themeColor="text1" w:themeTint="80"/>
                <w:sz w:val="16"/>
                <w:szCs w:val="16"/>
              </w:rPr>
              <w:t xml:space="preserve">W przypadku RPZ </w:t>
            </w:r>
            <w:r w:rsidRPr="009A1054">
              <w:rPr>
                <w:rFonts w:ascii="Lato" w:hAnsi="Lato" w:cs="Arial"/>
                <w:color w:val="7F7F7F" w:themeColor="text1" w:themeTint="80"/>
                <w:sz w:val="16"/>
                <w:szCs w:val="16"/>
              </w:rPr>
              <w:t>należy przedstawić ogólny opis schematu RPZ, wskazać, czy nabór dotyczy całego województwa</w:t>
            </w:r>
            <w:r w:rsidRPr="00113BBD">
              <w:rPr>
                <w:rFonts w:ascii="Lato" w:hAnsi="Lato" w:cs="Arial"/>
                <w:color w:val="7F7F7F" w:themeColor="text1" w:themeTint="80"/>
                <w:sz w:val="16"/>
                <w:szCs w:val="16"/>
              </w:rPr>
              <w:t xml:space="preserve">, czy jego części, czy wybrany będzie tylko jeden realizator czy nie ma takich ograniczeń, czy jest to pierwszy </w:t>
            </w:r>
            <w:r>
              <w:rPr>
                <w:rFonts w:ascii="Lato" w:hAnsi="Lato" w:cs="Arial"/>
                <w:color w:val="7F7F7F" w:themeColor="text1" w:themeTint="80"/>
                <w:sz w:val="16"/>
                <w:szCs w:val="16"/>
              </w:rPr>
              <w:t>nabór</w:t>
            </w:r>
            <w:r w:rsidRPr="00113BBD">
              <w:rPr>
                <w:rFonts w:ascii="Lato" w:hAnsi="Lato" w:cs="Arial"/>
                <w:color w:val="7F7F7F" w:themeColor="text1" w:themeTint="80"/>
                <w:sz w:val="16"/>
                <w:szCs w:val="16"/>
              </w:rPr>
              <w:t xml:space="preserve"> na realizację tego RPZ (w przypadku, gdy jest to kolejny </w:t>
            </w:r>
            <w:r>
              <w:rPr>
                <w:rFonts w:ascii="Lato" w:hAnsi="Lato" w:cs="Arial"/>
                <w:color w:val="7F7F7F" w:themeColor="text1" w:themeTint="80"/>
                <w:sz w:val="16"/>
                <w:szCs w:val="16"/>
              </w:rPr>
              <w:t>nabór</w:t>
            </w:r>
            <w:r w:rsidRPr="00113BBD">
              <w:rPr>
                <w:rFonts w:ascii="Lato" w:hAnsi="Lato" w:cs="Arial"/>
                <w:color w:val="7F7F7F" w:themeColor="text1" w:themeTint="80"/>
                <w:sz w:val="16"/>
                <w:szCs w:val="16"/>
              </w:rPr>
              <w:t xml:space="preserve"> należy wskazać numer poprzedniego naboru oraz zakontraktowaną alokację i liczbę wybranych podmiotów).</w:t>
            </w:r>
            <w:r>
              <w:rPr>
                <w:rFonts w:ascii="Lato" w:hAnsi="Lato" w:cs="Arial"/>
                <w:color w:val="7F7F7F" w:themeColor="text1" w:themeTint="80"/>
                <w:sz w:val="16"/>
                <w:szCs w:val="16"/>
              </w:rPr>
              <w:t xml:space="preserve"> </w:t>
            </w:r>
          </w:p>
        </w:tc>
        <w:tc>
          <w:tcPr>
            <w:tcW w:w="5925" w:type="dxa"/>
            <w:gridSpan w:val="3"/>
            <w:tcBorders>
              <w:top w:val="single" w:sz="4" w:space="0" w:color="auto"/>
              <w:left w:val="single" w:sz="4" w:space="0" w:color="auto"/>
              <w:bottom w:val="single" w:sz="4" w:space="0" w:color="auto"/>
              <w:right w:val="single" w:sz="4" w:space="0" w:color="auto"/>
            </w:tcBorders>
          </w:tcPr>
          <w:p w14:paraId="2FE6E0CB" w14:textId="77777777" w:rsidR="002B0D53" w:rsidRDefault="002B0D53" w:rsidP="7C137F81">
            <w:pPr>
              <w:autoSpaceDE w:val="0"/>
              <w:autoSpaceDN w:val="0"/>
              <w:adjustRightInd w:val="0"/>
              <w:spacing w:before="100" w:after="100" w:line="240" w:lineRule="auto"/>
              <w:contextualSpacing/>
              <w:rPr>
                <w:rFonts w:ascii="Lato" w:hAnsi="Lato" w:cs="Arial"/>
                <w:sz w:val="20"/>
                <w:szCs w:val="20"/>
              </w:rPr>
            </w:pPr>
            <w:r w:rsidRPr="7C137F81">
              <w:rPr>
                <w:rFonts w:ascii="Lato" w:hAnsi="Lato" w:cs="Arial"/>
                <w:sz w:val="20"/>
                <w:szCs w:val="20"/>
              </w:rPr>
              <w:t xml:space="preserve">Zgodnie z danymi Zakładu Ubezpieczeń Społecznych niezdolność do pracy powodująca absencję chorobową w 2022 r. najczęściej wiązała się z chorobami układu mięśniowo-szkieletowego i tkanki łącznej – 39,1 mln dni absencji i były drugą w kolejności, po ciąży, porodzie i połogu, przyczyną absencji. W województwie mazowieckim w 2022 r. liczba dni absencji w pracy spowodowanych chorobami układu mięśniowo-szkieletowego i tkanki łącznej wynosiła 4,8 mln. </w:t>
            </w:r>
          </w:p>
          <w:p w14:paraId="474AA8CF" w14:textId="77777777" w:rsidR="002B0D53" w:rsidRDefault="3DDB07A7" w:rsidP="7C137F81">
            <w:pPr>
              <w:autoSpaceDE w:val="0"/>
              <w:autoSpaceDN w:val="0"/>
              <w:adjustRightInd w:val="0"/>
              <w:spacing w:before="100" w:after="100" w:line="240" w:lineRule="auto"/>
              <w:contextualSpacing/>
              <w:rPr>
                <w:rFonts w:ascii="Lato" w:hAnsi="Lato" w:cs="Arial"/>
                <w:sz w:val="20"/>
                <w:szCs w:val="20"/>
              </w:rPr>
            </w:pPr>
            <w:r w:rsidRPr="1DFE2369">
              <w:rPr>
                <w:rFonts w:ascii="Lato" w:hAnsi="Lato" w:cs="Arial"/>
                <w:sz w:val="20"/>
                <w:szCs w:val="20"/>
              </w:rPr>
              <w:t xml:space="preserve">Według informacji zawartych w </w:t>
            </w:r>
            <w:r w:rsidRPr="00FD1C7D">
              <w:rPr>
                <w:rFonts w:ascii="Lato" w:hAnsi="Lato" w:cs="Arial"/>
                <w:sz w:val="20"/>
                <w:szCs w:val="20"/>
              </w:rPr>
              <w:t>Mapie Potrzeb Zdrowotnych</w:t>
            </w:r>
            <w:r w:rsidRPr="1DFE2369">
              <w:rPr>
                <w:rFonts w:ascii="Lato" w:hAnsi="Lato" w:cs="Arial"/>
                <w:sz w:val="20"/>
                <w:szCs w:val="20"/>
              </w:rPr>
              <w:t xml:space="preserve"> na lata 2022-2026 na terenie Polski od 2021 r. obserwuje się znaczny wzrost liczby pacjentów korzystających z rehabilitacji. W 2023 r. odnotowano rekordową liczbę 3 495 195 pacjentów (9 271 na 100 tys. ludności). Województwo mazowieckie również wyróżnia się wzrostem liczby pacjentów we wspomnianych latach (z 7 875 w 2020 r. do 9 883 w 2023 r. na 100 tys. ludności).</w:t>
            </w:r>
          </w:p>
          <w:p w14:paraId="163AD79B" w14:textId="77777777" w:rsidR="002B0D53" w:rsidRDefault="002B0D53" w:rsidP="7C137F81">
            <w:pPr>
              <w:autoSpaceDE w:val="0"/>
              <w:autoSpaceDN w:val="0"/>
              <w:adjustRightInd w:val="0"/>
              <w:spacing w:before="100" w:after="100" w:line="240" w:lineRule="auto"/>
              <w:contextualSpacing/>
              <w:rPr>
                <w:rFonts w:ascii="Lato" w:hAnsi="Lato" w:cs="Arial"/>
                <w:sz w:val="20"/>
                <w:szCs w:val="20"/>
              </w:rPr>
            </w:pPr>
            <w:r w:rsidRPr="7C137F81">
              <w:rPr>
                <w:rFonts w:ascii="Lato" w:hAnsi="Lato" w:cs="Arial"/>
                <w:sz w:val="20"/>
                <w:szCs w:val="20"/>
              </w:rPr>
              <w:t>RPZ zgodny jest z Wojewódzkim Planem Transformacji dla województwa mazowieckiego w zakresie rekomendacji 3.6.6a Skrócenie czasu oczekiwania oraz zwiększenie dostępności do świadczeń rehabilitacji dziennej.</w:t>
            </w:r>
          </w:p>
          <w:p w14:paraId="6A6E16F2" w14:textId="77777777" w:rsidR="002B0D53" w:rsidRPr="00456042" w:rsidRDefault="002B0D53" w:rsidP="7C137F81">
            <w:pPr>
              <w:autoSpaceDE w:val="0"/>
              <w:autoSpaceDN w:val="0"/>
              <w:adjustRightInd w:val="0"/>
              <w:spacing w:before="100" w:after="100" w:line="240" w:lineRule="auto"/>
              <w:contextualSpacing/>
              <w:rPr>
                <w:rFonts w:ascii="Lato" w:hAnsi="Lato" w:cs="Arial"/>
                <w:sz w:val="20"/>
                <w:szCs w:val="20"/>
              </w:rPr>
            </w:pPr>
            <w:r w:rsidRPr="7C137F81">
              <w:rPr>
                <w:rFonts w:ascii="Lato" w:hAnsi="Lato" w:cs="Arial"/>
                <w:sz w:val="20"/>
                <w:szCs w:val="20"/>
              </w:rPr>
              <w:t>RPZ skierowany zostanie do:</w:t>
            </w:r>
          </w:p>
          <w:p w14:paraId="1C732040" w14:textId="77777777" w:rsidR="002B0D53" w:rsidRPr="00456042" w:rsidRDefault="002B0D53" w:rsidP="7C137F81">
            <w:pPr>
              <w:numPr>
                <w:ilvl w:val="2"/>
                <w:numId w:val="12"/>
              </w:numPr>
              <w:autoSpaceDE w:val="0"/>
              <w:autoSpaceDN w:val="0"/>
              <w:adjustRightInd w:val="0"/>
              <w:spacing w:before="100" w:after="100" w:line="240" w:lineRule="auto"/>
              <w:ind w:left="254" w:hanging="254"/>
              <w:contextualSpacing/>
              <w:rPr>
                <w:rFonts w:ascii="Lato" w:hAnsi="Lato" w:cs="Arial"/>
                <w:sz w:val="20"/>
                <w:szCs w:val="20"/>
              </w:rPr>
            </w:pPr>
            <w:r w:rsidRPr="00456042">
              <w:rPr>
                <w:rFonts w:ascii="Lato" w:hAnsi="Lato" w:cs="Arial"/>
                <w:sz w:val="20"/>
                <w:szCs w:val="20"/>
              </w:rPr>
              <w:t>Mieszkańc</w:t>
            </w:r>
            <w:r>
              <w:rPr>
                <w:rFonts w:ascii="Lato" w:hAnsi="Lato" w:cs="Arial"/>
                <w:sz w:val="20"/>
                <w:szCs w:val="20"/>
              </w:rPr>
              <w:t>ów</w:t>
            </w:r>
            <w:r w:rsidRPr="00456042">
              <w:rPr>
                <w:rFonts w:ascii="Lato" w:hAnsi="Lato" w:cs="Arial"/>
                <w:sz w:val="20"/>
                <w:szCs w:val="20"/>
              </w:rPr>
              <w:t xml:space="preserve"> województwa mazowieckiego w wieku aktywności zawodowej</w:t>
            </w:r>
            <w:r w:rsidRPr="00456042">
              <w:rPr>
                <w:rFonts w:ascii="Lato" w:hAnsi="Lato" w:cs="Arial"/>
                <w:sz w:val="20"/>
                <w:szCs w:val="20"/>
                <w:vertAlign w:val="superscript"/>
              </w:rPr>
              <w:footnoteReference w:id="6"/>
            </w:r>
            <w:r w:rsidRPr="00456042">
              <w:rPr>
                <w:rFonts w:ascii="Lato" w:hAnsi="Lato" w:cs="Arial"/>
                <w:sz w:val="20"/>
                <w:szCs w:val="20"/>
              </w:rPr>
              <w:t xml:space="preserve"> pozostający</w:t>
            </w:r>
            <w:r>
              <w:rPr>
                <w:rFonts w:ascii="Lato" w:hAnsi="Lato" w:cs="Arial"/>
                <w:sz w:val="20"/>
                <w:szCs w:val="20"/>
              </w:rPr>
              <w:t>ch</w:t>
            </w:r>
            <w:r w:rsidRPr="00456042">
              <w:rPr>
                <w:rFonts w:ascii="Lato" w:hAnsi="Lato" w:cs="Arial"/>
                <w:sz w:val="20"/>
                <w:szCs w:val="20"/>
              </w:rPr>
              <w:t xml:space="preserve"> w zatrudnieniu, którzy z powodu schorzeń układu ruchu lub obwodowego układu nerwowego, skutków wypadków przy pracy lub chorób zawodowych, odczuwają ograniczenie w wykonywaniu pracy zarobkowej lub są zagrożeni utratą zdolności do pracy;</w:t>
            </w:r>
          </w:p>
          <w:p w14:paraId="07A90508" w14:textId="5D187CE0" w:rsidR="002B0D53" w:rsidRPr="00456042" w:rsidRDefault="002B0D53" w:rsidP="7C137F81">
            <w:pPr>
              <w:numPr>
                <w:ilvl w:val="2"/>
                <w:numId w:val="12"/>
              </w:numPr>
              <w:autoSpaceDE w:val="0"/>
              <w:autoSpaceDN w:val="0"/>
              <w:adjustRightInd w:val="0"/>
              <w:spacing w:before="100" w:after="100" w:line="240" w:lineRule="auto"/>
              <w:ind w:left="238" w:hanging="238"/>
              <w:contextualSpacing/>
              <w:rPr>
                <w:rFonts w:ascii="Lato" w:hAnsi="Lato" w:cs="Arial"/>
                <w:sz w:val="20"/>
                <w:szCs w:val="20"/>
              </w:rPr>
            </w:pPr>
            <w:r w:rsidRPr="00456042">
              <w:rPr>
                <w:rFonts w:ascii="Lato" w:hAnsi="Lato" w:cs="Arial"/>
                <w:sz w:val="20"/>
                <w:szCs w:val="20"/>
              </w:rPr>
              <w:t>Mieszkańc</w:t>
            </w:r>
            <w:r>
              <w:rPr>
                <w:rFonts w:ascii="Lato" w:hAnsi="Lato" w:cs="Arial"/>
                <w:sz w:val="20"/>
                <w:szCs w:val="20"/>
              </w:rPr>
              <w:t>ów</w:t>
            </w:r>
            <w:r w:rsidRPr="00456042">
              <w:rPr>
                <w:rFonts w:ascii="Lato" w:hAnsi="Lato" w:cs="Arial"/>
                <w:sz w:val="20"/>
                <w:szCs w:val="20"/>
              </w:rPr>
              <w:t xml:space="preserve"> województwa mazowieckiego w wieku</w:t>
            </w:r>
            <w:r w:rsidR="17FC0DA3" w:rsidRPr="00456042">
              <w:rPr>
                <w:rFonts w:ascii="Lato" w:hAnsi="Lato" w:cs="Arial"/>
                <w:sz w:val="20"/>
                <w:szCs w:val="20"/>
              </w:rPr>
              <w:t xml:space="preserve"> </w:t>
            </w:r>
            <w:r w:rsidRPr="00456042">
              <w:rPr>
                <w:rFonts w:ascii="Lato" w:hAnsi="Lato" w:cs="Arial"/>
                <w:sz w:val="20"/>
                <w:szCs w:val="20"/>
              </w:rPr>
              <w:t>aktywności zawodowej pozostający</w:t>
            </w:r>
            <w:r>
              <w:rPr>
                <w:rFonts w:ascii="Lato" w:hAnsi="Lato" w:cs="Arial"/>
                <w:sz w:val="20"/>
                <w:szCs w:val="20"/>
              </w:rPr>
              <w:t>ch</w:t>
            </w:r>
            <w:r w:rsidRPr="00456042">
              <w:rPr>
                <w:rFonts w:ascii="Lato" w:hAnsi="Lato" w:cs="Arial"/>
                <w:sz w:val="20"/>
                <w:szCs w:val="20"/>
              </w:rPr>
              <w:t xml:space="preserve"> bez zatrudnienia</w:t>
            </w:r>
            <w:r w:rsidRPr="00456042">
              <w:rPr>
                <w:rFonts w:ascii="Lato" w:hAnsi="Lato" w:cs="Arial"/>
                <w:sz w:val="20"/>
                <w:szCs w:val="20"/>
                <w:vertAlign w:val="superscript"/>
              </w:rPr>
              <w:footnoteReference w:id="7"/>
            </w:r>
            <w:r w:rsidRPr="00456042">
              <w:rPr>
                <w:rFonts w:ascii="Lato" w:hAnsi="Lato" w:cs="Arial"/>
                <w:sz w:val="20"/>
                <w:szCs w:val="20"/>
              </w:rPr>
              <w:t xml:space="preserve"> doświadczający</w:t>
            </w:r>
            <w:r>
              <w:rPr>
                <w:rFonts w:ascii="Lato" w:hAnsi="Lato" w:cs="Arial"/>
                <w:sz w:val="20"/>
                <w:szCs w:val="20"/>
              </w:rPr>
              <w:t>ch</w:t>
            </w:r>
            <w:r w:rsidRPr="00456042">
              <w:rPr>
                <w:rFonts w:ascii="Lato" w:hAnsi="Lato" w:cs="Arial"/>
                <w:sz w:val="20"/>
                <w:szCs w:val="20"/>
              </w:rPr>
              <w:t xml:space="preserve"> problemów z podjęciem zatrudnienia lub powrotem na rynek pracy na skutek choroby lub niepełnosprawności (dotyczy schorzeń układu ruchu lub obwodowego układu nerwowego, skutków wypadków przy pracy lub chorób zawodowych), u których rokowanie co do odzyskania sprawności i zdolności do pracy jest pozytywne. </w:t>
            </w:r>
          </w:p>
          <w:p w14:paraId="7A32A5D8" w14:textId="77777777" w:rsidR="002B0D53" w:rsidRPr="00662531" w:rsidRDefault="002B0D53" w:rsidP="7C137F81">
            <w:pPr>
              <w:autoSpaceDE w:val="0"/>
              <w:autoSpaceDN w:val="0"/>
              <w:adjustRightInd w:val="0"/>
              <w:spacing w:before="100" w:after="100" w:line="240" w:lineRule="auto"/>
              <w:contextualSpacing/>
              <w:rPr>
                <w:rFonts w:ascii="Lato" w:hAnsi="Lato" w:cs="Arial"/>
                <w:sz w:val="20"/>
                <w:szCs w:val="20"/>
              </w:rPr>
            </w:pPr>
            <w:r w:rsidRPr="7C137F81">
              <w:rPr>
                <w:rFonts w:ascii="Lato" w:hAnsi="Lato" w:cs="Arial"/>
                <w:sz w:val="20"/>
                <w:szCs w:val="20"/>
              </w:rPr>
              <w:lastRenderedPageBreak/>
              <w:t>Program zakłada przeprowadzenie następujących interwencji:</w:t>
            </w:r>
          </w:p>
          <w:p w14:paraId="04115A8A" w14:textId="77777777" w:rsidR="002B0D53" w:rsidRPr="00662531" w:rsidRDefault="002B0D53" w:rsidP="7C137F81">
            <w:pPr>
              <w:autoSpaceDE w:val="0"/>
              <w:autoSpaceDN w:val="0"/>
              <w:adjustRightInd w:val="0"/>
              <w:spacing w:before="100" w:after="100" w:line="240" w:lineRule="auto"/>
              <w:ind w:left="363" w:hanging="363"/>
              <w:contextualSpacing/>
              <w:rPr>
                <w:rFonts w:ascii="Lato" w:hAnsi="Lato" w:cs="Arial"/>
                <w:sz w:val="20"/>
                <w:szCs w:val="20"/>
              </w:rPr>
            </w:pPr>
            <w:r w:rsidRPr="7C137F81">
              <w:rPr>
                <w:rFonts w:ascii="Lato" w:hAnsi="Lato" w:cs="Arial"/>
                <w:sz w:val="20"/>
                <w:szCs w:val="20"/>
              </w:rPr>
              <w:t>1)</w:t>
            </w:r>
            <w:r>
              <w:tab/>
            </w:r>
            <w:r w:rsidRPr="7C137F81">
              <w:rPr>
                <w:rFonts w:ascii="Lato" w:hAnsi="Lato" w:cs="Arial"/>
                <w:sz w:val="20"/>
                <w:szCs w:val="20"/>
              </w:rPr>
              <w:t>kwalifikacja do udziału w programie;</w:t>
            </w:r>
          </w:p>
          <w:p w14:paraId="28CB1868" w14:textId="77777777" w:rsidR="002B0D53" w:rsidRPr="00662531" w:rsidRDefault="002B0D53" w:rsidP="7C137F81">
            <w:pPr>
              <w:autoSpaceDE w:val="0"/>
              <w:autoSpaceDN w:val="0"/>
              <w:adjustRightInd w:val="0"/>
              <w:spacing w:before="100" w:after="100" w:line="240" w:lineRule="auto"/>
              <w:ind w:left="363" w:hanging="363"/>
              <w:contextualSpacing/>
              <w:rPr>
                <w:rFonts w:ascii="Lato" w:hAnsi="Lato" w:cs="Arial"/>
                <w:sz w:val="20"/>
                <w:szCs w:val="20"/>
              </w:rPr>
            </w:pPr>
            <w:r w:rsidRPr="7C137F81">
              <w:rPr>
                <w:rFonts w:ascii="Lato" w:hAnsi="Lato" w:cs="Arial"/>
                <w:sz w:val="20"/>
                <w:szCs w:val="20"/>
              </w:rPr>
              <w:t>2)</w:t>
            </w:r>
            <w:r>
              <w:tab/>
            </w:r>
            <w:r w:rsidRPr="7C137F81">
              <w:rPr>
                <w:rFonts w:ascii="Lato" w:hAnsi="Lato" w:cs="Arial"/>
                <w:sz w:val="20"/>
                <w:szCs w:val="20"/>
              </w:rPr>
              <w:t>konsultacja medyczna wstępna;</w:t>
            </w:r>
          </w:p>
          <w:p w14:paraId="12741112" w14:textId="77777777" w:rsidR="002B0D53" w:rsidRPr="00662531" w:rsidRDefault="002B0D53" w:rsidP="7C137F81">
            <w:pPr>
              <w:autoSpaceDE w:val="0"/>
              <w:autoSpaceDN w:val="0"/>
              <w:adjustRightInd w:val="0"/>
              <w:spacing w:before="100" w:after="100" w:line="240" w:lineRule="auto"/>
              <w:ind w:left="363" w:hanging="363"/>
              <w:contextualSpacing/>
              <w:rPr>
                <w:rFonts w:ascii="Lato" w:hAnsi="Lato" w:cs="Arial"/>
                <w:sz w:val="20"/>
                <w:szCs w:val="20"/>
              </w:rPr>
            </w:pPr>
            <w:r w:rsidRPr="7C137F81">
              <w:rPr>
                <w:rFonts w:ascii="Lato" w:hAnsi="Lato" w:cs="Arial"/>
                <w:sz w:val="20"/>
                <w:szCs w:val="20"/>
              </w:rPr>
              <w:t>3)</w:t>
            </w:r>
            <w:r>
              <w:tab/>
            </w:r>
            <w:r w:rsidRPr="7C137F81">
              <w:rPr>
                <w:rFonts w:ascii="Lato" w:hAnsi="Lato" w:cs="Arial"/>
                <w:sz w:val="20"/>
                <w:szCs w:val="20"/>
              </w:rPr>
              <w:t>świadczenia z zakresu rehabilitacji medycznej;</w:t>
            </w:r>
          </w:p>
          <w:p w14:paraId="09BF975D" w14:textId="77777777" w:rsidR="002B0D53" w:rsidRPr="00662531" w:rsidRDefault="002B0D53" w:rsidP="7C137F81">
            <w:pPr>
              <w:autoSpaceDE w:val="0"/>
              <w:autoSpaceDN w:val="0"/>
              <w:adjustRightInd w:val="0"/>
              <w:spacing w:before="100" w:after="100" w:line="240" w:lineRule="auto"/>
              <w:ind w:left="363" w:hanging="363"/>
              <w:contextualSpacing/>
              <w:rPr>
                <w:rFonts w:ascii="Lato" w:hAnsi="Lato" w:cs="Arial"/>
                <w:sz w:val="20"/>
                <w:szCs w:val="20"/>
              </w:rPr>
            </w:pPr>
            <w:r w:rsidRPr="7C137F81">
              <w:rPr>
                <w:rFonts w:ascii="Lato" w:hAnsi="Lato" w:cs="Arial"/>
                <w:sz w:val="20"/>
                <w:szCs w:val="20"/>
              </w:rPr>
              <w:t>4)</w:t>
            </w:r>
            <w:r>
              <w:tab/>
            </w:r>
            <w:r w:rsidRPr="7C137F81">
              <w:rPr>
                <w:rFonts w:ascii="Lato" w:hAnsi="Lato" w:cs="Arial"/>
                <w:sz w:val="20"/>
                <w:szCs w:val="20"/>
              </w:rPr>
              <w:t>konsultacja psychologiczna;</w:t>
            </w:r>
          </w:p>
          <w:p w14:paraId="161E8AA0" w14:textId="77777777" w:rsidR="002B0D53" w:rsidRPr="00662531" w:rsidRDefault="002B0D53" w:rsidP="7C137F81">
            <w:pPr>
              <w:autoSpaceDE w:val="0"/>
              <w:autoSpaceDN w:val="0"/>
              <w:adjustRightInd w:val="0"/>
              <w:spacing w:before="100" w:after="100" w:line="240" w:lineRule="auto"/>
              <w:ind w:left="363" w:hanging="363"/>
              <w:contextualSpacing/>
              <w:rPr>
                <w:rFonts w:ascii="Lato" w:hAnsi="Lato" w:cs="Arial"/>
                <w:sz w:val="20"/>
                <w:szCs w:val="20"/>
              </w:rPr>
            </w:pPr>
            <w:r w:rsidRPr="7C137F81">
              <w:rPr>
                <w:rFonts w:ascii="Lato" w:hAnsi="Lato" w:cs="Arial"/>
                <w:sz w:val="20"/>
                <w:szCs w:val="20"/>
              </w:rPr>
              <w:t>5)</w:t>
            </w:r>
            <w:r>
              <w:tab/>
            </w:r>
            <w:r w:rsidRPr="7C137F81">
              <w:rPr>
                <w:rFonts w:ascii="Lato" w:hAnsi="Lato" w:cs="Arial"/>
                <w:sz w:val="20"/>
                <w:szCs w:val="20"/>
              </w:rPr>
              <w:t>konsultacja z lek. medycyny pracy;</w:t>
            </w:r>
          </w:p>
          <w:p w14:paraId="2CB8ECAD" w14:textId="77777777" w:rsidR="002B0D53" w:rsidRPr="00662531" w:rsidRDefault="002B0D53" w:rsidP="7C137F81">
            <w:pPr>
              <w:autoSpaceDE w:val="0"/>
              <w:autoSpaceDN w:val="0"/>
              <w:adjustRightInd w:val="0"/>
              <w:spacing w:before="100" w:after="100" w:line="240" w:lineRule="auto"/>
              <w:ind w:left="363" w:hanging="363"/>
              <w:contextualSpacing/>
              <w:rPr>
                <w:rFonts w:ascii="Lato" w:hAnsi="Lato" w:cs="Arial"/>
                <w:sz w:val="20"/>
                <w:szCs w:val="20"/>
              </w:rPr>
            </w:pPr>
            <w:r w:rsidRPr="7C137F81">
              <w:rPr>
                <w:rFonts w:ascii="Lato" w:hAnsi="Lato" w:cs="Arial"/>
                <w:sz w:val="20"/>
                <w:szCs w:val="20"/>
              </w:rPr>
              <w:t>6)</w:t>
            </w:r>
            <w:r>
              <w:tab/>
            </w:r>
            <w:r w:rsidRPr="7C137F81">
              <w:rPr>
                <w:rFonts w:ascii="Lato" w:hAnsi="Lato" w:cs="Arial"/>
                <w:sz w:val="20"/>
                <w:szCs w:val="20"/>
              </w:rPr>
              <w:t>edukacja zdrowotna dla uczestników Programu;</w:t>
            </w:r>
          </w:p>
          <w:p w14:paraId="4D5C6670" w14:textId="77777777" w:rsidR="002B0D53" w:rsidRPr="00662531" w:rsidRDefault="002B0D53" w:rsidP="7C137F81">
            <w:pPr>
              <w:autoSpaceDE w:val="0"/>
              <w:autoSpaceDN w:val="0"/>
              <w:adjustRightInd w:val="0"/>
              <w:spacing w:before="100" w:after="100" w:line="240" w:lineRule="auto"/>
              <w:ind w:left="363" w:hanging="363"/>
              <w:contextualSpacing/>
              <w:rPr>
                <w:rFonts w:ascii="Lato" w:hAnsi="Lato" w:cs="Arial"/>
                <w:sz w:val="20"/>
                <w:szCs w:val="20"/>
              </w:rPr>
            </w:pPr>
            <w:r w:rsidRPr="7C137F81">
              <w:rPr>
                <w:rFonts w:ascii="Lato" w:hAnsi="Lato" w:cs="Arial"/>
                <w:sz w:val="20"/>
                <w:szCs w:val="20"/>
              </w:rPr>
              <w:t>7)</w:t>
            </w:r>
            <w:r>
              <w:tab/>
            </w:r>
            <w:r w:rsidRPr="7C137F81">
              <w:rPr>
                <w:rFonts w:ascii="Lato" w:hAnsi="Lato" w:cs="Arial"/>
                <w:sz w:val="20"/>
                <w:szCs w:val="20"/>
              </w:rPr>
              <w:t>konsultacja medyczna końcowa.</w:t>
            </w:r>
          </w:p>
          <w:p w14:paraId="6CD2BC5D" w14:textId="77777777" w:rsidR="002B0D53" w:rsidRPr="00662531" w:rsidRDefault="002B0D53" w:rsidP="7C137F81">
            <w:pPr>
              <w:autoSpaceDE w:val="0"/>
              <w:autoSpaceDN w:val="0"/>
              <w:adjustRightInd w:val="0"/>
              <w:spacing w:before="100" w:after="100" w:line="240" w:lineRule="auto"/>
              <w:contextualSpacing/>
              <w:rPr>
                <w:rFonts w:ascii="Lato" w:hAnsi="Lato" w:cs="Arial"/>
                <w:sz w:val="20"/>
                <w:szCs w:val="20"/>
              </w:rPr>
            </w:pPr>
            <w:r w:rsidRPr="7C137F81">
              <w:rPr>
                <w:rFonts w:ascii="Lato" w:hAnsi="Lato" w:cs="Arial"/>
                <w:sz w:val="20"/>
                <w:szCs w:val="20"/>
              </w:rPr>
              <w:t xml:space="preserve">Program nie zakłada limitowania liczby świadczeń z zakresu rehabilitacji medycznej dla każdego uczestnika, z zastrzeżeniem, że świadczenia te nie mogą być udzielane dłużej niż </w:t>
            </w:r>
          </w:p>
          <w:p w14:paraId="6B912847" w14:textId="77777777" w:rsidR="002B0D53" w:rsidRDefault="002B0D53" w:rsidP="7C137F81">
            <w:pPr>
              <w:autoSpaceDE w:val="0"/>
              <w:autoSpaceDN w:val="0"/>
              <w:adjustRightInd w:val="0"/>
              <w:spacing w:before="100" w:after="100" w:line="240" w:lineRule="auto"/>
              <w:contextualSpacing/>
              <w:rPr>
                <w:rFonts w:ascii="Lato" w:hAnsi="Lato" w:cs="Arial"/>
                <w:sz w:val="20"/>
                <w:szCs w:val="20"/>
              </w:rPr>
            </w:pPr>
            <w:r w:rsidRPr="7C137F81">
              <w:rPr>
                <w:rFonts w:ascii="Lato" w:hAnsi="Lato" w:cs="Arial"/>
                <w:sz w:val="20"/>
                <w:szCs w:val="20"/>
              </w:rPr>
              <w:t>3 miesiące od dnia udzielenia pierwszego zabiegu.</w:t>
            </w:r>
          </w:p>
          <w:p w14:paraId="3AC32C98" w14:textId="77777777" w:rsidR="002B0D53" w:rsidRDefault="002B0D53" w:rsidP="7C137F81">
            <w:pPr>
              <w:autoSpaceDE w:val="0"/>
              <w:autoSpaceDN w:val="0"/>
              <w:adjustRightInd w:val="0"/>
              <w:spacing w:before="100" w:after="100" w:line="240" w:lineRule="auto"/>
              <w:contextualSpacing/>
              <w:rPr>
                <w:rFonts w:ascii="Lato" w:hAnsi="Lato" w:cs="Arial"/>
                <w:sz w:val="20"/>
                <w:szCs w:val="20"/>
              </w:rPr>
            </w:pPr>
          </w:p>
          <w:p w14:paraId="6C92A659" w14:textId="77777777" w:rsidR="002B0D53" w:rsidRPr="00947DAE" w:rsidRDefault="002B0D53" w:rsidP="7C137F81">
            <w:pPr>
              <w:autoSpaceDE w:val="0"/>
              <w:autoSpaceDN w:val="0"/>
              <w:adjustRightInd w:val="0"/>
              <w:spacing w:before="100" w:after="100" w:line="240" w:lineRule="auto"/>
              <w:contextualSpacing/>
              <w:rPr>
                <w:rFonts w:ascii="Lato" w:hAnsi="Lato" w:cs="Arial"/>
                <w:sz w:val="20"/>
                <w:szCs w:val="20"/>
              </w:rPr>
            </w:pPr>
            <w:r w:rsidRPr="7C137F81">
              <w:rPr>
                <w:rFonts w:ascii="Lato" w:hAnsi="Lato" w:cs="Arial"/>
                <w:sz w:val="20"/>
                <w:szCs w:val="20"/>
              </w:rPr>
              <w:t xml:space="preserve">Planowany jest nabór konkurencyjny, który zostanie skierowany do potencjalnych beneficjentów na terenie całego Mazowsza. </w:t>
            </w:r>
          </w:p>
        </w:tc>
      </w:tr>
      <w:tr w:rsidR="002B0D53" w:rsidRPr="00F86F4B" w14:paraId="33C168B2" w14:textId="77777777" w:rsidTr="1DFE2369">
        <w:trPr>
          <w:gridBefore w:val="1"/>
          <w:gridAfter w:val="1"/>
          <w:wBefore w:w="284" w:type="dxa"/>
          <w:wAfter w:w="170" w:type="dxa"/>
          <w:trHeight w:val="71"/>
          <w:tblHeader/>
        </w:trPr>
        <w:tc>
          <w:tcPr>
            <w:tcW w:w="3544" w:type="dxa"/>
            <w:gridSpan w:val="2"/>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36323B3F" w14:textId="77777777" w:rsidR="002B0D53" w:rsidRPr="000A251A" w:rsidRDefault="002B0D53" w:rsidP="00322042">
            <w:pPr>
              <w:spacing w:before="20" w:after="20" w:line="240" w:lineRule="auto"/>
              <w:contextualSpacing/>
              <w:rPr>
                <w:rFonts w:ascii="Lato" w:hAnsi="Lato" w:cs="Arial"/>
                <w:b/>
                <w:bCs/>
                <w:sz w:val="20"/>
                <w:szCs w:val="20"/>
              </w:rPr>
            </w:pPr>
            <w:r w:rsidRPr="000A251A">
              <w:rPr>
                <w:rFonts w:ascii="Lato" w:hAnsi="Lato" w:cs="Arial"/>
                <w:b/>
                <w:bCs/>
                <w:sz w:val="20"/>
                <w:szCs w:val="20"/>
              </w:rPr>
              <w:lastRenderedPageBreak/>
              <w:t>IV.</w:t>
            </w:r>
            <w:r>
              <w:rPr>
                <w:rFonts w:ascii="Lato" w:hAnsi="Lato" w:cs="Arial"/>
                <w:b/>
                <w:bCs/>
                <w:sz w:val="20"/>
                <w:szCs w:val="20"/>
              </w:rPr>
              <w:t>11</w:t>
            </w:r>
            <w:r w:rsidRPr="000A251A">
              <w:rPr>
                <w:rFonts w:ascii="Lato" w:hAnsi="Lato" w:cs="Arial"/>
                <w:b/>
                <w:bCs/>
                <w:sz w:val="20"/>
                <w:szCs w:val="20"/>
              </w:rPr>
              <w:t xml:space="preserve"> Cel ze </w:t>
            </w:r>
            <w:r>
              <w:rPr>
                <w:rFonts w:ascii="Lato" w:hAnsi="Lato" w:cs="Arial"/>
                <w:b/>
                <w:bCs/>
                <w:sz w:val="20"/>
                <w:szCs w:val="20"/>
              </w:rPr>
              <w:t>„</w:t>
            </w:r>
            <w:r w:rsidRPr="000A251A">
              <w:rPr>
                <w:rFonts w:ascii="Lato" w:hAnsi="Lato" w:cs="Arial"/>
                <w:b/>
                <w:bCs/>
                <w:sz w:val="20"/>
                <w:szCs w:val="20"/>
              </w:rPr>
              <w:t>Zdrowej przyszłości</w:t>
            </w:r>
            <w:r>
              <w:rPr>
                <w:rFonts w:ascii="Lato" w:hAnsi="Lato" w:cs="Arial"/>
                <w:b/>
                <w:bCs/>
                <w:sz w:val="20"/>
                <w:szCs w:val="20"/>
              </w:rPr>
              <w:t>”</w:t>
            </w:r>
          </w:p>
          <w:p w14:paraId="40179DC7" w14:textId="77777777" w:rsidR="002B0D53" w:rsidRPr="00F86F4B" w:rsidRDefault="002B0D53" w:rsidP="00322042">
            <w:pPr>
              <w:spacing w:before="20" w:after="20" w:line="240" w:lineRule="auto"/>
              <w:contextualSpacing/>
              <w:rPr>
                <w:rFonts w:ascii="Lato" w:hAnsi="Lato" w:cs="Arial"/>
                <w:sz w:val="24"/>
                <w:szCs w:val="24"/>
              </w:rPr>
            </w:pPr>
            <w:r w:rsidRPr="000A251A">
              <w:rPr>
                <w:rFonts w:ascii="Lato" w:hAnsi="Lato" w:cs="Arial"/>
                <w:color w:val="7F7F7F" w:themeColor="text1" w:themeTint="80"/>
                <w:sz w:val="16"/>
                <w:szCs w:val="16"/>
              </w:rPr>
              <w:t xml:space="preserve">nazwa adekwatnego </w:t>
            </w:r>
            <w:r>
              <w:rPr>
                <w:rFonts w:ascii="Lato" w:hAnsi="Lato" w:cs="Arial"/>
                <w:color w:val="7F7F7F" w:themeColor="text1" w:themeTint="80"/>
                <w:sz w:val="16"/>
                <w:szCs w:val="16"/>
              </w:rPr>
              <w:t>celu</w:t>
            </w:r>
            <w:r w:rsidRPr="000A251A">
              <w:rPr>
                <w:rFonts w:ascii="Lato" w:hAnsi="Lato" w:cs="Arial"/>
                <w:color w:val="7F7F7F" w:themeColor="text1" w:themeTint="80"/>
                <w:sz w:val="16"/>
                <w:szCs w:val="16"/>
              </w:rPr>
              <w:t xml:space="preserve"> z dokumentu </w:t>
            </w:r>
            <w:r>
              <w:rPr>
                <w:rFonts w:ascii="Lato" w:hAnsi="Lato" w:cs="Arial"/>
                <w:color w:val="7F7F7F" w:themeColor="text1" w:themeTint="80"/>
                <w:sz w:val="16"/>
                <w:szCs w:val="16"/>
              </w:rPr>
              <w:t>„</w:t>
            </w:r>
            <w:r w:rsidRPr="000A251A">
              <w:rPr>
                <w:rFonts w:ascii="Lato" w:hAnsi="Lato" w:cs="Arial"/>
                <w:color w:val="7F7F7F" w:themeColor="text1" w:themeTint="80"/>
                <w:sz w:val="16"/>
                <w:szCs w:val="16"/>
              </w:rPr>
              <w:t>Zdrowa Przyszłość</w:t>
            </w:r>
            <w:r>
              <w:rPr>
                <w:rFonts w:ascii="Lato" w:hAnsi="Lato" w:cs="Arial"/>
                <w:color w:val="7F7F7F" w:themeColor="text1" w:themeTint="80"/>
                <w:sz w:val="16"/>
                <w:szCs w:val="16"/>
              </w:rPr>
              <w:t>”</w:t>
            </w:r>
            <w:r w:rsidRPr="000A251A">
              <w:rPr>
                <w:rFonts w:ascii="Lato" w:hAnsi="Lato" w:cs="Arial"/>
                <w:color w:val="7F7F7F" w:themeColor="text1" w:themeTint="80"/>
                <w:sz w:val="16"/>
                <w:szCs w:val="16"/>
              </w:rPr>
              <w:t xml:space="preserve"> – wybrać z listy</w:t>
            </w:r>
            <w:r>
              <w:rPr>
                <w:rFonts w:ascii="Lato" w:hAnsi="Lato" w:cs="Arial"/>
                <w:color w:val="7F7F7F" w:themeColor="text1" w:themeTint="80"/>
                <w:sz w:val="16"/>
                <w:szCs w:val="16"/>
              </w:rPr>
              <w:t xml:space="preserve"> zawartej w tym dokumencie</w:t>
            </w:r>
            <w:r w:rsidRPr="000A251A">
              <w:rPr>
                <w:rFonts w:ascii="Lato" w:hAnsi="Lato" w:cs="Arial"/>
                <w:color w:val="7F7F7F" w:themeColor="text1" w:themeTint="80"/>
                <w:sz w:val="16"/>
                <w:szCs w:val="16"/>
              </w:rPr>
              <w:t xml:space="preserve">. </w:t>
            </w:r>
            <w:r>
              <w:rPr>
                <w:rFonts w:ascii="Lato" w:hAnsi="Lato" w:cs="Arial"/>
                <w:color w:val="7F7F7F" w:themeColor="text1" w:themeTint="80"/>
                <w:sz w:val="16"/>
                <w:szCs w:val="16"/>
              </w:rPr>
              <w:t>Jeśli projekt dotyczy kilku pozycji należy</w:t>
            </w:r>
            <w:r w:rsidRPr="000A251A">
              <w:rPr>
                <w:rFonts w:ascii="Lato" w:hAnsi="Lato" w:cs="Arial"/>
                <w:color w:val="7F7F7F" w:themeColor="text1" w:themeTint="80"/>
                <w:sz w:val="16"/>
                <w:szCs w:val="16"/>
              </w:rPr>
              <w:t xml:space="preserve"> </w:t>
            </w:r>
            <w:r>
              <w:rPr>
                <w:rFonts w:ascii="Lato" w:hAnsi="Lato" w:cs="Arial"/>
                <w:color w:val="7F7F7F" w:themeColor="text1" w:themeTint="80"/>
                <w:sz w:val="16"/>
                <w:szCs w:val="16"/>
              </w:rPr>
              <w:t>w</w:t>
            </w:r>
            <w:r w:rsidRPr="000A251A">
              <w:rPr>
                <w:rFonts w:ascii="Lato" w:hAnsi="Lato" w:cs="Arial"/>
                <w:color w:val="7F7F7F" w:themeColor="text1" w:themeTint="80"/>
                <w:sz w:val="16"/>
                <w:szCs w:val="16"/>
              </w:rPr>
              <w:t xml:space="preserve"> razie potrzeby powielić wiersz </w:t>
            </w:r>
            <w:r>
              <w:rPr>
                <w:rFonts w:ascii="Lato" w:hAnsi="Lato" w:cs="Arial"/>
                <w:color w:val="7F7F7F" w:themeColor="text1" w:themeTint="80"/>
                <w:sz w:val="16"/>
                <w:szCs w:val="16"/>
              </w:rPr>
              <w:t xml:space="preserve">i </w:t>
            </w:r>
            <w:r w:rsidRPr="000A251A">
              <w:rPr>
                <w:rFonts w:ascii="Lato" w:hAnsi="Lato" w:cs="Arial"/>
                <w:color w:val="7F7F7F" w:themeColor="text1" w:themeTint="80"/>
                <w:sz w:val="16"/>
                <w:szCs w:val="16"/>
              </w:rPr>
              <w:t xml:space="preserve">wybrać </w:t>
            </w:r>
            <w:r>
              <w:rPr>
                <w:rFonts w:ascii="Lato" w:hAnsi="Lato" w:cs="Arial"/>
                <w:color w:val="7F7F7F" w:themeColor="text1" w:themeTint="80"/>
                <w:sz w:val="16"/>
                <w:szCs w:val="16"/>
              </w:rPr>
              <w:t>wszystkie, które mają zastosowanie</w:t>
            </w:r>
          </w:p>
        </w:tc>
        <w:sdt>
          <w:sdtPr>
            <w:rPr>
              <w:rFonts w:ascii="Lato" w:hAnsi="Lato" w:cs="Arial"/>
              <w:sz w:val="20"/>
              <w:szCs w:val="20"/>
            </w:rPr>
            <w:alias w:val="Cel"/>
            <w:tag w:val="Cel"/>
            <w:id w:val="-1563788024"/>
            <w:placeholder>
              <w:docPart w:val="FE5BD7AE808346EA9F4D0F98A381148C"/>
            </w:placeholder>
            <w:dropDownList>
              <w:listItem w:value="Wybierz element."/>
              <w:listItem w:displayText="Cel 1.1 [Dostępność] Zapewnienie równej dostępności do świadczeń zdrowotnych w ilości i czasie adekwatnych do uzasadnionych potrzeb zdrowotnych społeczeństwa " w:value="Cel 1.1 [Dostępność] Zapewnienie równej dostępności do świadczeń zdrowotnych w ilości i czasie adekwatnych do uzasadnionych potrzeb zdrowotnych społeczeństwa "/>
              <w:listItem w:displayText="Cel 1.2 [Jakość] Poprawa bezpieczeństwa i skuteczności klinicznej świadczeń zdrowotnych " w:value="Cel 1.2 [Jakość] Poprawa bezpieczeństwa i skuteczności klinicznej świadczeń zdrowotnych "/>
              <w:listItem w:displayText="Cel 1.3 [Przyjazność] Zwiększenie zadowolenia i satysfakcji pacjenta z systemu opieki zdrowotnej " w:value="Cel 1.3 [Przyjazność] Zwiększenie zadowolenia i satysfakcji pacjenta z systemu opieki zdrowotnej "/>
              <w:listItem w:displayText="Cel 1.4 [Zdrowie publiczne] Rozwój profilaktyki, skuteczna promocja zdrowia i postaw prozdrowotnych " w:value="Cel 1.4 [Zdrowie publiczne] Rozwój profilaktyki, skuteczna promocja zdrowia i postaw prozdrowotnych "/>
              <w:listItem w:displayText="Cel 2.1 [Przejrzystość] Zapewnienie przejrzystości procedur " w:value="Cel 2.1 [Przejrzystość] Zapewnienie przejrzystości procedur "/>
              <w:listItem w:displayText="Cel 2.2 [Obsługa pacjenta] Usprawnienie procesów obsługi pacjenta" w:value="Cel 2.2 [Obsługa pacjenta] Usprawnienie procesów obsługi pacjenta"/>
              <w:listItem w:displayText="Cel 2.3 [Koordynacja opieki] Rozwój opieki koordynowanej" w:value="Cel 2.3 [Koordynacja opieki] Rozwój opieki koordynowanej"/>
              <w:listItem w:displayText="Cel 2.4 [Piramida świadczeń] Optymalizacja piramidy świadczeń" w:value="Cel 2.4 [Piramida świadczeń] Optymalizacja piramidy świadczeń"/>
              <w:listItem w:displayText="Cel 2.5 [Pomoc społeczna] Wykorzystanie potencjału synergii systemów ochrony zdrowia i pomocy społecznej " w:value="Cel 2.5 [Pomoc społeczna] Wykorzystanie potencjału synergii systemów ochrony zdrowia i pomocy społecznej "/>
              <w:listItem w:displayText="Cel 3.1 [Kadry] Wsparcie rozwoju systemu ochrony zdrowia w kontekście zmieniających się potrzeb zdrowotnych " w:value="Cel 3.1 [Kadry] Wsparcie rozwoju systemu ochrony zdrowia w kontekście zmieniających się potrzeb zdrowotnych "/>
              <w:listItem w:displayText="Cel 3.2 [Infrastruktura] Rozwój i modernizacja infrastruktury ochrony zdrowia zgodny z potrzebami zdrowotnymi społeczeństwa " w:value="Cel 3.2 [Infrastruktura] Rozwój i modernizacja infrastruktury ochrony zdrowia zgodny z potrzebami zdrowotnymi społeczeństwa "/>
              <w:listItem w:displayText="Cel 3.3 [Innowacje] Rozwój i upowszechnianie stosowania nowoczesnych i nowatorskich rozwiązań w ochronie zdrowia " w:value="Cel 3.3 [Innowacje] Rozwój i upowszechnianie stosowania nowoczesnych i nowatorskich rozwiązań w ochronie zdrowia "/>
              <w:listItem w:displayText="Cel 3.4 [e-Zdrowie] Rozwój i upowszechnianie usług cyfrowych e-zdrowia " w:value="Cel 3.4 [e-Zdrowie] Rozwój i upowszechnianie usług cyfrowych e-zdrowia "/>
              <w:listItem w:displayText="Cel 4.1 [Wzrost i dywersyfikacja finansowania] Zwiększenie nakładów publicznych na ochronę zdrowia " w:value="Cel 4.1 [Wzrost i dywersyfikacja finansowania] Zwiększenie nakładów publicznych na ochronę zdrowia "/>
              <w:listItem w:displayText="Cel 4.2 [Efektywność wydatkowania] Racjonalizacja mechanizmów wydatkowania " w:value="Cel 4.2 [Efektywność wydatkowania] Racjonalizacja mechanizmów wydatkowania "/>
            </w:dropDownList>
          </w:sdtPr>
          <w:sdtEndPr/>
          <w:sdtContent>
            <w:tc>
              <w:tcPr>
                <w:tcW w:w="5925" w:type="dxa"/>
                <w:gridSpan w:val="3"/>
                <w:tcBorders>
                  <w:top w:val="single" w:sz="4" w:space="0" w:color="auto"/>
                  <w:left w:val="single" w:sz="4" w:space="0" w:color="auto"/>
                  <w:bottom w:val="single" w:sz="4" w:space="0" w:color="auto"/>
                  <w:right w:val="single" w:sz="4" w:space="0" w:color="auto"/>
                </w:tcBorders>
                <w:vAlign w:val="center"/>
              </w:tcPr>
              <w:p w14:paraId="650CB67B" w14:textId="77777777" w:rsidR="002B0D53" w:rsidRPr="000A251A" w:rsidRDefault="002B0D53" w:rsidP="00322042">
                <w:pPr>
                  <w:spacing w:before="100" w:after="100" w:line="360" w:lineRule="auto"/>
                  <w:contextualSpacing/>
                  <w:rPr>
                    <w:rFonts w:ascii="Lato" w:hAnsi="Lato" w:cs="Arial"/>
                    <w:bCs/>
                    <w:sz w:val="20"/>
                    <w:szCs w:val="20"/>
                  </w:rPr>
                </w:pPr>
                <w:r>
                  <w:rPr>
                    <w:rFonts w:ascii="Lato" w:hAnsi="Lato" w:cs="Arial"/>
                    <w:bCs/>
                    <w:sz w:val="20"/>
                    <w:szCs w:val="20"/>
                  </w:rPr>
                  <w:t xml:space="preserve">Cel 1.4 [Zdrowie publiczne] Rozwój profilaktyki, skuteczna promocja zdrowia i postaw prozdrowotnych </w:t>
                </w:r>
              </w:p>
            </w:tc>
          </w:sdtContent>
        </w:sdt>
      </w:tr>
      <w:tr w:rsidR="002B0D53" w:rsidRPr="00F86F4B" w14:paraId="59FAAFCF" w14:textId="77777777" w:rsidTr="1DFE2369">
        <w:trPr>
          <w:gridBefore w:val="1"/>
          <w:gridAfter w:val="1"/>
          <w:wBefore w:w="284" w:type="dxa"/>
          <w:wAfter w:w="170" w:type="dxa"/>
          <w:trHeight w:val="1019"/>
          <w:tblHeader/>
        </w:trPr>
        <w:tc>
          <w:tcPr>
            <w:tcW w:w="3544" w:type="dxa"/>
            <w:gridSpan w:val="2"/>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1DDA509A" w14:textId="77777777" w:rsidR="002B0D53" w:rsidRPr="000A251A" w:rsidRDefault="002B0D53" w:rsidP="00322042">
            <w:pPr>
              <w:keepNext/>
              <w:spacing w:before="20" w:after="20" w:line="240" w:lineRule="auto"/>
              <w:contextualSpacing/>
              <w:rPr>
                <w:rFonts w:ascii="Lato" w:hAnsi="Lato" w:cs="Arial"/>
                <w:b/>
                <w:bCs/>
                <w:sz w:val="20"/>
                <w:szCs w:val="20"/>
              </w:rPr>
            </w:pPr>
            <w:r>
              <w:rPr>
                <w:rFonts w:ascii="Lato" w:hAnsi="Lato" w:cs="Arial"/>
                <w:b/>
                <w:bCs/>
                <w:sz w:val="20"/>
                <w:szCs w:val="20"/>
              </w:rPr>
              <w:lastRenderedPageBreak/>
              <w:t xml:space="preserve">IV.12 </w:t>
            </w:r>
            <w:r w:rsidRPr="000A251A">
              <w:rPr>
                <w:rFonts w:ascii="Lato" w:hAnsi="Lato" w:cs="Arial"/>
                <w:b/>
                <w:bCs/>
                <w:sz w:val="20"/>
                <w:szCs w:val="20"/>
              </w:rPr>
              <w:t xml:space="preserve">Opis zgodności </w:t>
            </w:r>
            <w:r>
              <w:rPr>
                <w:rFonts w:ascii="Lato" w:hAnsi="Lato" w:cs="Arial"/>
                <w:b/>
                <w:bCs/>
                <w:sz w:val="20"/>
                <w:szCs w:val="20"/>
              </w:rPr>
              <w:t>nabor</w:t>
            </w:r>
            <w:r w:rsidRPr="000A251A">
              <w:rPr>
                <w:rFonts w:ascii="Lato" w:hAnsi="Lato" w:cs="Arial"/>
                <w:b/>
                <w:bCs/>
                <w:sz w:val="20"/>
                <w:szCs w:val="20"/>
              </w:rPr>
              <w:t xml:space="preserve">u z </w:t>
            </w:r>
            <w:r>
              <w:rPr>
                <w:rFonts w:ascii="Lato" w:hAnsi="Lato" w:cs="Arial"/>
                <w:b/>
                <w:bCs/>
                <w:sz w:val="20"/>
                <w:szCs w:val="20"/>
              </w:rPr>
              <w:t>aktualną mapą potrzeb zdrowotnych</w:t>
            </w:r>
            <w:r w:rsidRPr="000A251A">
              <w:rPr>
                <w:rFonts w:ascii="Lato" w:hAnsi="Lato" w:cs="Arial"/>
                <w:b/>
                <w:bCs/>
                <w:sz w:val="20"/>
                <w:szCs w:val="20"/>
              </w:rPr>
              <w:t xml:space="preserve"> </w:t>
            </w:r>
            <w:r>
              <w:rPr>
                <w:rFonts w:ascii="Lato" w:hAnsi="Lato" w:cs="Arial"/>
                <w:b/>
                <w:bCs/>
                <w:sz w:val="20"/>
                <w:szCs w:val="20"/>
              </w:rPr>
              <w:t xml:space="preserve">i Krajowym / Wojewódzkim Planem Transformacji </w:t>
            </w:r>
          </w:p>
          <w:p w14:paraId="5B52F8EA" w14:textId="77777777" w:rsidR="002B0D53" w:rsidRPr="000A251A" w:rsidRDefault="002B0D53" w:rsidP="00322042">
            <w:pPr>
              <w:spacing w:before="20" w:after="20" w:line="240" w:lineRule="auto"/>
              <w:contextualSpacing/>
              <w:rPr>
                <w:rFonts w:ascii="Lato" w:hAnsi="Lato" w:cs="Arial"/>
                <w:b/>
                <w:bCs/>
                <w:sz w:val="20"/>
                <w:szCs w:val="20"/>
              </w:rPr>
            </w:pPr>
            <w:r w:rsidRPr="000A251A">
              <w:rPr>
                <w:rFonts w:ascii="Lato" w:hAnsi="Lato" w:cs="Arial"/>
                <w:color w:val="7F7F7F" w:themeColor="text1" w:themeTint="80"/>
                <w:sz w:val="16"/>
                <w:szCs w:val="16"/>
              </w:rPr>
              <w:t xml:space="preserve">zakres </w:t>
            </w:r>
            <w:r>
              <w:rPr>
                <w:rFonts w:ascii="Lato" w:hAnsi="Lato" w:cs="Arial"/>
                <w:color w:val="7F7F7F" w:themeColor="text1" w:themeTint="80"/>
                <w:sz w:val="16"/>
                <w:szCs w:val="16"/>
              </w:rPr>
              <w:t xml:space="preserve">aktualnej </w:t>
            </w:r>
            <w:r w:rsidRPr="000A251A">
              <w:rPr>
                <w:rFonts w:ascii="Lato" w:hAnsi="Lato" w:cs="Arial"/>
                <w:color w:val="7F7F7F" w:themeColor="text1" w:themeTint="80"/>
                <w:sz w:val="16"/>
                <w:szCs w:val="16"/>
              </w:rPr>
              <w:t>mapy potrzeb zdrowotnych, w</w:t>
            </w:r>
            <w:r>
              <w:rPr>
                <w:rFonts w:ascii="Lato" w:hAnsi="Lato" w:cs="Arial"/>
                <w:color w:val="7F7F7F" w:themeColor="text1" w:themeTint="80"/>
                <w:sz w:val="16"/>
                <w:szCs w:val="16"/>
              </w:rPr>
              <w:t> </w:t>
            </w:r>
            <w:r w:rsidRPr="000A251A">
              <w:rPr>
                <w:rFonts w:ascii="Lato" w:hAnsi="Lato" w:cs="Arial"/>
                <w:color w:val="7F7F7F" w:themeColor="text1" w:themeTint="80"/>
                <w:sz w:val="16"/>
                <w:szCs w:val="16"/>
              </w:rPr>
              <w:t xml:space="preserve">który wpisują się działania objęte wsparciem w ramach </w:t>
            </w:r>
            <w:r>
              <w:rPr>
                <w:rFonts w:ascii="Lato" w:hAnsi="Lato" w:cs="Arial"/>
                <w:color w:val="7F7F7F" w:themeColor="text1" w:themeTint="80"/>
                <w:sz w:val="16"/>
                <w:szCs w:val="16"/>
              </w:rPr>
              <w:t>nabor</w:t>
            </w:r>
            <w:r w:rsidRPr="000A251A">
              <w:rPr>
                <w:rFonts w:ascii="Lato" w:hAnsi="Lato" w:cs="Arial"/>
                <w:color w:val="7F7F7F" w:themeColor="text1" w:themeTint="80"/>
                <w:sz w:val="16"/>
                <w:szCs w:val="16"/>
              </w:rPr>
              <w:t>u</w:t>
            </w:r>
            <w:r>
              <w:rPr>
                <w:rFonts w:ascii="Lato" w:hAnsi="Lato" w:cs="Arial"/>
                <w:color w:val="7F7F7F" w:themeColor="text1" w:themeTint="80"/>
                <w:sz w:val="16"/>
                <w:szCs w:val="16"/>
              </w:rPr>
              <w:t xml:space="preserve"> oraz Krajowego lub Wojewódzkiego Planu Transformacji</w:t>
            </w:r>
          </w:p>
        </w:tc>
        <w:tc>
          <w:tcPr>
            <w:tcW w:w="5925" w:type="dxa"/>
            <w:gridSpan w:val="3"/>
            <w:tcBorders>
              <w:top w:val="single" w:sz="4" w:space="0" w:color="auto"/>
              <w:left w:val="single" w:sz="4" w:space="0" w:color="auto"/>
              <w:bottom w:val="single" w:sz="4" w:space="0" w:color="auto"/>
              <w:right w:val="single" w:sz="4" w:space="0" w:color="auto"/>
            </w:tcBorders>
            <w:vAlign w:val="center"/>
          </w:tcPr>
          <w:p w14:paraId="1924021A" w14:textId="04FEE1EA" w:rsidR="002B0D53" w:rsidRPr="006F23D7" w:rsidRDefault="3DDB07A7" w:rsidP="7C137F81">
            <w:pPr>
              <w:spacing w:before="100" w:after="100" w:line="240" w:lineRule="auto"/>
              <w:contextualSpacing/>
              <w:rPr>
                <w:rFonts w:ascii="Lato" w:hAnsi="Lato" w:cs="Arial"/>
                <w:sz w:val="20"/>
                <w:szCs w:val="20"/>
              </w:rPr>
            </w:pPr>
            <w:r w:rsidRPr="1DFE2369">
              <w:rPr>
                <w:rFonts w:ascii="Lato" w:hAnsi="Lato" w:cs="Arial"/>
                <w:sz w:val="20"/>
                <w:szCs w:val="20"/>
              </w:rPr>
              <w:t xml:space="preserve">Zgodnie z rekomendacjami zawartymi w </w:t>
            </w:r>
            <w:r w:rsidRPr="001169DD">
              <w:rPr>
                <w:rFonts w:ascii="Lato" w:hAnsi="Lato" w:cs="Arial"/>
                <w:sz w:val="20"/>
                <w:szCs w:val="20"/>
              </w:rPr>
              <w:t>Map</w:t>
            </w:r>
            <w:r w:rsidR="001169DD" w:rsidRPr="001169DD">
              <w:rPr>
                <w:rFonts w:ascii="Lato" w:hAnsi="Lato" w:cs="Arial"/>
                <w:sz w:val="20"/>
                <w:szCs w:val="20"/>
              </w:rPr>
              <w:t>ie</w:t>
            </w:r>
            <w:r w:rsidRPr="001169DD">
              <w:rPr>
                <w:rFonts w:ascii="Lato" w:hAnsi="Lato" w:cs="Arial"/>
                <w:sz w:val="20"/>
                <w:szCs w:val="20"/>
              </w:rPr>
              <w:t xml:space="preserve"> Potrzeb Zdrowotnych</w:t>
            </w:r>
            <w:r w:rsidRPr="1DFE2369">
              <w:rPr>
                <w:rFonts w:ascii="Lato" w:hAnsi="Lato" w:cs="Arial"/>
                <w:sz w:val="20"/>
                <w:szCs w:val="20"/>
              </w:rPr>
              <w:t xml:space="preserve"> na lata 2022-2026 w obszarze rehabilitacji medycznej, ze względu na długi czas oczekiwania na świadczenia należy dążyć do poprawy dostępności świadczeń, zwłaszcza w zakresie fizjoterapii ambulatoryjnej, rehabilitacji ogólnoustrojowej w warunkach stacjonarnych oraz w poradni rehabilitacyjnej.</w:t>
            </w:r>
          </w:p>
          <w:p w14:paraId="157151CD" w14:textId="1D63BBD6" w:rsidR="002B0D53" w:rsidRPr="006F23D7" w:rsidRDefault="3DDB07A7" w:rsidP="7C137F81">
            <w:pPr>
              <w:spacing w:before="100" w:after="100" w:line="240" w:lineRule="auto"/>
              <w:contextualSpacing/>
              <w:rPr>
                <w:rFonts w:ascii="Lato" w:hAnsi="Lato" w:cs="Arial"/>
                <w:sz w:val="20"/>
                <w:szCs w:val="20"/>
              </w:rPr>
            </w:pPr>
            <w:r w:rsidRPr="1DFE2369">
              <w:rPr>
                <w:rFonts w:ascii="Lato" w:hAnsi="Lato" w:cs="Arial"/>
                <w:sz w:val="20"/>
                <w:szCs w:val="20"/>
              </w:rPr>
              <w:t xml:space="preserve">Według informacji zawartych w </w:t>
            </w:r>
            <w:r w:rsidR="00E44E98" w:rsidRPr="00E44E98">
              <w:rPr>
                <w:rFonts w:ascii="Lato" w:hAnsi="Lato" w:cs="Arial"/>
                <w:sz w:val="20"/>
                <w:szCs w:val="20"/>
              </w:rPr>
              <w:t>Mapie</w:t>
            </w:r>
            <w:r w:rsidRPr="00E44E98">
              <w:rPr>
                <w:rFonts w:ascii="Lato" w:hAnsi="Lato" w:cs="Arial"/>
                <w:sz w:val="20"/>
                <w:szCs w:val="20"/>
              </w:rPr>
              <w:t xml:space="preserve"> Potrzeb Zdrowotnych</w:t>
            </w:r>
            <w:r w:rsidRPr="1DFE2369">
              <w:rPr>
                <w:rFonts w:ascii="Lato" w:hAnsi="Lato" w:cs="Arial"/>
                <w:sz w:val="20"/>
                <w:szCs w:val="20"/>
              </w:rPr>
              <w:t xml:space="preserve"> na lata 2022-2026 na terenie Polski od 2021 r. obserwuje się znaczny wzrost liczby pacjentów korzystających z rehabilitacji. W 2023 r. odnotowano rekordową liczbę 9 271 pacjentów na 100 tys. ludności. Województwo mazowieckie również wyróżnia się wzrostem liczby pacjentów we wspomnianych latach </w:t>
            </w:r>
            <w:r w:rsidR="002B0D53">
              <w:br/>
            </w:r>
            <w:r w:rsidRPr="1DFE2369">
              <w:rPr>
                <w:rFonts w:ascii="Lato" w:hAnsi="Lato" w:cs="Arial"/>
                <w:sz w:val="20"/>
                <w:szCs w:val="20"/>
              </w:rPr>
              <w:t>(z 7 875 w 2020 r. do 9 883 w 2023 r. na 100 tys. ludności).</w:t>
            </w:r>
          </w:p>
          <w:p w14:paraId="375BDB59" w14:textId="77777777" w:rsidR="002B0D53" w:rsidRPr="006F23D7" w:rsidRDefault="002B0D53" w:rsidP="7C137F81">
            <w:pPr>
              <w:spacing w:before="100" w:after="100" w:line="240" w:lineRule="auto"/>
              <w:contextualSpacing/>
              <w:rPr>
                <w:rFonts w:ascii="Lato" w:hAnsi="Lato" w:cs="Arial"/>
                <w:sz w:val="20"/>
                <w:szCs w:val="20"/>
              </w:rPr>
            </w:pPr>
            <w:r w:rsidRPr="7C137F81">
              <w:rPr>
                <w:rFonts w:ascii="Lato" w:hAnsi="Lato" w:cs="Arial"/>
                <w:sz w:val="20"/>
                <w:szCs w:val="20"/>
              </w:rPr>
              <w:t>Rekomendowane kierunki działań zgodnie z Wojewódzkim Planem Transformacji dla województwa mazowieckiego w zakresie rehabilitacji medycznej – rekomendacja 3.6.6a Skrócenie czasu oczekiwania oraz zwiększenie dostępności do świadczeń rehabilitacji dziennej.</w:t>
            </w:r>
          </w:p>
        </w:tc>
      </w:tr>
      <w:tr w:rsidR="002B0D53" w:rsidRPr="00F86F4B" w14:paraId="7A951DE4" w14:textId="77777777" w:rsidTr="1DFE2369">
        <w:trPr>
          <w:gridBefore w:val="1"/>
          <w:gridAfter w:val="1"/>
          <w:wBefore w:w="284" w:type="dxa"/>
          <w:wAfter w:w="170" w:type="dxa"/>
          <w:trHeight w:val="1019"/>
          <w:tblHeader/>
        </w:trPr>
        <w:tc>
          <w:tcPr>
            <w:tcW w:w="3544" w:type="dxa"/>
            <w:gridSpan w:val="2"/>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0137872C" w14:textId="77777777" w:rsidR="002B0D53" w:rsidRPr="00F86F4B" w:rsidRDefault="002B0D53" w:rsidP="00322042">
            <w:pPr>
              <w:spacing w:before="20" w:after="20" w:line="240" w:lineRule="auto"/>
              <w:contextualSpacing/>
              <w:rPr>
                <w:rFonts w:ascii="Lato" w:hAnsi="Lato" w:cs="Arial"/>
                <w:sz w:val="24"/>
                <w:szCs w:val="24"/>
              </w:rPr>
            </w:pPr>
            <w:r w:rsidRPr="000A251A">
              <w:rPr>
                <w:rFonts w:ascii="Lato" w:hAnsi="Lato" w:cs="Arial"/>
                <w:b/>
                <w:bCs/>
                <w:sz w:val="20"/>
                <w:szCs w:val="20"/>
              </w:rPr>
              <w:t>IV.1</w:t>
            </w:r>
            <w:r>
              <w:rPr>
                <w:rFonts w:ascii="Lato" w:hAnsi="Lato" w:cs="Arial"/>
                <w:b/>
                <w:bCs/>
                <w:sz w:val="20"/>
                <w:szCs w:val="20"/>
              </w:rPr>
              <w:t>3</w:t>
            </w:r>
            <w:r w:rsidRPr="000A251A">
              <w:rPr>
                <w:rFonts w:ascii="Lato" w:hAnsi="Lato" w:cs="Arial"/>
                <w:b/>
                <w:bCs/>
                <w:sz w:val="20"/>
                <w:szCs w:val="20"/>
              </w:rPr>
              <w:t xml:space="preserve"> Przewidywany termin </w:t>
            </w:r>
            <w:r w:rsidRPr="000A251A">
              <w:rPr>
                <w:rFonts w:ascii="Lato" w:hAnsi="Lato" w:cs="Arial"/>
                <w:b/>
                <w:bCs/>
                <w:sz w:val="20"/>
                <w:szCs w:val="20"/>
              </w:rPr>
              <w:br/>
              <w:t xml:space="preserve">ogłoszenia naboru </w:t>
            </w:r>
            <w:r w:rsidRPr="000A251A">
              <w:rPr>
                <w:rFonts w:ascii="Lato" w:hAnsi="Lato" w:cs="Arial"/>
                <w:b/>
                <w:bCs/>
                <w:sz w:val="20"/>
                <w:szCs w:val="20"/>
              </w:rPr>
              <w:br/>
            </w:r>
            <w:r w:rsidRPr="000A251A">
              <w:rPr>
                <w:rFonts w:ascii="Lato" w:hAnsi="Lato" w:cs="Arial"/>
                <w:color w:val="7F7F7F" w:themeColor="text1" w:themeTint="80"/>
                <w:sz w:val="16"/>
                <w:szCs w:val="16"/>
              </w:rPr>
              <w:t>rok oraz kwartał [RRRR.KW]</w:t>
            </w:r>
          </w:p>
        </w:tc>
        <w:tc>
          <w:tcPr>
            <w:tcW w:w="5925" w:type="dxa"/>
            <w:gridSpan w:val="3"/>
            <w:tcBorders>
              <w:top w:val="single" w:sz="4" w:space="0" w:color="auto"/>
              <w:left w:val="single" w:sz="4" w:space="0" w:color="auto"/>
              <w:bottom w:val="single" w:sz="4" w:space="0" w:color="auto"/>
              <w:right w:val="single" w:sz="4" w:space="0" w:color="auto"/>
            </w:tcBorders>
            <w:vAlign w:val="center"/>
            <w:hideMark/>
          </w:tcPr>
          <w:p w14:paraId="4A4956D6" w14:textId="77777777" w:rsidR="002B0D53" w:rsidRPr="00F043D5" w:rsidRDefault="002B0D53" w:rsidP="00322042">
            <w:pPr>
              <w:spacing w:before="100" w:after="100" w:line="360" w:lineRule="auto"/>
              <w:contextualSpacing/>
              <w:rPr>
                <w:rFonts w:ascii="Lato" w:hAnsi="Lato" w:cs="Arial"/>
                <w:sz w:val="20"/>
                <w:szCs w:val="20"/>
              </w:rPr>
            </w:pPr>
            <w:r w:rsidRPr="00F043D5">
              <w:rPr>
                <w:rFonts w:ascii="Lato" w:hAnsi="Lato" w:cs="Arial"/>
                <w:sz w:val="20"/>
                <w:szCs w:val="20"/>
              </w:rPr>
              <w:t>2025.II</w:t>
            </w:r>
            <w:r>
              <w:rPr>
                <w:rFonts w:ascii="Lato" w:hAnsi="Lato" w:cs="Arial"/>
                <w:sz w:val="20"/>
                <w:szCs w:val="20"/>
              </w:rPr>
              <w:t>I</w:t>
            </w:r>
          </w:p>
        </w:tc>
      </w:tr>
      <w:tr w:rsidR="002B0D53" w:rsidRPr="00F86F4B" w14:paraId="543F9768" w14:textId="77777777" w:rsidTr="1DFE2369">
        <w:trPr>
          <w:gridBefore w:val="1"/>
          <w:gridAfter w:val="1"/>
          <w:wBefore w:w="284" w:type="dxa"/>
          <w:wAfter w:w="170" w:type="dxa"/>
          <w:trHeight w:val="1019"/>
          <w:tblHeader/>
        </w:trPr>
        <w:tc>
          <w:tcPr>
            <w:tcW w:w="3544" w:type="dxa"/>
            <w:gridSpan w:val="2"/>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45A8AA71" w14:textId="77777777" w:rsidR="002B0D53" w:rsidRDefault="002B0D53" w:rsidP="00322042">
            <w:pPr>
              <w:spacing w:before="20" w:after="20" w:line="240" w:lineRule="auto"/>
              <w:contextualSpacing/>
              <w:rPr>
                <w:rFonts w:ascii="Lato" w:hAnsi="Lato" w:cs="Arial"/>
                <w:color w:val="7F7F7F" w:themeColor="text1" w:themeTint="80"/>
                <w:sz w:val="16"/>
                <w:szCs w:val="16"/>
              </w:rPr>
            </w:pPr>
            <w:r>
              <w:rPr>
                <w:rFonts w:ascii="Lato" w:hAnsi="Lato" w:cs="Arial"/>
                <w:b/>
                <w:bCs/>
                <w:sz w:val="20"/>
                <w:szCs w:val="20"/>
              </w:rPr>
              <w:t>IV.14 Opinia Ministra Zdrowia</w:t>
            </w:r>
            <w:r>
              <w:rPr>
                <w:rFonts w:ascii="Lato" w:hAnsi="Lato" w:cs="Arial"/>
                <w:b/>
                <w:bCs/>
                <w:sz w:val="20"/>
                <w:szCs w:val="20"/>
              </w:rPr>
              <w:br/>
            </w:r>
            <w:r w:rsidRPr="005A7C8D">
              <w:rPr>
                <w:rFonts w:ascii="Lato" w:hAnsi="Lato" w:cs="Arial"/>
                <w:color w:val="7F7F7F" w:themeColor="text1" w:themeTint="80"/>
                <w:sz w:val="16"/>
                <w:szCs w:val="16"/>
              </w:rPr>
              <w:t xml:space="preserve">Oświadczenie o </w:t>
            </w:r>
            <w:r>
              <w:rPr>
                <w:rFonts w:ascii="Lato" w:hAnsi="Lato" w:cs="Arial"/>
                <w:color w:val="7F7F7F" w:themeColor="text1" w:themeTint="80"/>
                <w:sz w:val="16"/>
                <w:szCs w:val="16"/>
              </w:rPr>
              <w:t>posiadaniu</w:t>
            </w:r>
            <w:r w:rsidRPr="005A7C8D">
              <w:rPr>
                <w:rFonts w:ascii="Lato" w:hAnsi="Lato" w:cs="Arial"/>
                <w:color w:val="7F7F7F" w:themeColor="text1" w:themeTint="80"/>
                <w:sz w:val="16"/>
                <w:szCs w:val="16"/>
              </w:rPr>
              <w:t xml:space="preserve"> pozytywnej opinii Ministra Zdrowia, o ile </w:t>
            </w:r>
            <w:r>
              <w:rPr>
                <w:rFonts w:ascii="Lato" w:hAnsi="Lato" w:cs="Arial"/>
                <w:color w:val="7F7F7F" w:themeColor="text1" w:themeTint="80"/>
                <w:sz w:val="16"/>
                <w:szCs w:val="16"/>
              </w:rPr>
              <w:t>nabór</w:t>
            </w:r>
            <w:r w:rsidRPr="005A7C8D">
              <w:rPr>
                <w:rFonts w:ascii="Lato" w:hAnsi="Lato" w:cs="Arial"/>
                <w:color w:val="7F7F7F" w:themeColor="text1" w:themeTint="80"/>
                <w:sz w:val="16"/>
                <w:szCs w:val="16"/>
              </w:rPr>
              <w:t xml:space="preserve"> dotyczy</w:t>
            </w:r>
            <w:r>
              <w:rPr>
                <w:rFonts w:ascii="Lato" w:hAnsi="Lato" w:cs="Arial"/>
                <w:color w:val="7F7F7F" w:themeColor="text1" w:themeTint="80"/>
                <w:sz w:val="16"/>
                <w:szCs w:val="16"/>
              </w:rPr>
              <w:t xml:space="preserve"> zakresu:</w:t>
            </w:r>
          </w:p>
          <w:p w14:paraId="729F7934" w14:textId="77777777" w:rsidR="002B0D53" w:rsidRDefault="002B0D53" w:rsidP="00322042">
            <w:pPr>
              <w:spacing w:before="20" w:after="20" w:line="240" w:lineRule="auto"/>
              <w:contextualSpacing/>
              <w:rPr>
                <w:rFonts w:ascii="Lato" w:hAnsi="Lato" w:cs="Arial"/>
                <w:color w:val="7F7F7F" w:themeColor="text1" w:themeTint="80"/>
                <w:sz w:val="16"/>
                <w:szCs w:val="16"/>
              </w:rPr>
            </w:pPr>
            <w:r>
              <w:rPr>
                <w:rFonts w:ascii="Lato" w:hAnsi="Lato" w:cs="Arial"/>
                <w:color w:val="7F7F7F" w:themeColor="text1" w:themeTint="80"/>
                <w:sz w:val="16"/>
                <w:szCs w:val="16"/>
              </w:rPr>
              <w:t>-</w:t>
            </w:r>
            <w:r w:rsidRPr="005A7C8D">
              <w:rPr>
                <w:rFonts w:ascii="Lato" w:hAnsi="Lato" w:cs="Arial"/>
                <w:color w:val="7F7F7F" w:themeColor="text1" w:themeTint="80"/>
                <w:sz w:val="16"/>
                <w:szCs w:val="16"/>
              </w:rPr>
              <w:t xml:space="preserve"> e-zdrowia,</w:t>
            </w:r>
            <w:r w:rsidRPr="002B6C78">
              <w:rPr>
                <w:rFonts w:ascii="Lato" w:hAnsi="Lato" w:cs="Arial"/>
                <w:color w:val="7F7F7F" w:themeColor="text1" w:themeTint="80"/>
                <w:sz w:val="16"/>
                <w:szCs w:val="16"/>
              </w:rPr>
              <w:t xml:space="preserve"> dostępności placówek ambulatoryjnej opieki specjalistycznej (AOS) i telemedycyny</w:t>
            </w:r>
            <w:r>
              <w:rPr>
                <w:rFonts w:ascii="Lato" w:hAnsi="Lato" w:cs="Arial"/>
                <w:color w:val="7F7F7F" w:themeColor="text1" w:themeTint="80"/>
                <w:sz w:val="16"/>
                <w:szCs w:val="16"/>
              </w:rPr>
              <w:t>,</w:t>
            </w:r>
          </w:p>
          <w:p w14:paraId="6AF9BD05" w14:textId="77777777" w:rsidR="002B0D53" w:rsidRDefault="002B0D53" w:rsidP="00322042">
            <w:pPr>
              <w:spacing w:before="20" w:after="20" w:line="240" w:lineRule="auto"/>
              <w:contextualSpacing/>
              <w:rPr>
                <w:rFonts w:ascii="Lato" w:hAnsi="Lato" w:cs="Arial"/>
                <w:color w:val="7F7F7F" w:themeColor="text1" w:themeTint="80"/>
                <w:sz w:val="16"/>
                <w:szCs w:val="16"/>
              </w:rPr>
            </w:pPr>
            <w:r>
              <w:rPr>
                <w:rFonts w:ascii="Lato" w:hAnsi="Lato" w:cs="Arial"/>
                <w:color w:val="7F7F7F" w:themeColor="text1" w:themeTint="80"/>
                <w:sz w:val="16"/>
                <w:szCs w:val="16"/>
              </w:rPr>
              <w:t xml:space="preserve">- </w:t>
            </w:r>
            <w:r w:rsidRPr="005A7C8D">
              <w:rPr>
                <w:rFonts w:ascii="Lato" w:hAnsi="Lato" w:cs="Arial"/>
                <w:color w:val="7F7F7F" w:themeColor="text1" w:themeTint="80"/>
                <w:sz w:val="16"/>
                <w:szCs w:val="16"/>
              </w:rPr>
              <w:t>psychiatrii</w:t>
            </w:r>
            <w:r>
              <w:rPr>
                <w:rFonts w:ascii="Lato" w:hAnsi="Lato" w:cs="Arial"/>
                <w:color w:val="7F7F7F" w:themeColor="text1" w:themeTint="80"/>
                <w:sz w:val="16"/>
                <w:szCs w:val="16"/>
              </w:rPr>
              <w:t>,</w:t>
            </w:r>
          </w:p>
          <w:p w14:paraId="09D54FD9" w14:textId="77777777" w:rsidR="002B0D53" w:rsidRPr="00D24A4C" w:rsidRDefault="002B0D53" w:rsidP="00322042">
            <w:pPr>
              <w:spacing w:before="20" w:after="20" w:line="240" w:lineRule="auto"/>
              <w:contextualSpacing/>
              <w:rPr>
                <w:rFonts w:ascii="Lato" w:hAnsi="Lato" w:cs="Arial"/>
                <w:b/>
                <w:bCs/>
                <w:sz w:val="20"/>
                <w:szCs w:val="20"/>
              </w:rPr>
            </w:pPr>
            <w:r>
              <w:rPr>
                <w:rFonts w:ascii="Lato" w:hAnsi="Lato" w:cs="Arial"/>
                <w:color w:val="7F7F7F" w:themeColor="text1" w:themeTint="80"/>
                <w:sz w:val="16"/>
                <w:szCs w:val="16"/>
              </w:rPr>
              <w:t xml:space="preserve">- </w:t>
            </w:r>
            <w:r w:rsidRPr="002B6C78">
              <w:rPr>
                <w:rFonts w:ascii="Lato" w:hAnsi="Lato" w:cs="Arial"/>
                <w:color w:val="7F7F7F" w:themeColor="text1" w:themeTint="80"/>
                <w:sz w:val="16"/>
                <w:szCs w:val="16"/>
              </w:rPr>
              <w:t>kształcenia kadr medycznych i okołomedycznych</w:t>
            </w:r>
            <w:r w:rsidRPr="005A7C8D">
              <w:rPr>
                <w:rFonts w:ascii="Lato" w:hAnsi="Lato" w:cs="Arial"/>
                <w:color w:val="7F7F7F" w:themeColor="text1" w:themeTint="80"/>
                <w:sz w:val="16"/>
                <w:szCs w:val="16"/>
              </w:rPr>
              <w:t>.</w:t>
            </w:r>
            <w:r w:rsidRPr="005A7C8D">
              <w:rPr>
                <w:rFonts w:ascii="Lato" w:hAnsi="Lato" w:cs="Arial"/>
                <w:b/>
                <w:bCs/>
                <w:sz w:val="20"/>
                <w:szCs w:val="20"/>
              </w:rPr>
              <w:t xml:space="preserve">  </w:t>
            </w:r>
          </w:p>
        </w:tc>
        <w:tc>
          <w:tcPr>
            <w:tcW w:w="5925" w:type="dxa"/>
            <w:gridSpan w:val="3"/>
            <w:tcBorders>
              <w:top w:val="single" w:sz="4" w:space="0" w:color="auto"/>
              <w:left w:val="single" w:sz="4" w:space="0" w:color="auto"/>
              <w:bottom w:val="single" w:sz="4" w:space="0" w:color="auto"/>
              <w:right w:val="single" w:sz="4" w:space="0" w:color="auto"/>
            </w:tcBorders>
            <w:vAlign w:val="center"/>
          </w:tcPr>
          <w:p w14:paraId="5764E204" w14:textId="77777777" w:rsidR="002B0D53" w:rsidRPr="00124EB3" w:rsidRDefault="002B0D53" w:rsidP="00322042">
            <w:pPr>
              <w:spacing w:before="100" w:after="100" w:line="360" w:lineRule="auto"/>
              <w:contextualSpacing/>
              <w:rPr>
                <w:rFonts w:asciiTheme="minorHAnsi" w:hAnsiTheme="minorHAnsi" w:cstheme="minorHAnsi"/>
              </w:rPr>
            </w:pPr>
            <w:r w:rsidRPr="00124EB3">
              <w:rPr>
                <w:rFonts w:asciiTheme="minorHAnsi" w:hAnsiTheme="minorHAnsi" w:cstheme="minorHAnsi"/>
              </w:rPr>
              <w:t xml:space="preserve">Nie dotyczy </w:t>
            </w:r>
          </w:p>
        </w:tc>
      </w:tr>
      <w:bookmarkEnd w:id="4"/>
      <w:tr w:rsidR="002B0D53" w:rsidRPr="00F86F4B" w14:paraId="7021B2FF" w14:textId="77777777" w:rsidTr="1DFE23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trHeight w:val="476"/>
          <w:tblHeader/>
        </w:trPr>
        <w:tc>
          <w:tcPr>
            <w:tcW w:w="9923" w:type="dxa"/>
            <w:gridSpan w:val="7"/>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26A05676" w14:textId="77777777" w:rsidR="002B0D53" w:rsidRPr="000A251A" w:rsidRDefault="002B0D53" w:rsidP="00322042">
            <w:pPr>
              <w:spacing w:before="40" w:after="40" w:line="240" w:lineRule="auto"/>
              <w:contextualSpacing/>
              <w:rPr>
                <w:rFonts w:ascii="Lato" w:hAnsi="Lato" w:cs="Arial"/>
                <w:b/>
                <w:sz w:val="20"/>
                <w:szCs w:val="20"/>
              </w:rPr>
            </w:pPr>
            <w:r w:rsidRPr="000A251A">
              <w:rPr>
                <w:rFonts w:ascii="Lato" w:hAnsi="Lato" w:cs="Arial"/>
                <w:b/>
                <w:sz w:val="20"/>
                <w:szCs w:val="20"/>
              </w:rPr>
              <w:lastRenderedPageBreak/>
              <w:t xml:space="preserve">ZAKŁADANE EFEKTY </w:t>
            </w:r>
            <w:r>
              <w:rPr>
                <w:rFonts w:ascii="Lato" w:hAnsi="Lato" w:cs="Arial"/>
                <w:b/>
                <w:sz w:val="20"/>
                <w:szCs w:val="20"/>
              </w:rPr>
              <w:t>NABORU</w:t>
            </w:r>
            <w:r w:rsidRPr="000A251A">
              <w:rPr>
                <w:rFonts w:ascii="Lato" w:hAnsi="Lato" w:cs="Arial"/>
                <w:b/>
                <w:sz w:val="20"/>
                <w:szCs w:val="20"/>
              </w:rPr>
              <w:t xml:space="preserve"> WYRAŻONE WSKAŹNIKAMI </w:t>
            </w:r>
          </w:p>
        </w:tc>
      </w:tr>
      <w:tr w:rsidR="002B0D53" w:rsidRPr="00F86F4B" w14:paraId="4FC168D1" w14:textId="77777777" w:rsidTr="1DFE23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tblHeader/>
        </w:trPr>
        <w:tc>
          <w:tcPr>
            <w:tcW w:w="9923" w:type="dxa"/>
            <w:gridSpan w:val="7"/>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57DCE170" w14:textId="77777777" w:rsidR="002B0D53" w:rsidRPr="00F86F4B" w:rsidRDefault="002B0D53" w:rsidP="00322042">
            <w:pPr>
              <w:spacing w:before="20" w:after="20" w:line="240" w:lineRule="auto"/>
              <w:rPr>
                <w:rFonts w:ascii="Lato" w:hAnsi="Lato" w:cs="Arial"/>
                <w:b/>
                <w:sz w:val="24"/>
                <w:szCs w:val="24"/>
              </w:rPr>
            </w:pPr>
            <w:r>
              <w:rPr>
                <w:rFonts w:ascii="Lato" w:hAnsi="Lato" w:cs="Arial"/>
                <w:b/>
                <w:sz w:val="20"/>
                <w:szCs w:val="20"/>
              </w:rPr>
              <w:t xml:space="preserve">IV.15 </w:t>
            </w:r>
            <w:r w:rsidRPr="00094182">
              <w:rPr>
                <w:rFonts w:ascii="Lato" w:hAnsi="Lato" w:cs="Arial"/>
                <w:b/>
                <w:sz w:val="20"/>
                <w:szCs w:val="20"/>
              </w:rPr>
              <w:t>WSKAŹNIKI REZULTATU</w:t>
            </w:r>
          </w:p>
        </w:tc>
      </w:tr>
      <w:tr w:rsidR="002B0D53" w:rsidRPr="00F86F4B" w14:paraId="7BD2F161" w14:textId="77777777" w:rsidTr="1DFE23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trHeight w:hRule="exact" w:val="1086"/>
          <w:tblHeader/>
        </w:trPr>
        <w:tc>
          <w:tcPr>
            <w:tcW w:w="3253" w:type="dxa"/>
            <w:gridSpan w:val="2"/>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49DEFFAE" w14:textId="77777777" w:rsidR="002B0D53" w:rsidRPr="00094182" w:rsidRDefault="002B0D53" w:rsidP="00322042">
            <w:pPr>
              <w:spacing w:before="20" w:after="20" w:line="240" w:lineRule="auto"/>
              <w:jc w:val="center"/>
              <w:rPr>
                <w:rFonts w:ascii="Lato" w:hAnsi="Lato" w:cs="Arial"/>
                <w:b/>
                <w:bCs/>
                <w:sz w:val="20"/>
                <w:szCs w:val="20"/>
              </w:rPr>
            </w:pPr>
            <w:r w:rsidRPr="00094182">
              <w:rPr>
                <w:rFonts w:ascii="Lato" w:hAnsi="Lato" w:cs="Arial"/>
                <w:b/>
                <w:bCs/>
                <w:sz w:val="20"/>
                <w:szCs w:val="20"/>
              </w:rPr>
              <w:t>Nazwa wskaźnika</w:t>
            </w:r>
          </w:p>
        </w:tc>
        <w:tc>
          <w:tcPr>
            <w:tcW w:w="1699" w:type="dxa"/>
            <w:gridSpan w:val="2"/>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0B038351" w14:textId="77777777" w:rsidR="002B0D53" w:rsidRPr="00094182" w:rsidRDefault="002B0D53" w:rsidP="00322042">
            <w:pPr>
              <w:spacing w:before="20" w:after="20" w:line="240" w:lineRule="auto"/>
              <w:jc w:val="center"/>
              <w:rPr>
                <w:rFonts w:ascii="Lato" w:hAnsi="Lato" w:cs="Arial"/>
                <w:b/>
                <w:bCs/>
                <w:sz w:val="20"/>
                <w:szCs w:val="20"/>
              </w:rPr>
            </w:pPr>
            <w:r w:rsidRPr="00094182">
              <w:rPr>
                <w:rFonts w:ascii="Lato" w:hAnsi="Lato" w:cs="Arial"/>
                <w:b/>
                <w:bCs/>
                <w:sz w:val="20"/>
                <w:szCs w:val="20"/>
              </w:rPr>
              <w:t>Jednostka</w:t>
            </w:r>
          </w:p>
        </w:tc>
        <w:tc>
          <w:tcPr>
            <w:tcW w:w="1417"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20D16A62" w14:textId="77777777" w:rsidR="002B0D53" w:rsidRPr="00094182" w:rsidRDefault="002B0D53" w:rsidP="00322042">
            <w:pPr>
              <w:spacing w:before="20" w:after="20" w:line="240" w:lineRule="auto"/>
              <w:jc w:val="center"/>
              <w:rPr>
                <w:rFonts w:ascii="Lato" w:hAnsi="Lato" w:cs="Arial"/>
                <w:b/>
                <w:bCs/>
                <w:sz w:val="20"/>
                <w:szCs w:val="20"/>
              </w:rPr>
            </w:pPr>
            <w:r w:rsidRPr="00094182">
              <w:rPr>
                <w:rFonts w:ascii="Lato" w:hAnsi="Lato" w:cs="Arial"/>
                <w:b/>
                <w:bCs/>
                <w:sz w:val="20"/>
                <w:szCs w:val="20"/>
              </w:rPr>
              <w:t xml:space="preserve">Szacowana wartość osiągnięta dzięki </w:t>
            </w:r>
            <w:r>
              <w:rPr>
                <w:rFonts w:ascii="Lato" w:hAnsi="Lato" w:cs="Arial"/>
                <w:b/>
                <w:bCs/>
                <w:sz w:val="20"/>
                <w:szCs w:val="20"/>
              </w:rPr>
              <w:t>naborowi</w:t>
            </w:r>
          </w:p>
        </w:tc>
        <w:tc>
          <w:tcPr>
            <w:tcW w:w="3554" w:type="dxa"/>
            <w:gridSpan w:val="2"/>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1CEAEEAC" w14:textId="77777777" w:rsidR="002B0D53" w:rsidRPr="00094182" w:rsidRDefault="002B0D53" w:rsidP="00322042">
            <w:pPr>
              <w:spacing w:before="20" w:after="20" w:line="240" w:lineRule="auto"/>
              <w:jc w:val="center"/>
              <w:rPr>
                <w:rFonts w:ascii="Lato" w:hAnsi="Lato" w:cs="Arial"/>
                <w:b/>
                <w:bCs/>
                <w:sz w:val="20"/>
                <w:szCs w:val="20"/>
              </w:rPr>
            </w:pPr>
            <w:r w:rsidRPr="00094182">
              <w:rPr>
                <w:rFonts w:ascii="Lato" w:hAnsi="Lato" w:cs="Arial"/>
                <w:b/>
                <w:bCs/>
                <w:sz w:val="20"/>
                <w:szCs w:val="20"/>
              </w:rPr>
              <w:t xml:space="preserve">Wartość docelowa zakładana w </w:t>
            </w:r>
            <w:r>
              <w:rPr>
                <w:rFonts w:ascii="Lato" w:hAnsi="Lato" w:cs="Arial"/>
                <w:b/>
                <w:bCs/>
                <w:sz w:val="20"/>
                <w:szCs w:val="20"/>
              </w:rPr>
              <w:t>programie</w:t>
            </w:r>
          </w:p>
        </w:tc>
      </w:tr>
      <w:tr w:rsidR="002B0D53" w:rsidRPr="00F86F4B" w14:paraId="55DADF08" w14:textId="77777777" w:rsidTr="1DFE23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trHeight w:val="557"/>
          <w:tblHeader/>
        </w:trPr>
        <w:tc>
          <w:tcPr>
            <w:tcW w:w="3253"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6831F94" w14:textId="77777777" w:rsidR="002B0D53" w:rsidRPr="00EF78AC" w:rsidRDefault="002B0D53" w:rsidP="00322042">
            <w:pPr>
              <w:rPr>
                <w:rFonts w:asciiTheme="majorHAnsi" w:hAnsiTheme="majorHAnsi" w:cstheme="majorBidi"/>
              </w:rPr>
            </w:pPr>
            <w:r w:rsidRPr="5551EAC2">
              <w:rPr>
                <w:rFonts w:asciiTheme="majorHAnsi" w:hAnsiTheme="majorHAnsi" w:cstheme="majorBidi"/>
              </w:rPr>
              <w:t>WLWK-PLDCR03 - Liczba osób, które dzięki wsparciu w obszarze zdrowia podjęły pracę lub kontynuowały zatrudnienie</w:t>
            </w:r>
          </w:p>
          <w:p w14:paraId="4F5F6F05" w14:textId="77777777" w:rsidR="002B0D53" w:rsidRPr="00EF78AC" w:rsidRDefault="002B0D53" w:rsidP="00322042">
            <w:pPr>
              <w:spacing w:before="20" w:after="20" w:line="240" w:lineRule="auto"/>
              <w:contextualSpacing/>
              <w:jc w:val="center"/>
              <w:rPr>
                <w:rFonts w:asciiTheme="majorHAnsi" w:hAnsiTheme="majorHAnsi" w:cstheme="majorHAnsi"/>
              </w:rPr>
            </w:pPr>
          </w:p>
        </w:tc>
        <w:tc>
          <w:tcPr>
            <w:tcW w:w="169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32EF21" w14:textId="77777777" w:rsidR="002B0D53" w:rsidRPr="00EF78AC" w:rsidRDefault="002B0D53" w:rsidP="00322042">
            <w:pPr>
              <w:spacing w:before="20" w:after="20" w:line="240" w:lineRule="auto"/>
              <w:contextualSpacing/>
              <w:jc w:val="center"/>
              <w:rPr>
                <w:rFonts w:asciiTheme="majorHAnsi" w:hAnsiTheme="majorHAnsi" w:cstheme="majorHAnsi"/>
              </w:rPr>
            </w:pPr>
            <w:r w:rsidRPr="00EF78AC">
              <w:rPr>
                <w:rFonts w:asciiTheme="majorHAnsi" w:hAnsiTheme="majorHAnsi" w:cstheme="majorHAnsi"/>
              </w:rPr>
              <w:t>osoby</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0C9670" w14:textId="07AD4BC5" w:rsidR="002B0D53" w:rsidRPr="00EF78AC" w:rsidRDefault="00B47166" w:rsidP="4A25C0A2">
            <w:pPr>
              <w:spacing w:before="20" w:after="20" w:line="240" w:lineRule="auto"/>
              <w:contextualSpacing/>
              <w:jc w:val="center"/>
              <w:rPr>
                <w:rFonts w:asciiTheme="majorHAnsi" w:hAnsiTheme="majorHAnsi" w:cstheme="majorBidi"/>
                <w:highlight w:val="yellow"/>
              </w:rPr>
            </w:pPr>
            <w:r w:rsidRPr="00B47166">
              <w:rPr>
                <w:rFonts w:asciiTheme="majorHAnsi" w:hAnsiTheme="majorHAnsi" w:cstheme="majorBidi"/>
              </w:rPr>
              <w:t>472</w:t>
            </w:r>
          </w:p>
        </w:tc>
        <w:tc>
          <w:tcPr>
            <w:tcW w:w="35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F40B2C" w14:textId="77777777" w:rsidR="002B0D53" w:rsidRPr="00EF78AC" w:rsidRDefault="002B0D53" w:rsidP="00322042">
            <w:pPr>
              <w:spacing w:before="20" w:after="20" w:line="240" w:lineRule="auto"/>
              <w:contextualSpacing/>
              <w:jc w:val="center"/>
              <w:rPr>
                <w:rFonts w:asciiTheme="majorHAnsi" w:hAnsiTheme="majorHAnsi" w:cstheme="majorHAnsi"/>
              </w:rPr>
            </w:pPr>
            <w:r w:rsidRPr="00EF78AC">
              <w:rPr>
                <w:rFonts w:asciiTheme="majorHAnsi" w:hAnsiTheme="majorHAnsi" w:cstheme="majorHAnsi"/>
              </w:rPr>
              <w:t>brak</w:t>
            </w:r>
          </w:p>
          <w:p w14:paraId="025D7194" w14:textId="77777777" w:rsidR="002B0D53" w:rsidRPr="00EF78AC" w:rsidRDefault="002B0D53" w:rsidP="00322042">
            <w:pPr>
              <w:spacing w:before="20" w:after="20" w:line="240" w:lineRule="auto"/>
              <w:contextualSpacing/>
              <w:jc w:val="center"/>
              <w:rPr>
                <w:rFonts w:asciiTheme="majorHAnsi" w:hAnsiTheme="majorHAnsi" w:cstheme="majorHAnsi"/>
              </w:rPr>
            </w:pPr>
            <w:r w:rsidRPr="00EF78AC">
              <w:rPr>
                <w:rFonts w:asciiTheme="majorHAnsi" w:hAnsiTheme="majorHAnsi" w:cstheme="majorHAnsi"/>
              </w:rPr>
              <w:t>Z uwagi na niską alokację w stosunku do innych typów projektów, ten typ projektu nie został owskaźnikowany</w:t>
            </w:r>
          </w:p>
        </w:tc>
      </w:tr>
      <w:tr w:rsidR="002B0D53" w:rsidRPr="00F86F4B" w14:paraId="650980C0" w14:textId="77777777" w:rsidTr="1DFE23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tblHeader/>
        </w:trPr>
        <w:tc>
          <w:tcPr>
            <w:tcW w:w="9923" w:type="dxa"/>
            <w:gridSpan w:val="7"/>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48AB0C73" w14:textId="77777777" w:rsidR="002B0D53" w:rsidRPr="00EF78AC" w:rsidRDefault="002B0D53" w:rsidP="00322042">
            <w:pPr>
              <w:spacing w:before="20" w:after="20" w:line="240" w:lineRule="auto"/>
              <w:ind w:left="57"/>
              <w:rPr>
                <w:rFonts w:asciiTheme="majorHAnsi" w:hAnsiTheme="majorHAnsi" w:cstheme="majorHAnsi"/>
                <w:b/>
              </w:rPr>
            </w:pPr>
            <w:r w:rsidRPr="00EF78AC">
              <w:rPr>
                <w:rFonts w:asciiTheme="majorHAnsi" w:hAnsiTheme="majorHAnsi" w:cstheme="majorHAnsi"/>
                <w:b/>
              </w:rPr>
              <w:t>IV.16 WSKAŹNIKI PRODUKTU</w:t>
            </w:r>
          </w:p>
        </w:tc>
      </w:tr>
      <w:tr w:rsidR="002B0D53" w:rsidRPr="00F86F4B" w14:paraId="4E9F02D8" w14:textId="77777777" w:rsidTr="1DFE23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trHeight w:hRule="exact" w:val="1124"/>
          <w:tblHeader/>
        </w:trPr>
        <w:tc>
          <w:tcPr>
            <w:tcW w:w="3253" w:type="dxa"/>
            <w:gridSpan w:val="2"/>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389D31F2" w14:textId="77777777" w:rsidR="002B0D53" w:rsidRPr="00EF78AC" w:rsidRDefault="002B0D53" w:rsidP="00322042">
            <w:pPr>
              <w:spacing w:after="0" w:line="240" w:lineRule="auto"/>
              <w:ind w:left="57"/>
              <w:jc w:val="center"/>
              <w:rPr>
                <w:rFonts w:asciiTheme="majorHAnsi" w:hAnsiTheme="majorHAnsi" w:cstheme="majorHAnsi"/>
                <w:b/>
                <w:bCs/>
              </w:rPr>
            </w:pPr>
            <w:r w:rsidRPr="00EF78AC">
              <w:rPr>
                <w:rFonts w:asciiTheme="majorHAnsi" w:hAnsiTheme="majorHAnsi" w:cstheme="majorHAnsi"/>
                <w:b/>
                <w:bCs/>
              </w:rPr>
              <w:t>Nazwa wskaźnika</w:t>
            </w:r>
          </w:p>
        </w:tc>
        <w:tc>
          <w:tcPr>
            <w:tcW w:w="1699" w:type="dxa"/>
            <w:gridSpan w:val="2"/>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0191F5D9" w14:textId="77777777" w:rsidR="002B0D53" w:rsidRPr="00EF78AC" w:rsidRDefault="002B0D53" w:rsidP="00322042">
            <w:pPr>
              <w:spacing w:after="0" w:line="240" w:lineRule="auto"/>
              <w:jc w:val="center"/>
              <w:rPr>
                <w:rFonts w:asciiTheme="majorHAnsi" w:hAnsiTheme="majorHAnsi" w:cstheme="majorHAnsi"/>
                <w:b/>
                <w:bCs/>
                <w:vertAlign w:val="superscript"/>
              </w:rPr>
            </w:pPr>
            <w:r w:rsidRPr="00EF78AC">
              <w:rPr>
                <w:rFonts w:asciiTheme="majorHAnsi" w:hAnsiTheme="majorHAnsi" w:cstheme="majorHAnsi"/>
                <w:b/>
                <w:bCs/>
              </w:rPr>
              <w:t>Jednostka</w:t>
            </w:r>
          </w:p>
        </w:tc>
        <w:tc>
          <w:tcPr>
            <w:tcW w:w="1417"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57912CA5" w14:textId="77777777" w:rsidR="002B0D53" w:rsidRPr="00EF78AC" w:rsidRDefault="002B0D53" w:rsidP="00322042">
            <w:pPr>
              <w:spacing w:after="0" w:line="240" w:lineRule="auto"/>
              <w:jc w:val="center"/>
              <w:rPr>
                <w:rFonts w:asciiTheme="majorHAnsi" w:hAnsiTheme="majorHAnsi" w:cstheme="majorHAnsi"/>
                <w:b/>
                <w:bCs/>
                <w:vertAlign w:val="superscript"/>
              </w:rPr>
            </w:pPr>
            <w:r w:rsidRPr="00EF78AC">
              <w:rPr>
                <w:rFonts w:asciiTheme="majorHAnsi" w:hAnsiTheme="majorHAnsi" w:cstheme="majorHAnsi"/>
                <w:b/>
                <w:bCs/>
              </w:rPr>
              <w:t>Szacowana wartość osiągnięta dzięki naborowi</w:t>
            </w:r>
          </w:p>
        </w:tc>
        <w:tc>
          <w:tcPr>
            <w:tcW w:w="3554" w:type="dxa"/>
            <w:gridSpan w:val="2"/>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776A933A" w14:textId="77777777" w:rsidR="002B0D53" w:rsidRPr="00EF78AC" w:rsidRDefault="002B0D53" w:rsidP="00322042">
            <w:pPr>
              <w:spacing w:after="0" w:line="240" w:lineRule="auto"/>
              <w:jc w:val="center"/>
              <w:rPr>
                <w:rFonts w:asciiTheme="majorHAnsi" w:hAnsiTheme="majorHAnsi" w:cstheme="majorHAnsi"/>
                <w:b/>
                <w:bCs/>
              </w:rPr>
            </w:pPr>
            <w:r w:rsidRPr="00EF78AC">
              <w:rPr>
                <w:rFonts w:asciiTheme="majorHAnsi" w:hAnsiTheme="majorHAnsi" w:cstheme="majorHAnsi"/>
                <w:b/>
                <w:bCs/>
              </w:rPr>
              <w:t>Wartość docelowa zakładana w programie</w:t>
            </w:r>
          </w:p>
        </w:tc>
      </w:tr>
      <w:tr w:rsidR="002B0D53" w:rsidRPr="00F86F4B" w14:paraId="5E0C554B" w14:textId="77777777" w:rsidTr="1DFE23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trHeight w:val="552"/>
          <w:tblHeader/>
        </w:trPr>
        <w:tc>
          <w:tcPr>
            <w:tcW w:w="32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3CEC2A" w14:textId="631627F3" w:rsidR="002B0D53" w:rsidRPr="00EF78AC" w:rsidRDefault="002B0D53" w:rsidP="7C137F81">
            <w:pPr>
              <w:rPr>
                <w:rFonts w:asciiTheme="majorHAnsi" w:hAnsiTheme="majorHAnsi" w:cstheme="majorBidi"/>
                <w:b/>
                <w:bCs/>
              </w:rPr>
            </w:pPr>
            <w:r w:rsidRPr="7C137F81">
              <w:rPr>
                <w:rFonts w:asciiTheme="majorHAnsi" w:hAnsiTheme="majorHAnsi" w:cstheme="majorBidi"/>
              </w:rPr>
              <w:t>WLWK-PLDCO08 - Liczba osób objętych wsparciem w obszarze zdrowia</w:t>
            </w:r>
          </w:p>
          <w:p w14:paraId="4D3CDCFA" w14:textId="77777777" w:rsidR="002B0D53" w:rsidRPr="00EF78AC" w:rsidRDefault="002B0D53" w:rsidP="00322042">
            <w:pPr>
              <w:spacing w:before="20" w:after="20" w:line="240" w:lineRule="auto"/>
              <w:ind w:left="57"/>
              <w:jc w:val="center"/>
              <w:rPr>
                <w:rFonts w:asciiTheme="majorHAnsi" w:hAnsiTheme="majorHAnsi" w:cstheme="majorHAnsi"/>
              </w:rPr>
            </w:pPr>
          </w:p>
        </w:tc>
        <w:tc>
          <w:tcPr>
            <w:tcW w:w="16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F634DE" w14:textId="77777777" w:rsidR="002B0D53" w:rsidRPr="00EF78AC" w:rsidRDefault="002B0D53" w:rsidP="00322042">
            <w:pPr>
              <w:spacing w:before="20" w:after="20" w:line="240" w:lineRule="auto"/>
              <w:jc w:val="center"/>
              <w:rPr>
                <w:rFonts w:asciiTheme="majorHAnsi" w:hAnsiTheme="majorHAnsi" w:cstheme="majorHAnsi"/>
              </w:rPr>
            </w:pPr>
            <w:r w:rsidRPr="00EF78AC">
              <w:rPr>
                <w:rFonts w:asciiTheme="majorHAnsi" w:hAnsiTheme="majorHAnsi" w:cstheme="majorHAnsi"/>
              </w:rPr>
              <w:t>osoby</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A56FE85" w14:textId="68726FC1" w:rsidR="002B0D53" w:rsidRPr="00EF78AC" w:rsidRDefault="00367358" w:rsidP="4A25C0A2">
            <w:pPr>
              <w:spacing w:before="20" w:after="20" w:line="240" w:lineRule="auto"/>
              <w:jc w:val="center"/>
              <w:rPr>
                <w:rFonts w:asciiTheme="majorHAnsi" w:hAnsiTheme="majorHAnsi" w:cstheme="majorBidi"/>
              </w:rPr>
            </w:pPr>
            <w:r>
              <w:rPr>
                <w:rFonts w:asciiTheme="majorHAnsi" w:hAnsiTheme="majorHAnsi" w:cstheme="majorBidi"/>
              </w:rPr>
              <w:t>590</w:t>
            </w:r>
          </w:p>
        </w:tc>
        <w:tc>
          <w:tcPr>
            <w:tcW w:w="35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6EEDEF" w14:textId="77777777" w:rsidR="002B0D53" w:rsidRPr="00EF78AC" w:rsidRDefault="002B0D53" w:rsidP="00322042">
            <w:pPr>
              <w:spacing w:before="20" w:after="20" w:line="240" w:lineRule="auto"/>
              <w:jc w:val="center"/>
              <w:rPr>
                <w:rFonts w:asciiTheme="majorHAnsi" w:hAnsiTheme="majorHAnsi" w:cstheme="majorHAnsi"/>
              </w:rPr>
            </w:pPr>
            <w:r w:rsidRPr="00EF78AC">
              <w:rPr>
                <w:rFonts w:asciiTheme="majorHAnsi" w:hAnsiTheme="majorHAnsi" w:cstheme="majorHAnsi"/>
              </w:rPr>
              <w:t>brak</w:t>
            </w:r>
          </w:p>
          <w:p w14:paraId="48AADDD0" w14:textId="77777777" w:rsidR="002B0D53" w:rsidRPr="00EF78AC" w:rsidRDefault="002B0D53" w:rsidP="00322042">
            <w:pPr>
              <w:spacing w:before="20" w:after="20" w:line="240" w:lineRule="auto"/>
              <w:jc w:val="center"/>
              <w:rPr>
                <w:rFonts w:asciiTheme="majorHAnsi" w:hAnsiTheme="majorHAnsi" w:cstheme="majorHAnsi"/>
              </w:rPr>
            </w:pPr>
            <w:r w:rsidRPr="00EF78AC">
              <w:rPr>
                <w:rFonts w:asciiTheme="majorHAnsi" w:hAnsiTheme="majorHAnsi" w:cstheme="majorHAnsi"/>
              </w:rPr>
              <w:t>Z uwagi na niską alokację w stosunku do innych typów projektów, ten typ projektu nie został owskaźnikowany</w:t>
            </w:r>
          </w:p>
        </w:tc>
      </w:tr>
      <w:tr w:rsidR="002B0D53" w:rsidRPr="00F86F4B" w14:paraId="668734AF" w14:textId="77777777" w:rsidTr="1DFE23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tblHeader/>
        </w:trPr>
        <w:tc>
          <w:tcPr>
            <w:tcW w:w="9923" w:type="dxa"/>
            <w:gridSpan w:val="7"/>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1A310B32" w14:textId="77777777" w:rsidR="002B0D53" w:rsidRPr="00094182" w:rsidRDefault="002B0D53" w:rsidP="00322042">
            <w:pPr>
              <w:spacing w:before="240" w:after="240" w:line="360" w:lineRule="auto"/>
              <w:rPr>
                <w:rFonts w:ascii="Lato" w:hAnsi="Lato" w:cs="Arial"/>
                <w:b/>
                <w:bCs/>
                <w:sz w:val="20"/>
                <w:szCs w:val="20"/>
              </w:rPr>
            </w:pPr>
            <w:r>
              <w:rPr>
                <w:rFonts w:ascii="Lato" w:hAnsi="Lato" w:cs="Arial"/>
                <w:b/>
                <w:bCs/>
                <w:sz w:val="20"/>
                <w:szCs w:val="20"/>
              </w:rPr>
              <w:t xml:space="preserve">IV.17 </w:t>
            </w:r>
            <w:r w:rsidRPr="00094182">
              <w:rPr>
                <w:rFonts w:ascii="Lato" w:hAnsi="Lato" w:cs="Arial"/>
                <w:b/>
                <w:bCs/>
                <w:sz w:val="20"/>
                <w:szCs w:val="20"/>
              </w:rPr>
              <w:t>POZOSTAŁE INFORMACJE</w:t>
            </w:r>
          </w:p>
        </w:tc>
      </w:tr>
      <w:tr w:rsidR="002B0D53" w:rsidRPr="00F86F4B" w14:paraId="6E1639D3" w14:textId="77777777" w:rsidTr="1DFE23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tblHeader/>
        </w:trPr>
        <w:tc>
          <w:tcPr>
            <w:tcW w:w="6369" w:type="dxa"/>
            <w:gridSpan w:val="5"/>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6BFD0E44" w14:textId="77777777" w:rsidR="002B0D53" w:rsidRPr="00ED1426" w:rsidRDefault="002B0D53" w:rsidP="00322042">
            <w:pPr>
              <w:spacing w:before="240" w:after="240" w:line="360" w:lineRule="auto"/>
              <w:jc w:val="center"/>
              <w:rPr>
                <w:rFonts w:ascii="Lato" w:hAnsi="Lato" w:cs="Arial"/>
                <w:b/>
                <w:bCs/>
                <w:sz w:val="20"/>
                <w:szCs w:val="20"/>
              </w:rPr>
            </w:pPr>
            <w:r w:rsidRPr="430B2F74">
              <w:rPr>
                <w:rFonts w:ascii="Lato" w:hAnsi="Lato" w:cs="Arial"/>
                <w:b/>
                <w:bCs/>
                <w:sz w:val="20"/>
                <w:szCs w:val="20"/>
              </w:rPr>
              <w:t>Czy wymagana jest fiszka Regionalnego Programu Zdrowotnego [tak/nie]</w:t>
            </w:r>
          </w:p>
        </w:tc>
        <w:sdt>
          <w:sdtPr>
            <w:rPr>
              <w:rFonts w:ascii="Lato" w:hAnsi="Lato" w:cs="Arial"/>
              <w:sz w:val="20"/>
              <w:szCs w:val="20"/>
            </w:rPr>
            <w:alias w:val="Wymóg"/>
            <w:tag w:val="Wymóg"/>
            <w:id w:val="-948707355"/>
            <w:placeholder>
              <w:docPart w:val="09C5FD7B186A4DA8B7A609D6C28717B0"/>
            </w:placeholder>
            <w:dropDownList>
              <w:listItem w:displayText="TAK" w:value="TAK"/>
              <w:listItem w:displayText="NIE" w:value="NIE"/>
            </w:dropDownList>
          </w:sdtPr>
          <w:sdtEndPr/>
          <w:sdtContent>
            <w:tc>
              <w:tcPr>
                <w:tcW w:w="355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1927BC" w14:textId="77777777" w:rsidR="002B0D53" w:rsidRPr="00094182" w:rsidRDefault="002B0D53" w:rsidP="00322042">
                <w:pPr>
                  <w:spacing w:before="20" w:after="20" w:line="240" w:lineRule="auto"/>
                  <w:jc w:val="center"/>
                  <w:rPr>
                    <w:rFonts w:ascii="Lato" w:hAnsi="Lato" w:cs="Arial"/>
                    <w:sz w:val="20"/>
                    <w:szCs w:val="20"/>
                  </w:rPr>
                </w:pPr>
                <w:r>
                  <w:rPr>
                    <w:rFonts w:ascii="Lato" w:hAnsi="Lato" w:cs="Arial"/>
                    <w:sz w:val="20"/>
                    <w:szCs w:val="20"/>
                  </w:rPr>
                  <w:t>TAK</w:t>
                </w:r>
              </w:p>
            </w:tc>
          </w:sdtContent>
        </w:sdt>
      </w:tr>
    </w:tbl>
    <w:p w14:paraId="65B54E62" w14:textId="77777777" w:rsidR="002B0D53" w:rsidRDefault="002B0D53" w:rsidP="002B0D53">
      <w:pPr>
        <w:spacing w:before="30" w:after="30" w:line="240" w:lineRule="auto"/>
        <w:rPr>
          <w:rFonts w:ascii="Lato" w:hAnsi="Lato"/>
        </w:rPr>
      </w:pPr>
    </w:p>
    <w:p w14:paraId="778CF3D1" w14:textId="77777777" w:rsidR="002B0D53" w:rsidRDefault="002B0D53" w:rsidP="002B0D53">
      <w:pPr>
        <w:spacing w:before="30" w:after="30" w:line="240" w:lineRule="auto"/>
        <w:rPr>
          <w:rFonts w:ascii="Lato" w:hAnsi="Lato"/>
        </w:rPr>
      </w:pPr>
      <w:r>
        <w:rPr>
          <w:rFonts w:ascii="Lato" w:hAnsi="Lato"/>
        </w:rPr>
        <w:lastRenderedPageBreak/>
        <w:br w:type="page"/>
      </w:r>
    </w:p>
    <w:tbl>
      <w:tblPr>
        <w:tblStyle w:val="Tabela-Siatka"/>
        <w:tblW w:w="9498" w:type="dxa"/>
        <w:tblInd w:w="-5" w:type="dxa"/>
        <w:tblLook w:val="04A0" w:firstRow="1" w:lastRow="0" w:firstColumn="1" w:lastColumn="0" w:noHBand="0" w:noVBand="1"/>
      </w:tblPr>
      <w:tblGrid>
        <w:gridCol w:w="3496"/>
        <w:gridCol w:w="1500"/>
        <w:gridCol w:w="1501"/>
        <w:gridCol w:w="1500"/>
        <w:gridCol w:w="1501"/>
      </w:tblGrid>
      <w:tr w:rsidR="00D53E7F" w:rsidRPr="00031B94" w14:paraId="1528FD58" w14:textId="77777777" w:rsidTr="63BD1685">
        <w:trPr>
          <w:trHeight w:val="738"/>
        </w:trPr>
        <w:tc>
          <w:tcPr>
            <w:tcW w:w="9498" w:type="dxa"/>
            <w:gridSpan w:val="5"/>
            <w:shd w:val="clear" w:color="auto" w:fill="E5B8B7" w:themeFill="accent2" w:themeFillTint="66"/>
            <w:vAlign w:val="center"/>
            <w:hideMark/>
          </w:tcPr>
          <w:p w14:paraId="53737BFD" w14:textId="77777777" w:rsidR="00D53E7F" w:rsidRPr="0033479A" w:rsidRDefault="00D53E7F" w:rsidP="00322042">
            <w:pPr>
              <w:spacing w:before="30" w:after="30" w:line="240" w:lineRule="auto"/>
              <w:rPr>
                <w:rFonts w:ascii="Lato" w:hAnsi="Lato"/>
                <w:b/>
                <w:bCs/>
                <w:sz w:val="20"/>
                <w:szCs w:val="20"/>
              </w:rPr>
            </w:pPr>
            <w:r w:rsidRPr="0033479A">
              <w:rPr>
                <w:rFonts w:ascii="Lato" w:hAnsi="Lato"/>
                <w:b/>
                <w:bCs/>
                <w:sz w:val="20"/>
                <w:szCs w:val="20"/>
              </w:rPr>
              <w:lastRenderedPageBreak/>
              <w:t>V FISZKA ZAŁOŻEŃ RPZ</w:t>
            </w:r>
          </w:p>
          <w:p w14:paraId="106887A8" w14:textId="77777777" w:rsidR="00D53E7F" w:rsidRPr="0033479A" w:rsidRDefault="00D53E7F" w:rsidP="00322042">
            <w:pPr>
              <w:spacing w:before="30" w:after="30" w:line="240" w:lineRule="auto"/>
              <w:rPr>
                <w:rFonts w:ascii="Lato" w:hAnsi="Lato"/>
              </w:rPr>
            </w:pPr>
            <w:r w:rsidRPr="0033479A">
              <w:rPr>
                <w:rFonts w:ascii="Lato" w:hAnsi="Lato"/>
                <w:color w:val="595959" w:themeColor="text1" w:themeTint="A6"/>
                <w:sz w:val="16"/>
                <w:szCs w:val="16"/>
              </w:rPr>
              <w:t>część wypełniana jest oddzielnie dla każdego RPZ. W przypadku zgłaszania w Planie więcej niż jednego RPZ kolejną fiszkę należy przedstawić w oddzielnej fiszce poprzez powielenie fiszki.</w:t>
            </w:r>
          </w:p>
        </w:tc>
      </w:tr>
      <w:tr w:rsidR="00D53E7F" w:rsidRPr="00031B94" w14:paraId="68461BCD" w14:textId="77777777" w:rsidTr="63BD1685">
        <w:trPr>
          <w:trHeight w:val="600"/>
        </w:trPr>
        <w:tc>
          <w:tcPr>
            <w:tcW w:w="3496" w:type="dxa"/>
            <w:shd w:val="clear" w:color="auto" w:fill="F2DBDB" w:themeFill="accent2" w:themeFillTint="33"/>
            <w:tcMar>
              <w:top w:w="170" w:type="dxa"/>
              <w:bottom w:w="170" w:type="dxa"/>
            </w:tcMar>
            <w:hideMark/>
          </w:tcPr>
          <w:p w14:paraId="608BCD1E" w14:textId="77777777" w:rsidR="00D53E7F" w:rsidRPr="00DD1F5D" w:rsidRDefault="00D53E7F" w:rsidP="00322042">
            <w:pPr>
              <w:spacing w:before="30" w:after="30" w:line="240" w:lineRule="auto"/>
              <w:rPr>
                <w:rFonts w:ascii="Lato" w:hAnsi="Lato"/>
                <w:b/>
                <w:bCs/>
                <w:sz w:val="20"/>
                <w:szCs w:val="20"/>
              </w:rPr>
            </w:pPr>
            <w:r w:rsidRPr="00DD1F5D">
              <w:rPr>
                <w:rFonts w:ascii="Lato" w:hAnsi="Lato"/>
                <w:b/>
                <w:bCs/>
                <w:sz w:val="20"/>
                <w:szCs w:val="20"/>
              </w:rPr>
              <w:t xml:space="preserve">V.1 Nr </w:t>
            </w:r>
            <w:r w:rsidRPr="005C679A">
              <w:rPr>
                <w:rFonts w:ascii="Lato" w:hAnsi="Lato"/>
                <w:b/>
                <w:bCs/>
                <w:sz w:val="20"/>
                <w:szCs w:val="20"/>
              </w:rPr>
              <w:t xml:space="preserve">naboru/ projektu realizowanego w </w:t>
            </w:r>
            <w:r>
              <w:rPr>
                <w:rFonts w:ascii="Lato" w:hAnsi="Lato"/>
                <w:b/>
                <w:bCs/>
                <w:sz w:val="20"/>
                <w:szCs w:val="20"/>
              </w:rPr>
              <w:t>sposób</w:t>
            </w:r>
            <w:r w:rsidRPr="005C679A">
              <w:rPr>
                <w:rFonts w:ascii="Lato" w:hAnsi="Lato"/>
                <w:b/>
                <w:bCs/>
                <w:sz w:val="20"/>
                <w:szCs w:val="20"/>
              </w:rPr>
              <w:t xml:space="preserve"> niekonkurencyjny</w:t>
            </w:r>
            <w:r w:rsidRPr="00DD1F5D">
              <w:rPr>
                <w:rFonts w:ascii="Lato" w:hAnsi="Lato"/>
                <w:b/>
                <w:bCs/>
                <w:sz w:val="20"/>
                <w:szCs w:val="20"/>
              </w:rPr>
              <w:t xml:space="preserve"> w Planie Działań</w:t>
            </w:r>
          </w:p>
          <w:p w14:paraId="6E48E1EB" w14:textId="77777777" w:rsidR="00D53E7F" w:rsidRPr="00DA1C60" w:rsidRDefault="00D53E7F" w:rsidP="00322042">
            <w:pPr>
              <w:spacing w:before="30" w:after="30" w:line="240" w:lineRule="auto"/>
              <w:rPr>
                <w:rFonts w:ascii="Lato" w:hAnsi="Lato"/>
                <w:sz w:val="24"/>
                <w:szCs w:val="24"/>
              </w:rPr>
            </w:pPr>
            <w:r>
              <w:rPr>
                <w:rFonts w:ascii="Lato" w:hAnsi="Lato"/>
                <w:color w:val="7F7F7F" w:themeColor="text1" w:themeTint="80"/>
                <w:sz w:val="16"/>
                <w:szCs w:val="16"/>
              </w:rPr>
              <w:t>s</w:t>
            </w:r>
            <w:r w:rsidRPr="00DD1F5D">
              <w:rPr>
                <w:rFonts w:ascii="Lato" w:hAnsi="Lato"/>
                <w:color w:val="7F7F7F" w:themeColor="text1" w:themeTint="80"/>
                <w:sz w:val="16"/>
                <w:szCs w:val="16"/>
              </w:rPr>
              <w:t xml:space="preserve">krócona nazwa programu  - skrót nazwy województwa . numer </w:t>
            </w:r>
            <w:r>
              <w:rPr>
                <w:rFonts w:ascii="Lato" w:hAnsi="Lato"/>
                <w:color w:val="7F7F7F" w:themeColor="text1" w:themeTint="80"/>
                <w:sz w:val="16"/>
                <w:szCs w:val="16"/>
              </w:rPr>
              <w:t xml:space="preserve">priorytetu </w:t>
            </w:r>
            <w:r w:rsidRPr="00DD1F5D">
              <w:rPr>
                <w:rFonts w:ascii="Lato" w:hAnsi="Lato"/>
                <w:color w:val="7F7F7F" w:themeColor="text1" w:themeTint="80"/>
                <w:sz w:val="16"/>
                <w:szCs w:val="16"/>
              </w:rPr>
              <w:t xml:space="preserve"> . litera „K” .</w:t>
            </w:r>
            <w:r>
              <w:rPr>
                <w:rFonts w:ascii="Lato" w:hAnsi="Lato"/>
                <w:color w:val="7F7F7F" w:themeColor="text1" w:themeTint="80"/>
                <w:sz w:val="16"/>
                <w:szCs w:val="16"/>
              </w:rPr>
              <w:t>lub „P”</w:t>
            </w:r>
            <w:r w:rsidRPr="00DD1F5D">
              <w:rPr>
                <w:rFonts w:ascii="Lato" w:hAnsi="Lato"/>
                <w:color w:val="7F7F7F" w:themeColor="text1" w:themeTint="80"/>
                <w:sz w:val="16"/>
                <w:szCs w:val="16"/>
              </w:rPr>
              <w:t xml:space="preserve"> kolejny numer </w:t>
            </w:r>
            <w:r>
              <w:rPr>
                <w:rFonts w:ascii="Lato" w:hAnsi="Lato"/>
                <w:color w:val="7F7F7F" w:themeColor="text1" w:themeTint="80"/>
                <w:sz w:val="16"/>
                <w:szCs w:val="16"/>
              </w:rPr>
              <w:t>naboru/projektu</w:t>
            </w:r>
          </w:p>
        </w:tc>
        <w:tc>
          <w:tcPr>
            <w:tcW w:w="6002" w:type="dxa"/>
            <w:gridSpan w:val="4"/>
            <w:tcMar>
              <w:top w:w="170" w:type="dxa"/>
              <w:bottom w:w="170" w:type="dxa"/>
            </w:tcMar>
            <w:hideMark/>
          </w:tcPr>
          <w:p w14:paraId="7D0FF565" w14:textId="77777777" w:rsidR="00D53E7F" w:rsidRPr="00031B94" w:rsidRDefault="00D53E7F" w:rsidP="00322042">
            <w:pPr>
              <w:spacing w:before="30" w:after="30" w:line="240" w:lineRule="auto"/>
              <w:rPr>
                <w:rFonts w:ascii="Lato" w:hAnsi="Lato"/>
              </w:rPr>
            </w:pPr>
            <w:r w:rsidRPr="00031B94">
              <w:rPr>
                <w:rFonts w:ascii="Lato" w:hAnsi="Lato"/>
              </w:rPr>
              <w:t> </w:t>
            </w:r>
            <w:r>
              <w:rPr>
                <w:rFonts w:ascii="Lato" w:hAnsi="Lato" w:cs="Arial"/>
                <w:sz w:val="20"/>
                <w:szCs w:val="20"/>
              </w:rPr>
              <w:t>FEM.6.K.2</w:t>
            </w:r>
          </w:p>
        </w:tc>
      </w:tr>
      <w:tr w:rsidR="00D53E7F" w:rsidRPr="00031B94" w14:paraId="6EC9F97B" w14:textId="77777777" w:rsidTr="63BD1685">
        <w:trPr>
          <w:trHeight w:val="600"/>
        </w:trPr>
        <w:tc>
          <w:tcPr>
            <w:tcW w:w="3496" w:type="dxa"/>
            <w:shd w:val="clear" w:color="auto" w:fill="F2DBDB" w:themeFill="accent2" w:themeFillTint="33"/>
            <w:tcMar>
              <w:top w:w="170" w:type="dxa"/>
              <w:bottom w:w="170" w:type="dxa"/>
            </w:tcMar>
            <w:hideMark/>
          </w:tcPr>
          <w:p w14:paraId="64A567E7" w14:textId="77777777" w:rsidR="00D53E7F" w:rsidRPr="008B35FD" w:rsidRDefault="00D53E7F" w:rsidP="00322042">
            <w:pPr>
              <w:spacing w:before="30" w:after="30" w:line="240" w:lineRule="auto"/>
              <w:rPr>
                <w:rFonts w:ascii="Lato" w:hAnsi="Lato"/>
                <w:b/>
                <w:bCs/>
                <w:sz w:val="20"/>
                <w:szCs w:val="20"/>
              </w:rPr>
            </w:pPr>
            <w:r w:rsidRPr="008B35FD">
              <w:rPr>
                <w:rFonts w:ascii="Lato" w:hAnsi="Lato"/>
                <w:b/>
                <w:bCs/>
                <w:sz w:val="20"/>
                <w:szCs w:val="20"/>
              </w:rPr>
              <w:t>V.2 Tytuł RPZ</w:t>
            </w:r>
          </w:p>
          <w:p w14:paraId="3890005B" w14:textId="77777777" w:rsidR="00D53E7F" w:rsidRPr="00DA1C60" w:rsidRDefault="00D53E7F" w:rsidP="00322042">
            <w:pPr>
              <w:spacing w:before="30" w:after="30" w:line="240" w:lineRule="auto"/>
              <w:rPr>
                <w:rFonts w:ascii="Lato" w:hAnsi="Lato"/>
                <w:sz w:val="24"/>
                <w:szCs w:val="24"/>
              </w:rPr>
            </w:pPr>
            <w:r w:rsidRPr="008B35FD">
              <w:rPr>
                <w:rFonts w:ascii="Lato" w:hAnsi="Lato"/>
                <w:color w:val="7F7F7F" w:themeColor="text1" w:themeTint="80"/>
                <w:sz w:val="16"/>
                <w:szCs w:val="16"/>
              </w:rPr>
              <w:t xml:space="preserve">nazwa regionalnego </w:t>
            </w:r>
            <w:r>
              <w:rPr>
                <w:rFonts w:ascii="Lato" w:hAnsi="Lato"/>
                <w:color w:val="7F7F7F" w:themeColor="text1" w:themeTint="80"/>
                <w:sz w:val="16"/>
                <w:szCs w:val="16"/>
              </w:rPr>
              <w:t>RPZ</w:t>
            </w:r>
          </w:p>
        </w:tc>
        <w:tc>
          <w:tcPr>
            <w:tcW w:w="6002" w:type="dxa"/>
            <w:gridSpan w:val="4"/>
            <w:tcMar>
              <w:top w:w="170" w:type="dxa"/>
              <w:bottom w:w="170" w:type="dxa"/>
            </w:tcMar>
            <w:hideMark/>
          </w:tcPr>
          <w:p w14:paraId="189A3402" w14:textId="563A7EEF" w:rsidR="00D53E7F" w:rsidRPr="00031B94" w:rsidRDefault="6913F834" w:rsidP="2A52A277">
            <w:pPr>
              <w:spacing w:before="30" w:after="0" w:line="240" w:lineRule="auto"/>
              <w:rPr>
                <w:rFonts w:ascii="Lato" w:hAnsi="Lato"/>
                <w:sz w:val="20"/>
                <w:szCs w:val="20"/>
              </w:rPr>
            </w:pPr>
            <w:r w:rsidRPr="2A52A277">
              <w:rPr>
                <w:rFonts w:ascii="Lato" w:hAnsi="Lato"/>
                <w:sz w:val="20"/>
                <w:szCs w:val="20"/>
              </w:rPr>
              <w:t xml:space="preserve">Regionalny Program Zdrowotny w zakresie rehabilitacji medycznej schorzeń układu ruchu i obwodowego układu nerwowego, związanych ze sposobem wykonywania pracy, skierowany do osób pracujących i powracających do pracy wśród mieszkańców województwa mazowieckiego. </w:t>
            </w:r>
          </w:p>
        </w:tc>
      </w:tr>
      <w:tr w:rsidR="00D53E7F" w:rsidRPr="00031B94" w14:paraId="08B4EE0E" w14:textId="77777777" w:rsidTr="63BD1685">
        <w:trPr>
          <w:trHeight w:val="600"/>
        </w:trPr>
        <w:tc>
          <w:tcPr>
            <w:tcW w:w="3496" w:type="dxa"/>
            <w:shd w:val="clear" w:color="auto" w:fill="F2DBDB" w:themeFill="accent2" w:themeFillTint="33"/>
            <w:tcMar>
              <w:top w:w="170" w:type="dxa"/>
              <w:bottom w:w="170" w:type="dxa"/>
            </w:tcMar>
            <w:hideMark/>
          </w:tcPr>
          <w:p w14:paraId="5574CBD5" w14:textId="77777777" w:rsidR="00D53E7F" w:rsidRPr="008B35FD" w:rsidRDefault="00D53E7F" w:rsidP="00322042">
            <w:pPr>
              <w:spacing w:before="30" w:after="30" w:line="240" w:lineRule="auto"/>
              <w:rPr>
                <w:rFonts w:ascii="Lato" w:hAnsi="Lato"/>
                <w:b/>
                <w:bCs/>
                <w:sz w:val="20"/>
                <w:szCs w:val="20"/>
              </w:rPr>
            </w:pPr>
            <w:r w:rsidRPr="008B35FD">
              <w:rPr>
                <w:rFonts w:ascii="Lato" w:hAnsi="Lato"/>
                <w:b/>
                <w:bCs/>
                <w:sz w:val="20"/>
                <w:szCs w:val="20"/>
              </w:rPr>
              <w:t>V.3 Budżet RPZ (alokacja)</w:t>
            </w:r>
          </w:p>
          <w:p w14:paraId="7CBC96CC" w14:textId="77777777" w:rsidR="00D53E7F" w:rsidRPr="00DA1C60" w:rsidRDefault="00D53E7F" w:rsidP="00322042">
            <w:pPr>
              <w:spacing w:before="30" w:after="30" w:line="240" w:lineRule="auto"/>
              <w:rPr>
                <w:rFonts w:ascii="Lato" w:hAnsi="Lato"/>
                <w:sz w:val="24"/>
                <w:szCs w:val="24"/>
              </w:rPr>
            </w:pPr>
            <w:r w:rsidRPr="008B35FD">
              <w:rPr>
                <w:rFonts w:ascii="Lato" w:hAnsi="Lato"/>
                <w:color w:val="7F7F7F" w:themeColor="text1" w:themeTint="80"/>
                <w:sz w:val="16"/>
                <w:szCs w:val="16"/>
              </w:rPr>
              <w:t xml:space="preserve">kwota całkowita (alokacja w PLN) planowana na realizację </w:t>
            </w:r>
            <w:r>
              <w:rPr>
                <w:rFonts w:ascii="Lato" w:hAnsi="Lato"/>
                <w:color w:val="7F7F7F" w:themeColor="text1" w:themeTint="80"/>
                <w:sz w:val="16"/>
                <w:szCs w:val="16"/>
              </w:rPr>
              <w:t>RPZ</w:t>
            </w:r>
            <w:r w:rsidRPr="008B35FD">
              <w:rPr>
                <w:rFonts w:ascii="Lato" w:hAnsi="Lato"/>
                <w:color w:val="7F7F7F" w:themeColor="text1" w:themeTint="80"/>
                <w:sz w:val="16"/>
                <w:szCs w:val="16"/>
              </w:rPr>
              <w:t xml:space="preserve"> ze wskazaniem, jaka część alokacji pochodzi ze środków UE (wartość całkowita, w tym wkład UE)</w:t>
            </w:r>
          </w:p>
        </w:tc>
        <w:tc>
          <w:tcPr>
            <w:tcW w:w="6002" w:type="dxa"/>
            <w:gridSpan w:val="4"/>
            <w:tcMar>
              <w:top w:w="170" w:type="dxa"/>
              <w:bottom w:w="170" w:type="dxa"/>
            </w:tcMar>
            <w:hideMark/>
          </w:tcPr>
          <w:p w14:paraId="69F209F1" w14:textId="77777777" w:rsidR="00D53E7F" w:rsidRPr="009B0D51" w:rsidRDefault="00D53E7F" w:rsidP="00322042">
            <w:pPr>
              <w:spacing w:after="0" w:line="240" w:lineRule="auto"/>
              <w:rPr>
                <w:rFonts w:ascii="Lato" w:hAnsi="Lato" w:cs="Calibri"/>
                <w:color w:val="000000"/>
                <w:sz w:val="20"/>
                <w:szCs w:val="20"/>
              </w:rPr>
            </w:pPr>
            <w:r w:rsidRPr="5551EAC2">
              <w:rPr>
                <w:rFonts w:ascii="Lato" w:hAnsi="Lato"/>
                <w:sz w:val="20"/>
                <w:szCs w:val="20"/>
              </w:rPr>
              <w:t xml:space="preserve">Wartość całkowita: </w:t>
            </w:r>
            <w:r w:rsidRPr="5551EAC2">
              <w:rPr>
                <w:rFonts w:ascii="Lato" w:hAnsi="Lato" w:cs="Calibri"/>
                <w:color w:val="000000" w:themeColor="text1"/>
                <w:sz w:val="20"/>
                <w:szCs w:val="20"/>
              </w:rPr>
              <w:t xml:space="preserve">13 575 600,00 PLN, </w:t>
            </w:r>
          </w:p>
          <w:p w14:paraId="057449E1" w14:textId="77777777" w:rsidR="00D53E7F" w:rsidRPr="009B0D51" w:rsidRDefault="00D53E7F" w:rsidP="00322042">
            <w:pPr>
              <w:spacing w:after="0" w:line="240" w:lineRule="auto"/>
              <w:rPr>
                <w:rFonts w:ascii="Lato" w:eastAsia="Times New Roman" w:hAnsi="Lato" w:cs="Calibri"/>
                <w:color w:val="000000"/>
                <w:sz w:val="20"/>
                <w:szCs w:val="20"/>
                <w:lang w:eastAsia="pl-PL"/>
              </w:rPr>
            </w:pPr>
            <w:r w:rsidRPr="009B0D51">
              <w:rPr>
                <w:rFonts w:ascii="Lato" w:hAnsi="Lato" w:cs="Calibri"/>
                <w:color w:val="000000"/>
                <w:sz w:val="20"/>
                <w:szCs w:val="20"/>
              </w:rPr>
              <w:t xml:space="preserve">w tym wkład UE: 8 547 600,00 </w:t>
            </w:r>
            <w:r>
              <w:rPr>
                <w:rFonts w:ascii="Lato" w:hAnsi="Lato" w:cs="Calibri"/>
                <w:color w:val="000000"/>
                <w:sz w:val="20"/>
                <w:szCs w:val="20"/>
              </w:rPr>
              <w:t>PLN.</w:t>
            </w:r>
          </w:p>
          <w:p w14:paraId="594302B8" w14:textId="77777777" w:rsidR="00D53E7F" w:rsidRPr="009B0D51" w:rsidRDefault="00D53E7F" w:rsidP="00322042">
            <w:pPr>
              <w:spacing w:after="0" w:line="240" w:lineRule="auto"/>
              <w:jc w:val="center"/>
              <w:rPr>
                <w:rFonts w:ascii="Lato" w:eastAsia="Times New Roman" w:hAnsi="Lato" w:cs="Calibri"/>
                <w:color w:val="000000"/>
                <w:sz w:val="20"/>
                <w:szCs w:val="20"/>
                <w:lang w:eastAsia="pl-PL"/>
              </w:rPr>
            </w:pPr>
            <w:r w:rsidRPr="009B0D51">
              <w:rPr>
                <w:rFonts w:ascii="Lato" w:hAnsi="Lato" w:cs="Calibri"/>
                <w:color w:val="000000"/>
                <w:sz w:val="20"/>
                <w:szCs w:val="20"/>
              </w:rPr>
              <w:t xml:space="preserve"> </w:t>
            </w:r>
          </w:p>
          <w:p w14:paraId="7ACC3FB5" w14:textId="77777777" w:rsidR="00D53E7F" w:rsidRPr="00031B94" w:rsidRDefault="00D53E7F" w:rsidP="00322042">
            <w:pPr>
              <w:spacing w:before="30" w:after="30" w:line="240" w:lineRule="auto"/>
              <w:rPr>
                <w:rFonts w:ascii="Lato" w:hAnsi="Lato"/>
              </w:rPr>
            </w:pPr>
          </w:p>
        </w:tc>
      </w:tr>
      <w:tr w:rsidR="00D53E7F" w:rsidRPr="00031B94" w14:paraId="561D90F5" w14:textId="77777777" w:rsidTr="63BD1685">
        <w:trPr>
          <w:trHeight w:val="600"/>
        </w:trPr>
        <w:tc>
          <w:tcPr>
            <w:tcW w:w="3496" w:type="dxa"/>
            <w:shd w:val="clear" w:color="auto" w:fill="F2DBDB" w:themeFill="accent2" w:themeFillTint="33"/>
            <w:tcMar>
              <w:top w:w="170" w:type="dxa"/>
              <w:bottom w:w="170" w:type="dxa"/>
            </w:tcMar>
          </w:tcPr>
          <w:p w14:paraId="201D46C3" w14:textId="77777777" w:rsidR="00D53E7F" w:rsidRDefault="00D53E7F" w:rsidP="00322042">
            <w:pPr>
              <w:spacing w:before="30" w:after="30" w:line="240" w:lineRule="auto"/>
              <w:rPr>
                <w:rFonts w:ascii="Lato" w:hAnsi="Lato"/>
                <w:b/>
                <w:bCs/>
                <w:sz w:val="20"/>
                <w:szCs w:val="20"/>
              </w:rPr>
            </w:pPr>
            <w:r>
              <w:rPr>
                <w:rFonts w:ascii="Lato" w:hAnsi="Lato"/>
                <w:b/>
                <w:bCs/>
                <w:sz w:val="20"/>
                <w:szCs w:val="20"/>
              </w:rPr>
              <w:t>V.4 Okres realizacji</w:t>
            </w:r>
          </w:p>
          <w:p w14:paraId="1E3058BF" w14:textId="77777777" w:rsidR="00D53E7F" w:rsidRPr="009250AA" w:rsidRDefault="00D53E7F" w:rsidP="00322042">
            <w:pPr>
              <w:spacing w:before="30" w:after="30" w:line="240" w:lineRule="auto"/>
              <w:rPr>
                <w:rFonts w:ascii="Lato" w:hAnsi="Lato"/>
                <w:sz w:val="16"/>
                <w:szCs w:val="16"/>
              </w:rPr>
            </w:pPr>
            <w:r w:rsidRPr="009250AA">
              <w:rPr>
                <w:rFonts w:ascii="Lato" w:hAnsi="Lato"/>
                <w:color w:val="7F7F7F" w:themeColor="text1" w:themeTint="80"/>
                <w:sz w:val="16"/>
                <w:szCs w:val="16"/>
              </w:rPr>
              <w:t xml:space="preserve">data </w:t>
            </w:r>
            <w:r w:rsidRPr="009250AA">
              <w:rPr>
                <w:rFonts w:ascii="Lato" w:hAnsi="Lato" w:cs="Arial"/>
                <w:color w:val="7F7F7F" w:themeColor="text1" w:themeTint="80"/>
                <w:sz w:val="16"/>
                <w:szCs w:val="16"/>
              </w:rPr>
              <w:t>rozpoczęcia oraz zakończenia realizacji RPZ (rok oraz kwartał)</w:t>
            </w:r>
          </w:p>
        </w:tc>
        <w:tc>
          <w:tcPr>
            <w:tcW w:w="1500" w:type="dxa"/>
            <w:shd w:val="clear" w:color="auto" w:fill="F2DBDB" w:themeFill="accent2" w:themeFillTint="33"/>
            <w:tcMar>
              <w:top w:w="170" w:type="dxa"/>
              <w:bottom w:w="170" w:type="dxa"/>
            </w:tcMar>
          </w:tcPr>
          <w:p w14:paraId="3FC949D0" w14:textId="77777777" w:rsidR="00D53E7F" w:rsidRPr="008B35FD" w:rsidRDefault="00D53E7F" w:rsidP="00322042">
            <w:pPr>
              <w:spacing w:before="30" w:after="30" w:line="240" w:lineRule="auto"/>
              <w:rPr>
                <w:rFonts w:ascii="Lato" w:hAnsi="Lato"/>
                <w:b/>
                <w:bCs/>
                <w:sz w:val="20"/>
                <w:szCs w:val="20"/>
              </w:rPr>
            </w:pPr>
            <w:r w:rsidRPr="008B35FD">
              <w:rPr>
                <w:rFonts w:ascii="Lato" w:hAnsi="Lato"/>
                <w:b/>
                <w:bCs/>
                <w:sz w:val="20"/>
                <w:szCs w:val="20"/>
              </w:rPr>
              <w:t xml:space="preserve">Planowana data rozpoczęcia </w:t>
            </w:r>
          </w:p>
        </w:tc>
        <w:tc>
          <w:tcPr>
            <w:tcW w:w="1501" w:type="dxa"/>
          </w:tcPr>
          <w:p w14:paraId="282193C5" w14:textId="77777777" w:rsidR="00D53E7F" w:rsidRPr="00711066" w:rsidRDefault="00D53E7F" w:rsidP="00322042">
            <w:pPr>
              <w:spacing w:before="30" w:after="30" w:line="240" w:lineRule="auto"/>
              <w:rPr>
                <w:rFonts w:ascii="Lato" w:hAnsi="Lato"/>
              </w:rPr>
            </w:pPr>
            <w:r w:rsidRPr="00711066">
              <w:rPr>
                <w:rFonts w:ascii="Lato" w:hAnsi="Lato"/>
                <w:sz w:val="20"/>
                <w:szCs w:val="20"/>
              </w:rPr>
              <w:t>[2026.I]</w:t>
            </w:r>
          </w:p>
        </w:tc>
        <w:tc>
          <w:tcPr>
            <w:tcW w:w="1500" w:type="dxa"/>
            <w:shd w:val="clear" w:color="auto" w:fill="F2DBDB" w:themeFill="accent2" w:themeFillTint="33"/>
          </w:tcPr>
          <w:p w14:paraId="2B2EB2ED" w14:textId="77777777" w:rsidR="00D53E7F" w:rsidRPr="008B35FD" w:rsidRDefault="00D53E7F" w:rsidP="00322042">
            <w:pPr>
              <w:spacing w:before="30" w:after="30" w:line="240" w:lineRule="auto"/>
              <w:rPr>
                <w:rFonts w:ascii="Lato" w:hAnsi="Lato"/>
                <w:b/>
                <w:bCs/>
              </w:rPr>
            </w:pPr>
            <w:r w:rsidRPr="008B35FD">
              <w:rPr>
                <w:rFonts w:ascii="Lato" w:hAnsi="Lato"/>
                <w:b/>
                <w:bCs/>
                <w:sz w:val="20"/>
                <w:szCs w:val="20"/>
              </w:rPr>
              <w:t>Planowana data zakończenia</w:t>
            </w:r>
          </w:p>
        </w:tc>
        <w:tc>
          <w:tcPr>
            <w:tcW w:w="1501" w:type="dxa"/>
          </w:tcPr>
          <w:p w14:paraId="3992F714" w14:textId="77777777" w:rsidR="00D53E7F" w:rsidRPr="00031B94" w:rsidRDefault="00D53E7F" w:rsidP="00322042">
            <w:pPr>
              <w:spacing w:before="30" w:after="30" w:line="240" w:lineRule="auto"/>
              <w:rPr>
                <w:rFonts w:ascii="Lato" w:hAnsi="Lato"/>
              </w:rPr>
            </w:pPr>
            <w:r w:rsidRPr="00711066">
              <w:rPr>
                <w:rFonts w:ascii="Lato" w:hAnsi="Lato"/>
                <w:sz w:val="20"/>
                <w:szCs w:val="20"/>
              </w:rPr>
              <w:t>[2028.IV]</w:t>
            </w:r>
          </w:p>
        </w:tc>
      </w:tr>
      <w:tr w:rsidR="00D53E7F" w:rsidRPr="00031B94" w14:paraId="578DC03E" w14:textId="77777777" w:rsidTr="63BD1685">
        <w:trPr>
          <w:trHeight w:val="920"/>
        </w:trPr>
        <w:tc>
          <w:tcPr>
            <w:tcW w:w="3496" w:type="dxa"/>
            <w:shd w:val="clear" w:color="auto" w:fill="F2DBDB" w:themeFill="accent2" w:themeFillTint="33"/>
            <w:tcMar>
              <w:top w:w="170" w:type="dxa"/>
              <w:bottom w:w="170" w:type="dxa"/>
            </w:tcMar>
            <w:hideMark/>
          </w:tcPr>
          <w:p w14:paraId="474EE6E9" w14:textId="77777777" w:rsidR="00D53E7F" w:rsidRPr="00C53E18" w:rsidRDefault="00D53E7F" w:rsidP="00322042">
            <w:pPr>
              <w:spacing w:before="30" w:after="30" w:line="240" w:lineRule="auto"/>
              <w:rPr>
                <w:rFonts w:ascii="Lato" w:hAnsi="Lato"/>
                <w:b/>
                <w:bCs/>
                <w:sz w:val="20"/>
                <w:szCs w:val="20"/>
              </w:rPr>
            </w:pPr>
            <w:r w:rsidRPr="00C53E18">
              <w:rPr>
                <w:rFonts w:ascii="Lato" w:hAnsi="Lato"/>
                <w:b/>
                <w:bCs/>
                <w:sz w:val="20"/>
                <w:szCs w:val="20"/>
              </w:rPr>
              <w:t xml:space="preserve">V.5 </w:t>
            </w:r>
            <w:r>
              <w:rPr>
                <w:rFonts w:ascii="Lato" w:hAnsi="Lato"/>
                <w:b/>
                <w:bCs/>
                <w:sz w:val="20"/>
                <w:szCs w:val="20"/>
              </w:rPr>
              <w:t>Sposób</w:t>
            </w:r>
            <w:r w:rsidRPr="00C53E18">
              <w:rPr>
                <w:rFonts w:ascii="Lato" w:hAnsi="Lato"/>
                <w:b/>
                <w:bCs/>
                <w:sz w:val="20"/>
                <w:szCs w:val="20"/>
              </w:rPr>
              <w:t xml:space="preserve"> realizacji RPZ</w:t>
            </w:r>
          </w:p>
          <w:p w14:paraId="38FD65AA" w14:textId="77777777" w:rsidR="00D53E7F" w:rsidRPr="009250AA" w:rsidRDefault="00D53E7F" w:rsidP="00322042">
            <w:pPr>
              <w:spacing w:before="30" w:after="30" w:line="240" w:lineRule="auto"/>
              <w:rPr>
                <w:rFonts w:ascii="Lato" w:hAnsi="Lato"/>
                <w:sz w:val="24"/>
                <w:szCs w:val="24"/>
              </w:rPr>
            </w:pPr>
            <w:r>
              <w:rPr>
                <w:rFonts w:ascii="Lato" w:hAnsi="Lato" w:cs="Arial"/>
                <w:color w:val="7F7F7F" w:themeColor="text1" w:themeTint="80"/>
                <w:sz w:val="16"/>
                <w:szCs w:val="16"/>
              </w:rPr>
              <w:t>sposób</w:t>
            </w:r>
            <w:r w:rsidRPr="009250AA">
              <w:rPr>
                <w:rFonts w:ascii="Lato" w:hAnsi="Lato" w:cs="Arial"/>
                <w:color w:val="7F7F7F" w:themeColor="text1" w:themeTint="80"/>
                <w:sz w:val="16"/>
                <w:szCs w:val="16"/>
              </w:rPr>
              <w:t xml:space="preserve"> wyboru realizatorów </w:t>
            </w:r>
            <w:r>
              <w:rPr>
                <w:rFonts w:ascii="Lato" w:hAnsi="Lato" w:cs="Arial"/>
                <w:color w:val="7F7F7F" w:themeColor="text1" w:themeTint="80"/>
                <w:sz w:val="16"/>
                <w:szCs w:val="16"/>
              </w:rPr>
              <w:t>RPZ</w:t>
            </w:r>
            <w:r w:rsidRPr="009250AA">
              <w:rPr>
                <w:rFonts w:ascii="Lato" w:hAnsi="Lato" w:cs="Arial"/>
                <w:color w:val="7F7F7F" w:themeColor="text1" w:themeTint="80"/>
                <w:sz w:val="16"/>
                <w:szCs w:val="16"/>
              </w:rPr>
              <w:t xml:space="preserve"> (konkur</w:t>
            </w:r>
            <w:r>
              <w:rPr>
                <w:rFonts w:ascii="Lato" w:hAnsi="Lato" w:cs="Arial"/>
                <w:color w:val="7F7F7F" w:themeColor="text1" w:themeTint="80"/>
                <w:sz w:val="16"/>
                <w:szCs w:val="16"/>
              </w:rPr>
              <w:t xml:space="preserve">encyjny </w:t>
            </w:r>
            <w:r w:rsidRPr="009250AA">
              <w:rPr>
                <w:rFonts w:ascii="Lato" w:hAnsi="Lato" w:cs="Arial"/>
                <w:color w:val="7F7F7F" w:themeColor="text1" w:themeTint="80"/>
                <w:sz w:val="16"/>
                <w:szCs w:val="16"/>
              </w:rPr>
              <w:t xml:space="preserve">czy </w:t>
            </w:r>
            <w:r>
              <w:rPr>
                <w:rFonts w:ascii="Lato" w:hAnsi="Lato" w:cs="Arial"/>
                <w:color w:val="7F7F7F" w:themeColor="text1" w:themeTint="80"/>
                <w:sz w:val="16"/>
                <w:szCs w:val="16"/>
              </w:rPr>
              <w:t>niekonkurencyjny</w:t>
            </w:r>
            <w:r w:rsidRPr="009250AA">
              <w:rPr>
                <w:rFonts w:ascii="Lato" w:hAnsi="Lato" w:cs="Arial"/>
                <w:color w:val="7F7F7F" w:themeColor="text1" w:themeTint="80"/>
                <w:sz w:val="16"/>
                <w:szCs w:val="16"/>
              </w:rPr>
              <w:t xml:space="preserve">, przy czym wskazując </w:t>
            </w:r>
            <w:r>
              <w:rPr>
                <w:rFonts w:ascii="Lato" w:hAnsi="Lato" w:cs="Arial"/>
                <w:color w:val="7F7F7F" w:themeColor="text1" w:themeTint="80"/>
                <w:sz w:val="16"/>
                <w:szCs w:val="16"/>
              </w:rPr>
              <w:t>niekonkurencyjny sposób</w:t>
            </w:r>
            <w:r w:rsidRPr="009250AA">
              <w:rPr>
                <w:rFonts w:ascii="Lato" w:hAnsi="Lato" w:cs="Arial"/>
                <w:color w:val="7F7F7F" w:themeColor="text1" w:themeTint="80"/>
                <w:sz w:val="16"/>
                <w:szCs w:val="16"/>
              </w:rPr>
              <w:t xml:space="preserve"> należy przedstawić uzasadnienie dla zastosowania tego </w:t>
            </w:r>
            <w:r>
              <w:rPr>
                <w:rFonts w:ascii="Lato" w:hAnsi="Lato" w:cs="Arial"/>
                <w:color w:val="7F7F7F" w:themeColor="text1" w:themeTint="80"/>
                <w:sz w:val="16"/>
                <w:szCs w:val="16"/>
              </w:rPr>
              <w:t>sposobu</w:t>
            </w:r>
            <w:r w:rsidRPr="009250AA">
              <w:rPr>
                <w:rFonts w:ascii="Lato" w:hAnsi="Lato" w:cs="Arial"/>
                <w:color w:val="7F7F7F" w:themeColor="text1" w:themeTint="80"/>
                <w:sz w:val="16"/>
                <w:szCs w:val="16"/>
              </w:rPr>
              <w:t>)</w:t>
            </w:r>
          </w:p>
        </w:tc>
        <w:tc>
          <w:tcPr>
            <w:tcW w:w="6002" w:type="dxa"/>
            <w:gridSpan w:val="4"/>
            <w:tcMar>
              <w:top w:w="170" w:type="dxa"/>
              <w:bottom w:w="170" w:type="dxa"/>
            </w:tcMar>
            <w:hideMark/>
          </w:tcPr>
          <w:p w14:paraId="6C320F9C" w14:textId="77777777" w:rsidR="00D53E7F" w:rsidRPr="00031B94" w:rsidRDefault="00D53E7F" w:rsidP="7C137F81">
            <w:pPr>
              <w:spacing w:before="30" w:after="30" w:line="240" w:lineRule="auto"/>
              <w:rPr>
                <w:rFonts w:ascii="Lato" w:hAnsi="Lato"/>
                <w:sz w:val="20"/>
                <w:szCs w:val="20"/>
              </w:rPr>
            </w:pPr>
            <w:r w:rsidRPr="7C137F81">
              <w:rPr>
                <w:rFonts w:ascii="Lato" w:hAnsi="Lato"/>
                <w:sz w:val="20"/>
                <w:szCs w:val="20"/>
              </w:rPr>
              <w:t> Nabór konkurencyjny</w:t>
            </w:r>
          </w:p>
        </w:tc>
      </w:tr>
      <w:tr w:rsidR="00D53E7F" w:rsidRPr="00031B94" w14:paraId="0C0815BA" w14:textId="77777777" w:rsidTr="63BD1685">
        <w:trPr>
          <w:trHeight w:val="600"/>
        </w:trPr>
        <w:tc>
          <w:tcPr>
            <w:tcW w:w="3496" w:type="dxa"/>
            <w:shd w:val="clear" w:color="auto" w:fill="F2DBDB" w:themeFill="accent2" w:themeFillTint="33"/>
            <w:tcMar>
              <w:top w:w="170" w:type="dxa"/>
              <w:bottom w:w="170" w:type="dxa"/>
            </w:tcMar>
            <w:hideMark/>
          </w:tcPr>
          <w:p w14:paraId="7414EC01" w14:textId="77777777" w:rsidR="00D53E7F" w:rsidRPr="00C53E18" w:rsidRDefault="00D53E7F" w:rsidP="00322042">
            <w:pPr>
              <w:spacing w:before="30" w:after="30" w:line="240" w:lineRule="auto"/>
              <w:rPr>
                <w:rFonts w:ascii="Lato" w:hAnsi="Lato"/>
                <w:b/>
                <w:bCs/>
                <w:sz w:val="20"/>
                <w:szCs w:val="20"/>
              </w:rPr>
            </w:pPr>
            <w:r w:rsidRPr="00C53E18">
              <w:rPr>
                <w:rFonts w:ascii="Lato" w:hAnsi="Lato"/>
                <w:b/>
                <w:bCs/>
                <w:sz w:val="20"/>
                <w:szCs w:val="20"/>
              </w:rPr>
              <w:lastRenderedPageBreak/>
              <w:t>V.</w:t>
            </w:r>
            <w:r>
              <w:rPr>
                <w:rFonts w:ascii="Lato" w:hAnsi="Lato"/>
                <w:b/>
                <w:bCs/>
                <w:sz w:val="20"/>
                <w:szCs w:val="20"/>
              </w:rPr>
              <w:t>6</w:t>
            </w:r>
            <w:r w:rsidRPr="00C53E18">
              <w:rPr>
                <w:rFonts w:ascii="Lato" w:hAnsi="Lato"/>
                <w:b/>
                <w:bCs/>
                <w:sz w:val="20"/>
                <w:szCs w:val="20"/>
              </w:rPr>
              <w:t xml:space="preserve"> Uzasadnienie realizacji RPZ </w:t>
            </w:r>
          </w:p>
          <w:p w14:paraId="61AEC844" w14:textId="77777777" w:rsidR="00D53E7F" w:rsidRPr="009250AA" w:rsidRDefault="00D53E7F" w:rsidP="00322042">
            <w:pPr>
              <w:spacing w:before="30" w:after="30" w:line="240" w:lineRule="auto"/>
              <w:rPr>
                <w:rFonts w:ascii="Lato" w:hAnsi="Lato"/>
                <w:sz w:val="24"/>
                <w:szCs w:val="24"/>
              </w:rPr>
            </w:pPr>
            <w:r>
              <w:rPr>
                <w:rFonts w:ascii="Lato" w:hAnsi="Lato" w:cs="Arial"/>
                <w:color w:val="7F7F7F" w:themeColor="text1" w:themeTint="80"/>
                <w:sz w:val="16"/>
                <w:szCs w:val="16"/>
              </w:rPr>
              <w:t>u</w:t>
            </w:r>
            <w:r w:rsidRPr="009250AA">
              <w:rPr>
                <w:rFonts w:ascii="Lato" w:hAnsi="Lato" w:cs="Arial"/>
                <w:color w:val="7F7F7F" w:themeColor="text1" w:themeTint="80"/>
                <w:sz w:val="16"/>
                <w:szCs w:val="16"/>
              </w:rPr>
              <w:t xml:space="preserve">zasadnienie potrzeby realizacji </w:t>
            </w:r>
            <w:r>
              <w:rPr>
                <w:rFonts w:ascii="Lato" w:hAnsi="Lato" w:cs="Arial"/>
                <w:color w:val="7F7F7F" w:themeColor="text1" w:themeTint="80"/>
                <w:sz w:val="16"/>
                <w:szCs w:val="16"/>
              </w:rPr>
              <w:t>RPZ</w:t>
            </w:r>
            <w:r w:rsidRPr="009250AA">
              <w:rPr>
                <w:rFonts w:ascii="Lato" w:hAnsi="Lato" w:cs="Arial"/>
                <w:color w:val="7F7F7F" w:themeColor="text1" w:themeTint="80"/>
                <w:sz w:val="16"/>
                <w:szCs w:val="16"/>
              </w:rPr>
              <w:t xml:space="preserve"> biorąc pod uwagę m.in. specyfikę regionu, grupę docelową oraz planowane do realizacji zadania</w:t>
            </w:r>
          </w:p>
        </w:tc>
        <w:tc>
          <w:tcPr>
            <w:tcW w:w="6002" w:type="dxa"/>
            <w:gridSpan w:val="4"/>
            <w:tcMar>
              <w:top w:w="170" w:type="dxa"/>
              <w:bottom w:w="170" w:type="dxa"/>
            </w:tcMar>
            <w:hideMark/>
          </w:tcPr>
          <w:p w14:paraId="0945B3BF" w14:textId="77777777" w:rsidR="00D53E7F" w:rsidRDefault="00D53E7F" w:rsidP="7C137F81">
            <w:pPr>
              <w:spacing w:before="30" w:after="30" w:line="240" w:lineRule="auto"/>
              <w:rPr>
                <w:rFonts w:ascii="Lato" w:hAnsi="Lato"/>
                <w:sz w:val="20"/>
                <w:szCs w:val="20"/>
              </w:rPr>
            </w:pPr>
            <w:r w:rsidRPr="7C137F81">
              <w:rPr>
                <w:rFonts w:ascii="Lato" w:hAnsi="Lato"/>
                <w:sz w:val="20"/>
                <w:szCs w:val="20"/>
              </w:rPr>
              <w:t> Schorzenia układu ruchu spowodowane sposobem wykonywania prac stanowią powszechny problem zdrowotny istotnie wpływający na ograniczenie sprawności osób pracujących i w konsekwencji prowadzący często do zaburzeń w wykonywaniu ról zawodowych. Problem utrzymania sprawności osób w wieku aktywności zawodowej   jest szczególnie istotny w kontekście obserwowanych trendów demograficznych w tej populacji.</w:t>
            </w:r>
          </w:p>
          <w:p w14:paraId="520D4E19" w14:textId="1B78396E" w:rsidR="00D53E7F" w:rsidRDefault="5BB38F38" w:rsidP="7C137F81">
            <w:pPr>
              <w:spacing w:before="30" w:after="30" w:line="240" w:lineRule="auto"/>
              <w:rPr>
                <w:rFonts w:ascii="Lato" w:hAnsi="Lato"/>
                <w:sz w:val="20"/>
                <w:szCs w:val="20"/>
              </w:rPr>
            </w:pPr>
            <w:r w:rsidRPr="1DFE2369">
              <w:rPr>
                <w:rFonts w:ascii="Lato" w:hAnsi="Lato"/>
                <w:sz w:val="20"/>
                <w:szCs w:val="20"/>
              </w:rPr>
              <w:t xml:space="preserve">Według informacji zawartych w </w:t>
            </w:r>
            <w:r w:rsidR="007F0ECC" w:rsidRPr="007F0ECC">
              <w:rPr>
                <w:rFonts w:ascii="Lato" w:hAnsi="Lato"/>
                <w:sz w:val="20"/>
                <w:szCs w:val="20"/>
              </w:rPr>
              <w:t>Mapie</w:t>
            </w:r>
            <w:r w:rsidRPr="007F0ECC">
              <w:rPr>
                <w:rFonts w:ascii="Lato" w:hAnsi="Lato"/>
                <w:sz w:val="20"/>
                <w:szCs w:val="20"/>
              </w:rPr>
              <w:t xml:space="preserve"> Potrzeb Zdrowotnych</w:t>
            </w:r>
            <w:r w:rsidRPr="1DFE2369">
              <w:rPr>
                <w:rFonts w:ascii="Lato" w:hAnsi="Lato"/>
                <w:sz w:val="20"/>
                <w:szCs w:val="20"/>
              </w:rPr>
              <w:t xml:space="preserve"> na lata 2022-2026 na terenie Polski od 2021 r. obserwuje się znaczny wzrost liczby pacjentów korzystających z rehabilitacji. W 2023 r. odnotowano rekordową liczbę 3 495 195 pacjentów (9 271 na 100 tys. ludności). Województwo mazowieckie również wyróżnia się wzrostem liczby pacjentów we wspomnianych latach (z 7 875 w 2020 r. do 9 883 w 2023 r. na 100 tys. ludności).</w:t>
            </w:r>
          </w:p>
          <w:p w14:paraId="6379F942" w14:textId="77777777" w:rsidR="00D53E7F" w:rsidRDefault="00D53E7F" w:rsidP="7C137F81">
            <w:pPr>
              <w:spacing w:before="30" w:after="30" w:line="240" w:lineRule="auto"/>
              <w:rPr>
                <w:rFonts w:ascii="Lato" w:hAnsi="Lato"/>
                <w:sz w:val="20"/>
                <w:szCs w:val="20"/>
              </w:rPr>
            </w:pPr>
            <w:r w:rsidRPr="7C137F81">
              <w:rPr>
                <w:rFonts w:ascii="Lato" w:hAnsi="Lato"/>
                <w:sz w:val="20"/>
                <w:szCs w:val="20"/>
              </w:rPr>
              <w:t xml:space="preserve">Zgodnie z danymi Zakładu Ubezpieczeń Społecznych niezdolność do pracy powodująca absencję chorobową w 2022 r. najczęściej wiązała się z chorobami układu mięśniowo-szkieletowego i tkanki łącznej – 39,1 mln dni absencji i były drugą w kolejności, po ciąży, porodzie i połogu, przyczyną absencji. W województwie mazowieckim w 2022 r. liczba dni absencji w pracy spowodowanych chorobami układu mięśniowo-szkieletowego i tkanki łącznej wynosiła 4,8 mln. </w:t>
            </w:r>
          </w:p>
          <w:p w14:paraId="595C538F" w14:textId="77777777" w:rsidR="00D53E7F" w:rsidRDefault="00D53E7F" w:rsidP="7C137F81">
            <w:pPr>
              <w:spacing w:before="30" w:after="30" w:line="240" w:lineRule="auto"/>
              <w:rPr>
                <w:rFonts w:ascii="Lato" w:hAnsi="Lato"/>
                <w:sz w:val="20"/>
                <w:szCs w:val="20"/>
              </w:rPr>
            </w:pPr>
            <w:r w:rsidRPr="7C137F81">
              <w:rPr>
                <w:rFonts w:ascii="Lato" w:hAnsi="Lato"/>
                <w:sz w:val="20"/>
                <w:szCs w:val="20"/>
              </w:rPr>
              <w:t> Program, ze względu na uzasadnione epidemiologicznie potrzeby zdrowotne Mazowszan w wieku aktywności zawodowej (także uczniów szkół o profilu zawodowym, odbywających praktyczną naukę zawodu), kierowany jest do osób, u których stwierdzono schorzenie układu ruchu lub obwodowego układu nerwowego związane ze sposobem wykonywania pracy.</w:t>
            </w:r>
          </w:p>
          <w:p w14:paraId="45FE7515" w14:textId="77777777" w:rsidR="00D53E7F" w:rsidRPr="007A7532" w:rsidRDefault="00D53E7F" w:rsidP="7C137F81">
            <w:pPr>
              <w:spacing w:before="30" w:after="30" w:line="240" w:lineRule="auto"/>
              <w:rPr>
                <w:rFonts w:ascii="Lato" w:hAnsi="Lato"/>
                <w:sz w:val="20"/>
                <w:szCs w:val="20"/>
              </w:rPr>
            </w:pPr>
            <w:r w:rsidRPr="7C137F81">
              <w:rPr>
                <w:rFonts w:ascii="Lato" w:hAnsi="Lato"/>
                <w:sz w:val="20"/>
                <w:szCs w:val="20"/>
              </w:rPr>
              <w:t>Program zakłada przeprowadzenie następujących interwencji:</w:t>
            </w:r>
          </w:p>
          <w:p w14:paraId="4DDE8231" w14:textId="77777777" w:rsidR="00D53E7F" w:rsidRPr="007A7532" w:rsidRDefault="00D53E7F" w:rsidP="7C137F81">
            <w:pPr>
              <w:spacing w:before="30" w:after="30" w:line="240" w:lineRule="auto"/>
              <w:rPr>
                <w:rFonts w:ascii="Lato" w:hAnsi="Lato"/>
                <w:sz w:val="20"/>
                <w:szCs w:val="20"/>
              </w:rPr>
            </w:pPr>
            <w:r w:rsidRPr="7C137F81">
              <w:rPr>
                <w:rFonts w:ascii="Lato" w:hAnsi="Lato"/>
                <w:sz w:val="20"/>
                <w:szCs w:val="20"/>
              </w:rPr>
              <w:t>1)</w:t>
            </w:r>
            <w:r>
              <w:tab/>
            </w:r>
            <w:r w:rsidRPr="7C137F81">
              <w:rPr>
                <w:rFonts w:ascii="Lato" w:hAnsi="Lato"/>
                <w:sz w:val="20"/>
                <w:szCs w:val="20"/>
              </w:rPr>
              <w:t>kwalifikacja do udziału w programie;</w:t>
            </w:r>
          </w:p>
          <w:p w14:paraId="6C356A4A" w14:textId="77777777" w:rsidR="00D53E7F" w:rsidRPr="007A7532" w:rsidRDefault="00D53E7F" w:rsidP="7C137F81">
            <w:pPr>
              <w:spacing w:before="30" w:after="30" w:line="240" w:lineRule="auto"/>
              <w:rPr>
                <w:rFonts w:ascii="Lato" w:hAnsi="Lato"/>
                <w:sz w:val="20"/>
                <w:szCs w:val="20"/>
              </w:rPr>
            </w:pPr>
            <w:r w:rsidRPr="7C137F81">
              <w:rPr>
                <w:rFonts w:ascii="Lato" w:hAnsi="Lato"/>
                <w:sz w:val="20"/>
                <w:szCs w:val="20"/>
              </w:rPr>
              <w:t>2)</w:t>
            </w:r>
            <w:r>
              <w:tab/>
            </w:r>
            <w:r w:rsidRPr="7C137F81">
              <w:rPr>
                <w:rFonts w:ascii="Lato" w:hAnsi="Lato"/>
                <w:sz w:val="20"/>
                <w:szCs w:val="20"/>
              </w:rPr>
              <w:t>konsultacja medyczna wstępna;</w:t>
            </w:r>
          </w:p>
          <w:p w14:paraId="583B8694" w14:textId="77777777" w:rsidR="00D53E7F" w:rsidRPr="007A7532" w:rsidRDefault="00D53E7F" w:rsidP="7C137F81">
            <w:pPr>
              <w:spacing w:before="30" w:after="30" w:line="240" w:lineRule="auto"/>
              <w:rPr>
                <w:rFonts w:ascii="Lato" w:hAnsi="Lato"/>
                <w:sz w:val="20"/>
                <w:szCs w:val="20"/>
              </w:rPr>
            </w:pPr>
            <w:r w:rsidRPr="7C137F81">
              <w:rPr>
                <w:rFonts w:ascii="Lato" w:hAnsi="Lato"/>
                <w:sz w:val="20"/>
                <w:szCs w:val="20"/>
              </w:rPr>
              <w:t>3)</w:t>
            </w:r>
            <w:r>
              <w:tab/>
            </w:r>
            <w:r w:rsidRPr="7C137F81">
              <w:rPr>
                <w:rFonts w:ascii="Lato" w:hAnsi="Lato"/>
                <w:sz w:val="20"/>
                <w:szCs w:val="20"/>
              </w:rPr>
              <w:t>świadczenia z zakresu rehabilitacji medycznej;</w:t>
            </w:r>
          </w:p>
          <w:p w14:paraId="7EA6B29B" w14:textId="77777777" w:rsidR="00D53E7F" w:rsidRPr="007A7532" w:rsidRDefault="00D53E7F" w:rsidP="7C137F81">
            <w:pPr>
              <w:spacing w:before="30" w:after="30" w:line="240" w:lineRule="auto"/>
              <w:rPr>
                <w:rFonts w:ascii="Lato" w:hAnsi="Lato"/>
                <w:sz w:val="20"/>
                <w:szCs w:val="20"/>
              </w:rPr>
            </w:pPr>
            <w:r w:rsidRPr="7C137F81">
              <w:rPr>
                <w:rFonts w:ascii="Lato" w:hAnsi="Lato"/>
                <w:sz w:val="20"/>
                <w:szCs w:val="20"/>
              </w:rPr>
              <w:t>4)</w:t>
            </w:r>
            <w:r>
              <w:tab/>
            </w:r>
            <w:r w:rsidRPr="7C137F81">
              <w:rPr>
                <w:rFonts w:ascii="Lato" w:hAnsi="Lato"/>
                <w:sz w:val="20"/>
                <w:szCs w:val="20"/>
              </w:rPr>
              <w:t>konsultacja psychologiczna;</w:t>
            </w:r>
          </w:p>
          <w:p w14:paraId="5C1ED227" w14:textId="77777777" w:rsidR="00D53E7F" w:rsidRPr="007A7532" w:rsidRDefault="00D53E7F" w:rsidP="7C137F81">
            <w:pPr>
              <w:spacing w:before="30" w:after="30" w:line="240" w:lineRule="auto"/>
              <w:rPr>
                <w:rFonts w:ascii="Lato" w:hAnsi="Lato"/>
                <w:sz w:val="20"/>
                <w:szCs w:val="20"/>
              </w:rPr>
            </w:pPr>
            <w:r w:rsidRPr="7C137F81">
              <w:rPr>
                <w:rFonts w:ascii="Lato" w:hAnsi="Lato"/>
                <w:sz w:val="20"/>
                <w:szCs w:val="20"/>
              </w:rPr>
              <w:lastRenderedPageBreak/>
              <w:t>5)</w:t>
            </w:r>
            <w:r>
              <w:tab/>
            </w:r>
            <w:r w:rsidRPr="7C137F81">
              <w:rPr>
                <w:rFonts w:ascii="Lato" w:hAnsi="Lato"/>
                <w:sz w:val="20"/>
                <w:szCs w:val="20"/>
              </w:rPr>
              <w:t>konsultacja z lek. medycyny pracy;</w:t>
            </w:r>
          </w:p>
          <w:p w14:paraId="25710719" w14:textId="77777777" w:rsidR="00D53E7F" w:rsidRPr="007A7532" w:rsidRDefault="00D53E7F" w:rsidP="7C137F81">
            <w:pPr>
              <w:spacing w:before="30" w:after="30" w:line="240" w:lineRule="auto"/>
              <w:rPr>
                <w:rFonts w:ascii="Lato" w:hAnsi="Lato"/>
                <w:sz w:val="20"/>
                <w:szCs w:val="20"/>
              </w:rPr>
            </w:pPr>
            <w:r w:rsidRPr="7C137F81">
              <w:rPr>
                <w:rFonts w:ascii="Lato" w:hAnsi="Lato"/>
                <w:sz w:val="20"/>
                <w:szCs w:val="20"/>
              </w:rPr>
              <w:t>6)</w:t>
            </w:r>
            <w:r>
              <w:tab/>
            </w:r>
            <w:r w:rsidRPr="7C137F81">
              <w:rPr>
                <w:rFonts w:ascii="Lato" w:hAnsi="Lato"/>
                <w:sz w:val="20"/>
                <w:szCs w:val="20"/>
              </w:rPr>
              <w:t>edukacja zdrowotna dla uczestników Programu;</w:t>
            </w:r>
          </w:p>
          <w:p w14:paraId="75CB1C42" w14:textId="42E1A763" w:rsidR="00D53E7F" w:rsidRPr="00031B94" w:rsidRDefault="00D53E7F" w:rsidP="7C137F81">
            <w:pPr>
              <w:spacing w:before="30" w:after="30" w:line="240" w:lineRule="auto"/>
              <w:rPr>
                <w:rFonts w:ascii="Lato" w:hAnsi="Lato"/>
                <w:sz w:val="20"/>
                <w:szCs w:val="20"/>
              </w:rPr>
            </w:pPr>
            <w:r w:rsidRPr="7C137F81">
              <w:rPr>
                <w:rFonts w:ascii="Lato" w:hAnsi="Lato"/>
                <w:sz w:val="20"/>
                <w:szCs w:val="20"/>
              </w:rPr>
              <w:t>7)</w:t>
            </w:r>
            <w:r>
              <w:tab/>
            </w:r>
            <w:r w:rsidRPr="7C137F81">
              <w:rPr>
                <w:rFonts w:ascii="Lato" w:hAnsi="Lato"/>
                <w:sz w:val="20"/>
                <w:szCs w:val="20"/>
              </w:rPr>
              <w:t>konsultacja medyczna końcowa.</w:t>
            </w:r>
          </w:p>
        </w:tc>
      </w:tr>
      <w:tr w:rsidR="00D53E7F" w:rsidRPr="00031B94" w14:paraId="76346FA4" w14:textId="77777777" w:rsidTr="63BD1685">
        <w:trPr>
          <w:trHeight w:val="600"/>
        </w:trPr>
        <w:tc>
          <w:tcPr>
            <w:tcW w:w="3496" w:type="dxa"/>
            <w:shd w:val="clear" w:color="auto" w:fill="F2DBDB" w:themeFill="accent2" w:themeFillTint="33"/>
            <w:tcMar>
              <w:top w:w="170" w:type="dxa"/>
              <w:bottom w:w="170" w:type="dxa"/>
            </w:tcMar>
            <w:hideMark/>
          </w:tcPr>
          <w:p w14:paraId="2D363CE4" w14:textId="77777777" w:rsidR="00D53E7F" w:rsidRPr="00C53E18" w:rsidRDefault="00D53E7F" w:rsidP="00322042">
            <w:pPr>
              <w:spacing w:before="30" w:after="30" w:line="240" w:lineRule="auto"/>
              <w:rPr>
                <w:rFonts w:ascii="Lato" w:hAnsi="Lato"/>
                <w:b/>
                <w:bCs/>
                <w:sz w:val="20"/>
                <w:szCs w:val="20"/>
              </w:rPr>
            </w:pPr>
            <w:r w:rsidRPr="00C53E18">
              <w:rPr>
                <w:rFonts w:ascii="Lato" w:hAnsi="Lato"/>
                <w:b/>
                <w:bCs/>
                <w:sz w:val="20"/>
                <w:szCs w:val="20"/>
              </w:rPr>
              <w:lastRenderedPageBreak/>
              <w:t>V.</w:t>
            </w:r>
            <w:r>
              <w:rPr>
                <w:rFonts w:ascii="Lato" w:hAnsi="Lato"/>
                <w:b/>
                <w:bCs/>
                <w:sz w:val="20"/>
                <w:szCs w:val="20"/>
              </w:rPr>
              <w:t>7</w:t>
            </w:r>
            <w:r w:rsidRPr="00C53E18">
              <w:rPr>
                <w:rFonts w:ascii="Lato" w:hAnsi="Lato"/>
                <w:b/>
                <w:bCs/>
                <w:sz w:val="20"/>
                <w:szCs w:val="20"/>
              </w:rPr>
              <w:t xml:space="preserve"> Grupa docelowa RPZ</w:t>
            </w:r>
          </w:p>
          <w:p w14:paraId="14CAB2C6" w14:textId="77777777" w:rsidR="00D53E7F" w:rsidRPr="009250AA" w:rsidRDefault="00D53E7F" w:rsidP="00322042">
            <w:pPr>
              <w:spacing w:before="30" w:after="30" w:line="240" w:lineRule="auto"/>
              <w:rPr>
                <w:rFonts w:ascii="Lato" w:hAnsi="Lato"/>
                <w:sz w:val="24"/>
                <w:szCs w:val="24"/>
              </w:rPr>
            </w:pPr>
            <w:r w:rsidRPr="009250AA">
              <w:rPr>
                <w:rFonts w:ascii="Lato" w:hAnsi="Lato" w:cs="Arial"/>
                <w:color w:val="7F7F7F" w:themeColor="text1" w:themeTint="80"/>
                <w:sz w:val="16"/>
                <w:szCs w:val="16"/>
              </w:rPr>
              <w:t xml:space="preserve">opis oraz uzasadnienie wyboru grupy docelowej </w:t>
            </w:r>
            <w:r>
              <w:rPr>
                <w:rFonts w:ascii="Lato" w:hAnsi="Lato" w:cs="Arial"/>
                <w:color w:val="7F7F7F" w:themeColor="text1" w:themeTint="80"/>
                <w:sz w:val="16"/>
                <w:szCs w:val="16"/>
              </w:rPr>
              <w:t>RPZ</w:t>
            </w:r>
          </w:p>
        </w:tc>
        <w:tc>
          <w:tcPr>
            <w:tcW w:w="6002" w:type="dxa"/>
            <w:gridSpan w:val="4"/>
            <w:tcMar>
              <w:top w:w="170" w:type="dxa"/>
              <w:bottom w:w="170" w:type="dxa"/>
            </w:tcMar>
            <w:hideMark/>
          </w:tcPr>
          <w:p w14:paraId="3F391565" w14:textId="77777777" w:rsidR="00D53E7F" w:rsidRPr="007A7532" w:rsidRDefault="00D53E7F" w:rsidP="7C137F81">
            <w:pPr>
              <w:spacing w:before="30" w:after="30" w:line="240" w:lineRule="auto"/>
              <w:rPr>
                <w:rFonts w:ascii="Lato" w:hAnsi="Lato"/>
                <w:sz w:val="20"/>
                <w:szCs w:val="20"/>
              </w:rPr>
            </w:pPr>
            <w:r w:rsidRPr="7C137F81">
              <w:rPr>
                <w:rFonts w:ascii="Lato" w:hAnsi="Lato"/>
                <w:sz w:val="20"/>
                <w:szCs w:val="20"/>
              </w:rPr>
              <w:t>RPZ skierowany zostanie do:</w:t>
            </w:r>
          </w:p>
          <w:p w14:paraId="0BF697C4" w14:textId="77777777" w:rsidR="00D53E7F" w:rsidRPr="007A7532" w:rsidRDefault="00D53E7F" w:rsidP="7C137F81">
            <w:pPr>
              <w:spacing w:before="30" w:after="30" w:line="240" w:lineRule="auto"/>
              <w:ind w:left="330" w:hanging="283"/>
              <w:rPr>
                <w:rFonts w:ascii="Lato" w:hAnsi="Lato"/>
                <w:sz w:val="20"/>
                <w:szCs w:val="20"/>
              </w:rPr>
            </w:pPr>
            <w:r w:rsidRPr="7C137F81">
              <w:rPr>
                <w:rFonts w:ascii="Lato" w:hAnsi="Lato"/>
                <w:sz w:val="20"/>
                <w:szCs w:val="20"/>
              </w:rPr>
              <w:t>1.</w:t>
            </w:r>
            <w:r>
              <w:tab/>
            </w:r>
            <w:r w:rsidRPr="7C137F81">
              <w:rPr>
                <w:rFonts w:ascii="Lato" w:hAnsi="Lato"/>
                <w:sz w:val="20"/>
                <w:szCs w:val="20"/>
              </w:rPr>
              <w:t>Mieszkańców województwa mazowieckiego w wieku aktywności zawodowej pozostających w zatrudnieniu, którzy z powodu schorzeń układu ruchu lub obwodowego układu nerwowego, skutków wypadków przy pracy lub chorób zawodowych, odczuwają ograniczenie w wykonywaniu pracy zarobkowej lub są zagrożeni utratą zdolności do pracy;</w:t>
            </w:r>
          </w:p>
          <w:p w14:paraId="0E28E60A" w14:textId="28450764" w:rsidR="00D53E7F" w:rsidRPr="007A7532" w:rsidRDefault="00D53E7F" w:rsidP="7C137F81">
            <w:pPr>
              <w:spacing w:before="30" w:after="30" w:line="240" w:lineRule="auto"/>
              <w:ind w:left="330" w:hanging="330"/>
              <w:rPr>
                <w:rFonts w:ascii="Lato" w:hAnsi="Lato"/>
                <w:sz w:val="20"/>
                <w:szCs w:val="20"/>
              </w:rPr>
            </w:pPr>
            <w:r w:rsidRPr="7C137F81">
              <w:rPr>
                <w:rFonts w:ascii="Lato" w:hAnsi="Lato"/>
                <w:sz w:val="20"/>
                <w:szCs w:val="20"/>
              </w:rPr>
              <w:t>2.</w:t>
            </w:r>
            <w:r>
              <w:tab/>
            </w:r>
            <w:r w:rsidRPr="7C137F81">
              <w:rPr>
                <w:rFonts w:ascii="Lato" w:hAnsi="Lato"/>
                <w:sz w:val="20"/>
                <w:szCs w:val="20"/>
              </w:rPr>
              <w:t>Mieszkańców województwa mazowieckiego w wieku aktywności zawodowej pozostających bez zatrudnienia</w:t>
            </w:r>
            <w:r w:rsidR="2964611C" w:rsidRPr="7C137F81">
              <w:rPr>
                <w:rFonts w:ascii="Lato" w:hAnsi="Lato"/>
                <w:sz w:val="20"/>
                <w:szCs w:val="20"/>
              </w:rPr>
              <w:t>,</w:t>
            </w:r>
            <w:r w:rsidRPr="7C137F81">
              <w:rPr>
                <w:rFonts w:ascii="Lato" w:hAnsi="Lato"/>
                <w:sz w:val="20"/>
                <w:szCs w:val="20"/>
              </w:rPr>
              <w:t xml:space="preserve"> doświadczających problemów z podjęciem zatrudnienia lub powrotem na rynek pracy na skutek choroby lub niepełnosprawności (dotyczy schorzeń układu ruchu lub obwodowego układu nerwowego, skutków wypadków przy pracy lub chorób zawodowych), u których rokowanie co do odzyskania sprawności i zdolności do pracy jest pozytywne. </w:t>
            </w:r>
          </w:p>
          <w:p w14:paraId="520DCB13" w14:textId="03C4722A" w:rsidR="00D53E7F" w:rsidRPr="00031B94" w:rsidRDefault="4C9C2687" w:rsidP="7C137F81">
            <w:pPr>
              <w:spacing w:before="30" w:after="30" w:line="240" w:lineRule="auto"/>
              <w:rPr>
                <w:rFonts w:ascii="Lato" w:hAnsi="Lato"/>
                <w:sz w:val="20"/>
                <w:szCs w:val="20"/>
              </w:rPr>
            </w:pPr>
            <w:r w:rsidRPr="63BD1685" w:rsidDel="35A8A375">
              <w:rPr>
                <w:rFonts w:ascii="Lato" w:hAnsi="Lato"/>
                <w:sz w:val="20"/>
                <w:szCs w:val="20"/>
              </w:rPr>
              <w:t>Biorąc pod uwagę budżet programu</w:t>
            </w:r>
            <w:r w:rsidR="00B66B57">
              <w:rPr>
                <w:rFonts w:ascii="Lato" w:hAnsi="Lato"/>
                <w:sz w:val="20"/>
                <w:szCs w:val="20"/>
              </w:rPr>
              <w:t>, przy założeniu</w:t>
            </w:r>
            <w:r w:rsidR="00821D82">
              <w:rPr>
                <w:rFonts w:ascii="Lato" w:hAnsi="Lato"/>
                <w:sz w:val="20"/>
                <w:szCs w:val="20"/>
              </w:rPr>
              <w:t>, że uczestnik skorzysta ze wszystkich</w:t>
            </w:r>
            <w:r w:rsidR="000F1E01">
              <w:rPr>
                <w:rFonts w:ascii="Lato" w:hAnsi="Lato"/>
                <w:sz w:val="20"/>
                <w:szCs w:val="20"/>
              </w:rPr>
              <w:t xml:space="preserve"> przewidzianych</w:t>
            </w:r>
            <w:r w:rsidR="00821D82">
              <w:rPr>
                <w:rFonts w:ascii="Lato" w:hAnsi="Lato"/>
                <w:sz w:val="20"/>
                <w:szCs w:val="20"/>
              </w:rPr>
              <w:t xml:space="preserve"> świadczeń</w:t>
            </w:r>
            <w:r w:rsidR="00EC0E59">
              <w:rPr>
                <w:rFonts w:ascii="Lato" w:hAnsi="Lato"/>
                <w:sz w:val="20"/>
                <w:szCs w:val="20"/>
              </w:rPr>
              <w:t xml:space="preserve"> i będzie powtarzał</w:t>
            </w:r>
            <w:r w:rsidR="00BD1AC8">
              <w:rPr>
                <w:rFonts w:ascii="Lato" w:hAnsi="Lato"/>
                <w:sz w:val="20"/>
                <w:szCs w:val="20"/>
              </w:rPr>
              <w:t xml:space="preserve"> cykle rehabilitacyjne </w:t>
            </w:r>
            <w:r w:rsidR="00EC0E59">
              <w:rPr>
                <w:rFonts w:ascii="Lato" w:hAnsi="Lato"/>
                <w:sz w:val="20"/>
                <w:szCs w:val="20"/>
              </w:rPr>
              <w:t>przez dopuszczalny</w:t>
            </w:r>
            <w:r w:rsidRPr="63BD1685" w:rsidDel="35A8A375">
              <w:rPr>
                <w:rFonts w:ascii="Lato" w:hAnsi="Lato"/>
                <w:sz w:val="20"/>
                <w:szCs w:val="20"/>
              </w:rPr>
              <w:t xml:space="preserve"> w </w:t>
            </w:r>
            <w:r w:rsidR="00D8793C">
              <w:rPr>
                <w:rFonts w:ascii="Lato" w:hAnsi="Lato"/>
                <w:sz w:val="20"/>
                <w:szCs w:val="20"/>
              </w:rPr>
              <w:t>programie</w:t>
            </w:r>
            <w:r w:rsidR="00EC0E59">
              <w:rPr>
                <w:rFonts w:ascii="Lato" w:hAnsi="Lato"/>
                <w:sz w:val="20"/>
                <w:szCs w:val="20"/>
              </w:rPr>
              <w:t xml:space="preserve"> okres</w:t>
            </w:r>
            <w:r w:rsidR="00D8793C">
              <w:rPr>
                <w:rFonts w:ascii="Lato" w:hAnsi="Lato"/>
                <w:sz w:val="20"/>
                <w:szCs w:val="20"/>
              </w:rPr>
              <w:t xml:space="preserve"> -</w:t>
            </w:r>
            <w:r w:rsidR="00EC0E59">
              <w:rPr>
                <w:rFonts w:ascii="Lato" w:hAnsi="Lato"/>
                <w:sz w:val="20"/>
                <w:szCs w:val="20"/>
              </w:rPr>
              <w:t xml:space="preserve"> maksymalnie 3 miesięcy</w:t>
            </w:r>
            <w:r w:rsidR="00D8793C">
              <w:rPr>
                <w:rFonts w:ascii="Lato" w:hAnsi="Lato"/>
                <w:sz w:val="20"/>
                <w:szCs w:val="20"/>
              </w:rPr>
              <w:t>,</w:t>
            </w:r>
            <w:r w:rsidRPr="63BD1685" w:rsidDel="35A8A375">
              <w:rPr>
                <w:rFonts w:ascii="Lato" w:hAnsi="Lato"/>
                <w:sz w:val="20"/>
                <w:szCs w:val="20"/>
              </w:rPr>
              <w:t xml:space="preserve"> </w:t>
            </w:r>
            <w:r w:rsidRPr="2F32E251" w:rsidDel="35A8A375">
              <w:rPr>
                <w:rFonts w:ascii="Lato" w:hAnsi="Lato"/>
                <w:sz w:val="20"/>
                <w:szCs w:val="20"/>
              </w:rPr>
              <w:t xml:space="preserve">można przeprowadzić interwencje dla </w:t>
            </w:r>
            <w:r w:rsidR="00B66B57" w:rsidRPr="2F32E251">
              <w:rPr>
                <w:rFonts w:ascii="Lato" w:hAnsi="Lato"/>
                <w:sz w:val="20"/>
                <w:szCs w:val="20"/>
              </w:rPr>
              <w:t xml:space="preserve">590 </w:t>
            </w:r>
            <w:r w:rsidRPr="2F32E251" w:rsidDel="35A8A375">
              <w:rPr>
                <w:rFonts w:ascii="Lato" w:hAnsi="Lato"/>
                <w:sz w:val="20"/>
                <w:szCs w:val="20"/>
              </w:rPr>
              <w:t>osób z populacji docelowej.</w:t>
            </w:r>
          </w:p>
        </w:tc>
      </w:tr>
      <w:tr w:rsidR="00D53E7F" w:rsidRPr="00031B94" w14:paraId="6276E843" w14:textId="77777777" w:rsidTr="63BD1685">
        <w:trPr>
          <w:trHeight w:val="1200"/>
        </w:trPr>
        <w:tc>
          <w:tcPr>
            <w:tcW w:w="3496" w:type="dxa"/>
            <w:shd w:val="clear" w:color="auto" w:fill="F2DBDB" w:themeFill="accent2" w:themeFillTint="33"/>
            <w:tcMar>
              <w:top w:w="170" w:type="dxa"/>
              <w:bottom w:w="170" w:type="dxa"/>
            </w:tcMar>
            <w:hideMark/>
          </w:tcPr>
          <w:p w14:paraId="54ABDB51" w14:textId="77777777" w:rsidR="00D53E7F" w:rsidRPr="00664491" w:rsidRDefault="4C9C2687" w:rsidP="00322042">
            <w:pPr>
              <w:spacing w:before="30" w:after="30" w:line="240" w:lineRule="auto"/>
              <w:rPr>
                <w:rFonts w:ascii="Lato" w:hAnsi="Lato"/>
                <w:b/>
                <w:bCs/>
                <w:sz w:val="20"/>
                <w:szCs w:val="20"/>
              </w:rPr>
            </w:pPr>
            <w:r w:rsidRPr="4A25C0A2">
              <w:rPr>
                <w:rFonts w:ascii="Lato" w:hAnsi="Lato"/>
                <w:b/>
                <w:bCs/>
                <w:sz w:val="20"/>
                <w:szCs w:val="20"/>
              </w:rPr>
              <w:t>V.8 Komplementarność RPZ z innymi działaniami podejmowanymi na poziomie krajowym</w:t>
            </w:r>
          </w:p>
          <w:p w14:paraId="60098C43" w14:textId="77777777" w:rsidR="00D53E7F" w:rsidRPr="00DA1C60" w:rsidRDefault="00D53E7F" w:rsidP="00322042">
            <w:pPr>
              <w:spacing w:before="30" w:after="30" w:line="240" w:lineRule="auto"/>
              <w:rPr>
                <w:rFonts w:ascii="Lato" w:hAnsi="Lato"/>
                <w:sz w:val="24"/>
                <w:szCs w:val="24"/>
              </w:rPr>
            </w:pPr>
            <w:r>
              <w:rPr>
                <w:rFonts w:ascii="Lato" w:hAnsi="Lato" w:cs="Arial"/>
                <w:color w:val="7F7F7F" w:themeColor="text1" w:themeTint="80"/>
                <w:sz w:val="16"/>
                <w:szCs w:val="16"/>
              </w:rPr>
              <w:t>o</w:t>
            </w:r>
            <w:r w:rsidRPr="009250AA">
              <w:rPr>
                <w:rFonts w:ascii="Lato" w:hAnsi="Lato" w:cs="Arial"/>
                <w:color w:val="7F7F7F" w:themeColor="text1" w:themeTint="80"/>
                <w:sz w:val="16"/>
                <w:szCs w:val="16"/>
              </w:rPr>
              <w:t xml:space="preserve">pis w jaki sposób planowany do realizacji </w:t>
            </w:r>
            <w:r>
              <w:rPr>
                <w:rFonts w:ascii="Lato" w:hAnsi="Lato" w:cs="Arial"/>
                <w:color w:val="7F7F7F" w:themeColor="text1" w:themeTint="80"/>
                <w:sz w:val="16"/>
                <w:szCs w:val="16"/>
              </w:rPr>
              <w:t>RPZ</w:t>
            </w:r>
            <w:r w:rsidRPr="009250AA">
              <w:rPr>
                <w:rFonts w:ascii="Lato" w:hAnsi="Lato" w:cs="Arial"/>
                <w:color w:val="7F7F7F" w:themeColor="text1" w:themeTint="80"/>
                <w:sz w:val="16"/>
                <w:szCs w:val="16"/>
              </w:rPr>
              <w:t xml:space="preserve"> jest komplementarny z innymi działaniami podejmowanymi na szczeblu krajowym</w:t>
            </w:r>
            <w:r w:rsidRPr="00664491">
              <w:rPr>
                <w:rFonts w:ascii="Arial" w:hAnsi="Arial" w:cs="Arial"/>
                <w:i/>
                <w:iCs/>
                <w:color w:val="7F7F7F" w:themeColor="text1" w:themeTint="80"/>
                <w:sz w:val="16"/>
                <w:szCs w:val="16"/>
              </w:rPr>
              <w:t>.</w:t>
            </w:r>
          </w:p>
        </w:tc>
        <w:tc>
          <w:tcPr>
            <w:tcW w:w="6002" w:type="dxa"/>
            <w:gridSpan w:val="4"/>
            <w:tcMar>
              <w:top w:w="170" w:type="dxa"/>
              <w:bottom w:w="170" w:type="dxa"/>
            </w:tcMar>
            <w:hideMark/>
          </w:tcPr>
          <w:p w14:paraId="6956DE5F" w14:textId="61810989" w:rsidR="00D53E7F" w:rsidRPr="006C6EB6" w:rsidRDefault="00D53E7F" w:rsidP="7C137F81">
            <w:pPr>
              <w:spacing w:before="30" w:after="30" w:line="240" w:lineRule="auto"/>
              <w:rPr>
                <w:rFonts w:ascii="Lato" w:eastAsia="Lato" w:hAnsi="Lato" w:cs="Lato"/>
                <w:sz w:val="20"/>
                <w:szCs w:val="20"/>
              </w:rPr>
            </w:pPr>
            <w:r w:rsidRPr="7C137F81">
              <w:rPr>
                <w:rFonts w:ascii="Lato" w:eastAsia="Lato" w:hAnsi="Lato" w:cs="Lato"/>
                <w:sz w:val="20"/>
                <w:szCs w:val="20"/>
              </w:rPr>
              <w:t>Zgodnie z Rozporządzeniem Ministra Zdrowia z dnia 6 listopada 2013 r. w sprawie świadczeń gwarantowanych z zakresu rehabilitacji leczniczej Rehabilitacyjna porada lekarska dla dorosłych i dzieci obejmuje m.in.:</w:t>
            </w:r>
          </w:p>
          <w:p w14:paraId="449DE244" w14:textId="77777777" w:rsidR="00D53E7F" w:rsidRPr="006C6EB6" w:rsidRDefault="00D53E7F" w:rsidP="7C137F81">
            <w:pPr>
              <w:numPr>
                <w:ilvl w:val="0"/>
                <w:numId w:val="13"/>
              </w:numPr>
              <w:spacing w:before="30" w:after="30" w:line="240" w:lineRule="auto"/>
              <w:rPr>
                <w:rFonts w:ascii="Lato" w:eastAsia="Lato" w:hAnsi="Lato" w:cs="Lato"/>
                <w:sz w:val="20"/>
                <w:szCs w:val="20"/>
              </w:rPr>
            </w:pPr>
            <w:r w:rsidRPr="7C137F81">
              <w:rPr>
                <w:rFonts w:ascii="Lato" w:eastAsia="Lato" w:hAnsi="Lato" w:cs="Lato"/>
                <w:sz w:val="20"/>
                <w:szCs w:val="20"/>
              </w:rPr>
              <w:t>ogólną ocenę stanu zdrowia – badanie lekarskie,</w:t>
            </w:r>
          </w:p>
          <w:p w14:paraId="77FE18ED" w14:textId="77777777" w:rsidR="00D53E7F" w:rsidRPr="006C6EB6" w:rsidRDefault="00D53E7F" w:rsidP="7C137F81">
            <w:pPr>
              <w:numPr>
                <w:ilvl w:val="0"/>
                <w:numId w:val="13"/>
              </w:numPr>
              <w:spacing w:before="30" w:after="30" w:line="240" w:lineRule="auto"/>
              <w:rPr>
                <w:rFonts w:ascii="Lato" w:eastAsia="Lato" w:hAnsi="Lato" w:cs="Lato"/>
                <w:sz w:val="20"/>
                <w:szCs w:val="20"/>
              </w:rPr>
            </w:pPr>
            <w:r w:rsidRPr="7C137F81">
              <w:rPr>
                <w:rFonts w:ascii="Lato" w:eastAsia="Lato" w:hAnsi="Lato" w:cs="Lato"/>
                <w:sz w:val="20"/>
                <w:szCs w:val="20"/>
              </w:rPr>
              <w:t>skierowanie na konsultację i badania dodatkowe,</w:t>
            </w:r>
          </w:p>
          <w:p w14:paraId="6A0F2E36" w14:textId="77777777" w:rsidR="00D53E7F" w:rsidRPr="006C6EB6" w:rsidRDefault="00D53E7F" w:rsidP="7C137F81">
            <w:pPr>
              <w:numPr>
                <w:ilvl w:val="0"/>
                <w:numId w:val="13"/>
              </w:numPr>
              <w:spacing w:before="30" w:after="30" w:line="240" w:lineRule="auto"/>
              <w:rPr>
                <w:rFonts w:ascii="Lato" w:eastAsia="Lato" w:hAnsi="Lato" w:cs="Lato"/>
                <w:sz w:val="20"/>
                <w:szCs w:val="20"/>
              </w:rPr>
            </w:pPr>
            <w:r w:rsidRPr="7C137F81">
              <w:rPr>
                <w:rFonts w:ascii="Lato" w:eastAsia="Lato" w:hAnsi="Lato" w:cs="Lato"/>
                <w:sz w:val="20"/>
                <w:szCs w:val="20"/>
              </w:rPr>
              <w:lastRenderedPageBreak/>
              <w:t>testy czynnościowe,</w:t>
            </w:r>
          </w:p>
          <w:p w14:paraId="636CC008" w14:textId="77777777" w:rsidR="00D53E7F" w:rsidRPr="006C6EB6" w:rsidRDefault="00D53E7F" w:rsidP="7C137F81">
            <w:pPr>
              <w:numPr>
                <w:ilvl w:val="0"/>
                <w:numId w:val="13"/>
              </w:numPr>
              <w:spacing w:before="30" w:after="30" w:line="240" w:lineRule="auto"/>
              <w:rPr>
                <w:rFonts w:ascii="Lato" w:eastAsia="Lato" w:hAnsi="Lato" w:cs="Lato"/>
                <w:sz w:val="20"/>
                <w:szCs w:val="20"/>
              </w:rPr>
            </w:pPr>
            <w:r w:rsidRPr="7C137F81">
              <w:rPr>
                <w:rFonts w:ascii="Lato" w:eastAsia="Lato" w:hAnsi="Lato" w:cs="Lato"/>
                <w:sz w:val="20"/>
                <w:szCs w:val="20"/>
              </w:rPr>
              <w:t>ocenę aktywności ruchowej,</w:t>
            </w:r>
          </w:p>
          <w:p w14:paraId="5E0FDAC1" w14:textId="77777777" w:rsidR="00D53E7F" w:rsidRPr="006C6EB6" w:rsidRDefault="00D53E7F" w:rsidP="7C137F81">
            <w:pPr>
              <w:numPr>
                <w:ilvl w:val="0"/>
                <w:numId w:val="13"/>
              </w:numPr>
              <w:spacing w:before="30" w:after="30" w:line="240" w:lineRule="auto"/>
              <w:rPr>
                <w:rFonts w:ascii="Lato" w:eastAsia="Lato" w:hAnsi="Lato" w:cs="Lato"/>
                <w:sz w:val="20"/>
                <w:szCs w:val="20"/>
              </w:rPr>
            </w:pPr>
            <w:r w:rsidRPr="7C137F81">
              <w:rPr>
                <w:rFonts w:ascii="Lato" w:eastAsia="Lato" w:hAnsi="Lato" w:cs="Lato"/>
                <w:sz w:val="20"/>
                <w:szCs w:val="20"/>
              </w:rPr>
              <w:t>ocenę odruchów ścięgnisto-okostnowych,</w:t>
            </w:r>
          </w:p>
          <w:p w14:paraId="214814E0" w14:textId="77777777" w:rsidR="00D53E7F" w:rsidRPr="006C6EB6" w:rsidRDefault="00D53E7F" w:rsidP="7C137F81">
            <w:pPr>
              <w:numPr>
                <w:ilvl w:val="0"/>
                <w:numId w:val="13"/>
              </w:numPr>
              <w:spacing w:before="30" w:after="30" w:line="240" w:lineRule="auto"/>
              <w:rPr>
                <w:rFonts w:ascii="Lato" w:eastAsia="Lato" w:hAnsi="Lato" w:cs="Lato"/>
                <w:sz w:val="20"/>
                <w:szCs w:val="20"/>
              </w:rPr>
            </w:pPr>
            <w:r w:rsidRPr="7C137F81">
              <w:rPr>
                <w:rFonts w:ascii="Lato" w:eastAsia="Lato" w:hAnsi="Lato" w:cs="Lato"/>
                <w:sz w:val="20"/>
                <w:szCs w:val="20"/>
              </w:rPr>
              <w:t>pomiar długości kończyn i obwodów,</w:t>
            </w:r>
          </w:p>
          <w:p w14:paraId="6555AB64" w14:textId="77777777" w:rsidR="00D53E7F" w:rsidRPr="006C6EB6" w:rsidRDefault="00D53E7F" w:rsidP="7C137F81">
            <w:pPr>
              <w:numPr>
                <w:ilvl w:val="0"/>
                <w:numId w:val="13"/>
              </w:numPr>
              <w:spacing w:before="30" w:after="30" w:line="240" w:lineRule="auto"/>
              <w:rPr>
                <w:rFonts w:ascii="Lato" w:eastAsia="Lato" w:hAnsi="Lato" w:cs="Lato"/>
                <w:sz w:val="20"/>
                <w:szCs w:val="20"/>
              </w:rPr>
            </w:pPr>
            <w:r w:rsidRPr="7C137F81">
              <w:rPr>
                <w:rFonts w:ascii="Lato" w:eastAsia="Lato" w:hAnsi="Lato" w:cs="Lato"/>
                <w:sz w:val="20"/>
                <w:szCs w:val="20"/>
              </w:rPr>
              <w:t>ocenę chodu i lokomocji,</w:t>
            </w:r>
          </w:p>
          <w:p w14:paraId="229D0940" w14:textId="77777777" w:rsidR="00D53E7F" w:rsidRPr="006C6EB6" w:rsidRDefault="00D53E7F" w:rsidP="7C137F81">
            <w:pPr>
              <w:numPr>
                <w:ilvl w:val="0"/>
                <w:numId w:val="13"/>
              </w:numPr>
              <w:spacing w:before="30" w:after="30" w:line="240" w:lineRule="auto"/>
              <w:rPr>
                <w:rFonts w:ascii="Lato" w:eastAsia="Lato" w:hAnsi="Lato" w:cs="Lato"/>
                <w:sz w:val="20"/>
                <w:szCs w:val="20"/>
              </w:rPr>
            </w:pPr>
            <w:r w:rsidRPr="7C137F81">
              <w:rPr>
                <w:rFonts w:ascii="Lato" w:eastAsia="Lato" w:hAnsi="Lato" w:cs="Lato"/>
                <w:sz w:val="20"/>
                <w:szCs w:val="20"/>
              </w:rPr>
              <w:t>punkcje lecznicze i iniekcje dostawowe,</w:t>
            </w:r>
          </w:p>
          <w:p w14:paraId="7D78A1A1" w14:textId="77777777" w:rsidR="00D53E7F" w:rsidRPr="006C6EB6" w:rsidRDefault="00D53E7F" w:rsidP="7C137F81">
            <w:pPr>
              <w:numPr>
                <w:ilvl w:val="0"/>
                <w:numId w:val="13"/>
              </w:numPr>
              <w:spacing w:before="30" w:after="30" w:line="240" w:lineRule="auto"/>
              <w:rPr>
                <w:rFonts w:ascii="Lato" w:eastAsia="Lato" w:hAnsi="Lato" w:cs="Lato"/>
                <w:sz w:val="20"/>
                <w:szCs w:val="20"/>
              </w:rPr>
            </w:pPr>
            <w:r w:rsidRPr="7C137F81">
              <w:rPr>
                <w:rFonts w:ascii="Lato" w:eastAsia="Lato" w:hAnsi="Lato" w:cs="Lato"/>
                <w:sz w:val="20"/>
                <w:szCs w:val="20"/>
              </w:rPr>
              <w:t>zlecenie na wyroby medyczne (przedmioty ortopedyczne i środki pomocnicze) oraz inne zlecenia i wnioski,</w:t>
            </w:r>
          </w:p>
          <w:p w14:paraId="17DDA556" w14:textId="77777777" w:rsidR="00D53E7F" w:rsidRPr="006C6EB6" w:rsidRDefault="00D53E7F" w:rsidP="7C137F81">
            <w:pPr>
              <w:numPr>
                <w:ilvl w:val="0"/>
                <w:numId w:val="13"/>
              </w:numPr>
              <w:spacing w:before="30" w:after="30" w:line="240" w:lineRule="auto"/>
              <w:rPr>
                <w:rFonts w:ascii="Lato" w:eastAsia="Lato" w:hAnsi="Lato" w:cs="Lato"/>
                <w:sz w:val="20"/>
                <w:szCs w:val="20"/>
              </w:rPr>
            </w:pPr>
            <w:r w:rsidRPr="7C137F81">
              <w:rPr>
                <w:rFonts w:ascii="Lato" w:eastAsia="Lato" w:hAnsi="Lato" w:cs="Lato"/>
                <w:sz w:val="20"/>
                <w:szCs w:val="20"/>
              </w:rPr>
              <w:t>skierowanie na fizjoterapię i leczenie uzdrowiskowe,</w:t>
            </w:r>
          </w:p>
          <w:p w14:paraId="2D1C93DC" w14:textId="77777777" w:rsidR="00D53E7F" w:rsidRPr="006C6EB6" w:rsidRDefault="00D53E7F" w:rsidP="7C137F81">
            <w:pPr>
              <w:numPr>
                <w:ilvl w:val="0"/>
                <w:numId w:val="13"/>
              </w:numPr>
              <w:spacing w:before="30" w:after="30" w:line="240" w:lineRule="auto"/>
              <w:rPr>
                <w:rFonts w:ascii="Lato" w:eastAsia="Lato" w:hAnsi="Lato" w:cs="Lato"/>
                <w:sz w:val="20"/>
                <w:szCs w:val="20"/>
              </w:rPr>
            </w:pPr>
            <w:r w:rsidRPr="7C137F81">
              <w:rPr>
                <w:rFonts w:ascii="Lato" w:eastAsia="Lato" w:hAnsi="Lato" w:cs="Lato"/>
                <w:sz w:val="20"/>
                <w:szCs w:val="20"/>
              </w:rPr>
              <w:t>końcową ocenę procesu usprawniania.</w:t>
            </w:r>
          </w:p>
          <w:p w14:paraId="3C611A91" w14:textId="655CB0F7" w:rsidR="00D53E7F" w:rsidRPr="006C6EB6" w:rsidRDefault="00D53E7F" w:rsidP="7C137F81">
            <w:pPr>
              <w:spacing w:before="30" w:after="30" w:line="240" w:lineRule="auto"/>
              <w:rPr>
                <w:rFonts w:ascii="Lato" w:eastAsia="Lato" w:hAnsi="Lato" w:cs="Lato"/>
                <w:sz w:val="20"/>
                <w:szCs w:val="20"/>
              </w:rPr>
            </w:pPr>
            <w:r w:rsidRPr="7C137F81">
              <w:rPr>
                <w:rFonts w:ascii="Lato" w:eastAsia="Lato" w:hAnsi="Lato" w:cs="Lato"/>
                <w:sz w:val="20"/>
                <w:szCs w:val="20"/>
              </w:rPr>
              <w:t xml:space="preserve">Skierowanie na fizjoterapię może wystawić każdy lekarz ubezpieczenia zdrowotnego. Pacjent powinien zarejestrować skierowanie w wybranym gabinecie, zakładzie rehabilitacji lub fizjoterapii nie później niż 30 od dnia od jego wystawienia. </w:t>
            </w:r>
            <w:r>
              <w:br/>
            </w:r>
            <w:r w:rsidRPr="7C137F81">
              <w:rPr>
                <w:rFonts w:ascii="Lato" w:eastAsia="Lato" w:hAnsi="Lato" w:cs="Lato"/>
                <w:sz w:val="20"/>
                <w:szCs w:val="20"/>
              </w:rPr>
              <w:t>W ramach świadczeń gwarantowanych jednemu pacjentowi przysługuje nie więcej niż 5 zabiegów dziennie w 10 dniowym cyklu terapeutycznym.</w:t>
            </w:r>
          </w:p>
          <w:p w14:paraId="7444F6A1" w14:textId="77777777" w:rsidR="00D53E7F" w:rsidRPr="006C6EB6" w:rsidRDefault="00D53E7F" w:rsidP="7C137F81">
            <w:pPr>
              <w:spacing w:before="30" w:after="30" w:line="240" w:lineRule="auto"/>
              <w:rPr>
                <w:rFonts w:ascii="Lato" w:eastAsia="Lato" w:hAnsi="Lato" w:cs="Lato"/>
                <w:sz w:val="20"/>
                <w:szCs w:val="20"/>
              </w:rPr>
            </w:pPr>
            <w:r w:rsidRPr="7C137F81">
              <w:rPr>
                <w:rFonts w:ascii="Lato" w:eastAsia="Lato" w:hAnsi="Lato" w:cs="Lato"/>
                <w:sz w:val="20"/>
                <w:szCs w:val="20"/>
              </w:rPr>
              <w:t>Pacjentowi przysługują zabiegi z zakresu:</w:t>
            </w:r>
          </w:p>
          <w:p w14:paraId="14B6630C" w14:textId="77777777" w:rsidR="00D53E7F" w:rsidRPr="006C6EB6" w:rsidRDefault="00D53E7F" w:rsidP="7C137F81">
            <w:pPr>
              <w:numPr>
                <w:ilvl w:val="0"/>
                <w:numId w:val="14"/>
              </w:numPr>
              <w:spacing w:before="30" w:after="30" w:line="240" w:lineRule="auto"/>
              <w:rPr>
                <w:rFonts w:ascii="Lato" w:eastAsia="Lato" w:hAnsi="Lato" w:cs="Lato"/>
                <w:sz w:val="20"/>
                <w:szCs w:val="20"/>
              </w:rPr>
            </w:pPr>
            <w:r w:rsidRPr="7C137F81">
              <w:rPr>
                <w:rFonts w:ascii="Lato" w:eastAsia="Lato" w:hAnsi="Lato" w:cs="Lato"/>
                <w:b/>
                <w:bCs/>
                <w:sz w:val="20"/>
                <w:szCs w:val="20"/>
              </w:rPr>
              <w:t>Fizykoterapii</w:t>
            </w:r>
            <w:r w:rsidRPr="7C137F81">
              <w:rPr>
                <w:rFonts w:ascii="Lato" w:eastAsia="Lato" w:hAnsi="Lato" w:cs="Lato"/>
                <w:sz w:val="20"/>
                <w:szCs w:val="20"/>
              </w:rPr>
              <w:t>: elektroterapia, światłolecznictwo, leczenie zmiennym polem elektromagnetycznym i magnetycznym, ultradźwięki, hydroterapia, krioterapia, balneoterapia.</w:t>
            </w:r>
          </w:p>
          <w:p w14:paraId="34026DD8" w14:textId="77777777" w:rsidR="00D53E7F" w:rsidRPr="006C6EB6" w:rsidRDefault="00D53E7F" w:rsidP="7C137F81">
            <w:pPr>
              <w:numPr>
                <w:ilvl w:val="0"/>
                <w:numId w:val="14"/>
              </w:numPr>
              <w:spacing w:before="30" w:after="30" w:line="240" w:lineRule="auto"/>
              <w:rPr>
                <w:rFonts w:ascii="Lato" w:eastAsia="Lato" w:hAnsi="Lato" w:cs="Lato"/>
                <w:sz w:val="20"/>
                <w:szCs w:val="20"/>
              </w:rPr>
            </w:pPr>
            <w:r w:rsidRPr="7C137F81">
              <w:rPr>
                <w:rFonts w:ascii="Lato" w:eastAsia="Lato" w:hAnsi="Lato" w:cs="Lato"/>
                <w:b/>
                <w:bCs/>
                <w:sz w:val="20"/>
                <w:szCs w:val="20"/>
              </w:rPr>
              <w:t>Kinezyterapii:</w:t>
            </w:r>
            <w:r w:rsidRPr="7C137F81">
              <w:rPr>
                <w:rFonts w:ascii="Lato" w:eastAsia="Lato" w:hAnsi="Lato" w:cs="Lato"/>
                <w:sz w:val="20"/>
                <w:szCs w:val="20"/>
              </w:rPr>
              <w:t xml:space="preserve"> ćwiczenia bierne, czynno-bierne, wspomagane, pionizacja – prowadzone indywidualnie przez osobę prowadzącą fizjoterapię, ćwiczenia różne: czynne w odciążeniu, czynne w odciążeniu z oporem, czynne wolne, czynne z oporem, izometryczne, nauka czynności lokomocyjnych, zabiegi z użyciem wyciągów, laseroterapia.</w:t>
            </w:r>
          </w:p>
          <w:p w14:paraId="5C3CD0EF" w14:textId="77777777" w:rsidR="00D53E7F" w:rsidRPr="006C6EB6" w:rsidRDefault="00D53E7F" w:rsidP="7C137F81">
            <w:pPr>
              <w:numPr>
                <w:ilvl w:val="0"/>
                <w:numId w:val="14"/>
              </w:numPr>
              <w:spacing w:before="30" w:after="30" w:line="240" w:lineRule="auto"/>
              <w:rPr>
                <w:rFonts w:ascii="Lato" w:eastAsia="Lato" w:hAnsi="Lato" w:cs="Lato"/>
                <w:sz w:val="20"/>
                <w:szCs w:val="20"/>
              </w:rPr>
            </w:pPr>
            <w:r w:rsidRPr="7C137F81">
              <w:rPr>
                <w:rFonts w:ascii="Lato" w:eastAsia="Lato" w:hAnsi="Lato" w:cs="Lato"/>
                <w:b/>
                <w:bCs/>
                <w:sz w:val="20"/>
                <w:szCs w:val="20"/>
              </w:rPr>
              <w:t>Masażu.</w:t>
            </w:r>
          </w:p>
          <w:p w14:paraId="24283605" w14:textId="0FF722B8" w:rsidR="00D53E7F" w:rsidRPr="000D68F3" w:rsidRDefault="00D53E7F" w:rsidP="7C137F81">
            <w:pPr>
              <w:spacing w:before="30" w:after="30" w:line="240" w:lineRule="auto"/>
              <w:rPr>
                <w:rFonts w:ascii="Lato" w:eastAsia="Lato" w:hAnsi="Lato" w:cs="Lato"/>
                <w:sz w:val="20"/>
                <w:szCs w:val="20"/>
              </w:rPr>
            </w:pPr>
            <w:r w:rsidRPr="7C137F81">
              <w:rPr>
                <w:rFonts w:ascii="Lato" w:eastAsia="Lato" w:hAnsi="Lato" w:cs="Lato"/>
                <w:sz w:val="20"/>
                <w:szCs w:val="20"/>
              </w:rPr>
              <w:t>Świadczenia gwarantowane są realizowane w następujących warunkach:</w:t>
            </w:r>
          </w:p>
          <w:p w14:paraId="35AD2573" w14:textId="77777777" w:rsidR="00D53E7F" w:rsidRPr="000D68F3" w:rsidRDefault="00D53E7F" w:rsidP="7C137F81">
            <w:pPr>
              <w:spacing w:before="30" w:after="30" w:line="240" w:lineRule="auto"/>
              <w:rPr>
                <w:rFonts w:ascii="Lato" w:eastAsia="Lato" w:hAnsi="Lato" w:cs="Lato"/>
                <w:sz w:val="20"/>
                <w:szCs w:val="20"/>
              </w:rPr>
            </w:pPr>
            <w:r w:rsidRPr="7C137F81">
              <w:rPr>
                <w:rFonts w:ascii="Lato" w:eastAsia="Lato" w:hAnsi="Lato" w:cs="Lato"/>
                <w:sz w:val="20"/>
                <w:szCs w:val="20"/>
              </w:rPr>
              <w:t>•</w:t>
            </w:r>
            <w:r>
              <w:tab/>
            </w:r>
            <w:r w:rsidRPr="7C137F81">
              <w:rPr>
                <w:rFonts w:ascii="Lato" w:eastAsia="Lato" w:hAnsi="Lato" w:cs="Lato"/>
                <w:sz w:val="20"/>
                <w:szCs w:val="20"/>
              </w:rPr>
              <w:t>ambulatoryjne – dla pacjentów wymagających rehabilitacji lub fizjoterapii, którzy poruszają się samodzielnie,</w:t>
            </w:r>
          </w:p>
          <w:p w14:paraId="4E827921" w14:textId="77777777" w:rsidR="00D53E7F" w:rsidRPr="000D68F3" w:rsidRDefault="00D53E7F" w:rsidP="7C137F81">
            <w:pPr>
              <w:spacing w:before="30" w:after="30" w:line="240" w:lineRule="auto"/>
              <w:rPr>
                <w:rFonts w:ascii="Lato" w:eastAsia="Lato" w:hAnsi="Lato" w:cs="Lato"/>
                <w:sz w:val="20"/>
                <w:szCs w:val="20"/>
              </w:rPr>
            </w:pPr>
            <w:r w:rsidRPr="7C137F81">
              <w:rPr>
                <w:rFonts w:ascii="Lato" w:eastAsia="Lato" w:hAnsi="Lato" w:cs="Lato"/>
                <w:sz w:val="20"/>
                <w:szCs w:val="20"/>
              </w:rPr>
              <w:lastRenderedPageBreak/>
              <w:t>•</w:t>
            </w:r>
            <w:r>
              <w:tab/>
            </w:r>
            <w:r w:rsidRPr="7C137F81">
              <w:rPr>
                <w:rFonts w:ascii="Lato" w:eastAsia="Lato" w:hAnsi="Lato" w:cs="Lato"/>
                <w:sz w:val="20"/>
                <w:szCs w:val="20"/>
              </w:rPr>
              <w:t>domowe – dla pacjentów wymagających rehabilitacji lub fizjoterapii, którzy nie poruszają się samodzielnie,</w:t>
            </w:r>
          </w:p>
          <w:p w14:paraId="7E6DC458" w14:textId="77777777" w:rsidR="00D53E7F" w:rsidRPr="000D68F3" w:rsidRDefault="00D53E7F" w:rsidP="7C137F81">
            <w:pPr>
              <w:spacing w:before="30" w:after="30" w:line="240" w:lineRule="auto"/>
              <w:rPr>
                <w:rFonts w:ascii="Lato" w:eastAsia="Lato" w:hAnsi="Lato" w:cs="Lato"/>
                <w:sz w:val="20"/>
                <w:szCs w:val="20"/>
              </w:rPr>
            </w:pPr>
            <w:r w:rsidRPr="7C137F81">
              <w:rPr>
                <w:rFonts w:ascii="Lato" w:eastAsia="Lato" w:hAnsi="Lato" w:cs="Lato"/>
                <w:sz w:val="20"/>
                <w:szCs w:val="20"/>
              </w:rPr>
              <w:t>•</w:t>
            </w:r>
            <w:r>
              <w:tab/>
            </w:r>
            <w:r w:rsidRPr="7C137F81">
              <w:rPr>
                <w:rFonts w:ascii="Lato" w:eastAsia="Lato" w:hAnsi="Lato" w:cs="Lato"/>
                <w:sz w:val="20"/>
                <w:szCs w:val="20"/>
              </w:rPr>
              <w:t>ośrodek lub oddział dzienny – dla pacjentów, których stan zdrowia nie pozwala na rehabilitację w warunkach ambulatoryjnych, lecz wymagają całodobowego nadzoru medycznego,</w:t>
            </w:r>
          </w:p>
          <w:p w14:paraId="5412709C" w14:textId="77777777" w:rsidR="00D53E7F" w:rsidRPr="00031B94" w:rsidRDefault="00D53E7F" w:rsidP="7C137F81">
            <w:pPr>
              <w:spacing w:before="30" w:after="30" w:line="240" w:lineRule="auto"/>
              <w:rPr>
                <w:rFonts w:ascii="Lato" w:eastAsia="Lato" w:hAnsi="Lato" w:cs="Lato"/>
                <w:sz w:val="20"/>
                <w:szCs w:val="20"/>
              </w:rPr>
            </w:pPr>
            <w:r w:rsidRPr="7C137F81">
              <w:rPr>
                <w:rFonts w:ascii="Lato" w:eastAsia="Lato" w:hAnsi="Lato" w:cs="Lato"/>
                <w:sz w:val="20"/>
                <w:szCs w:val="20"/>
              </w:rPr>
              <w:t>•</w:t>
            </w:r>
            <w:r>
              <w:tab/>
            </w:r>
            <w:r w:rsidRPr="7C137F81">
              <w:rPr>
                <w:rFonts w:ascii="Lato" w:eastAsia="Lato" w:hAnsi="Lato" w:cs="Lato"/>
                <w:sz w:val="20"/>
                <w:szCs w:val="20"/>
              </w:rPr>
              <w:t>stacjonarne – dla pacjentów, którzy ze względu na kontynuację leczenia wymagają kompleksowych świadczeń rehabilitacyjnych oraz całodobowego nadzoru lekarskiego i pielęgniarskiego.</w:t>
            </w:r>
          </w:p>
        </w:tc>
      </w:tr>
      <w:tr w:rsidR="00D53E7F" w:rsidRPr="00031B94" w14:paraId="6ECB3B93" w14:textId="77777777" w:rsidTr="63BD1685">
        <w:trPr>
          <w:trHeight w:val="1200"/>
        </w:trPr>
        <w:tc>
          <w:tcPr>
            <w:tcW w:w="3496" w:type="dxa"/>
            <w:shd w:val="clear" w:color="auto" w:fill="F2DBDB" w:themeFill="accent2" w:themeFillTint="33"/>
            <w:tcMar>
              <w:top w:w="170" w:type="dxa"/>
              <w:bottom w:w="170" w:type="dxa"/>
            </w:tcMar>
            <w:hideMark/>
          </w:tcPr>
          <w:p w14:paraId="06B93925" w14:textId="77777777" w:rsidR="00D53E7F" w:rsidRPr="00664491" w:rsidRDefault="00D53E7F" w:rsidP="00322042">
            <w:pPr>
              <w:spacing w:before="30" w:after="30" w:line="240" w:lineRule="auto"/>
              <w:rPr>
                <w:rFonts w:ascii="Lato" w:hAnsi="Lato"/>
                <w:b/>
                <w:bCs/>
                <w:sz w:val="20"/>
                <w:szCs w:val="20"/>
              </w:rPr>
            </w:pPr>
            <w:r w:rsidRPr="00664491">
              <w:rPr>
                <w:rFonts w:ascii="Lato" w:hAnsi="Lato"/>
                <w:b/>
                <w:bCs/>
                <w:sz w:val="20"/>
                <w:szCs w:val="20"/>
              </w:rPr>
              <w:lastRenderedPageBreak/>
              <w:t>V.</w:t>
            </w:r>
            <w:r>
              <w:rPr>
                <w:rFonts w:ascii="Lato" w:hAnsi="Lato"/>
                <w:b/>
                <w:bCs/>
                <w:sz w:val="20"/>
                <w:szCs w:val="20"/>
              </w:rPr>
              <w:t>9</w:t>
            </w:r>
            <w:r w:rsidRPr="00664491">
              <w:rPr>
                <w:rFonts w:ascii="Lato" w:hAnsi="Lato"/>
                <w:b/>
                <w:bCs/>
                <w:sz w:val="20"/>
                <w:szCs w:val="20"/>
              </w:rPr>
              <w:t xml:space="preserve"> Komplementarność RPZ z innymi działaniami podejmowanymi na poziomie regionalnym</w:t>
            </w:r>
          </w:p>
          <w:p w14:paraId="0AD1FC03" w14:textId="77777777" w:rsidR="00D53E7F" w:rsidRPr="009250AA" w:rsidRDefault="00D53E7F" w:rsidP="00322042">
            <w:pPr>
              <w:spacing w:before="30" w:after="30" w:line="240" w:lineRule="auto"/>
              <w:rPr>
                <w:rFonts w:ascii="Lato" w:hAnsi="Lato"/>
                <w:sz w:val="24"/>
                <w:szCs w:val="24"/>
              </w:rPr>
            </w:pPr>
            <w:r>
              <w:rPr>
                <w:rFonts w:ascii="Lato" w:hAnsi="Lato" w:cs="Arial"/>
                <w:color w:val="7F7F7F" w:themeColor="text1" w:themeTint="80"/>
                <w:sz w:val="16"/>
                <w:szCs w:val="16"/>
              </w:rPr>
              <w:t>opi</w:t>
            </w:r>
            <w:r w:rsidRPr="009250AA">
              <w:rPr>
                <w:rFonts w:ascii="Lato" w:hAnsi="Lato" w:cs="Arial"/>
                <w:color w:val="7F7F7F" w:themeColor="text1" w:themeTint="80"/>
                <w:sz w:val="16"/>
                <w:szCs w:val="16"/>
              </w:rPr>
              <w:t xml:space="preserve">s w jaki sposób planowany do realizacji </w:t>
            </w:r>
            <w:r>
              <w:rPr>
                <w:rFonts w:ascii="Lato" w:hAnsi="Lato" w:cs="Arial"/>
                <w:color w:val="7F7F7F" w:themeColor="text1" w:themeTint="80"/>
                <w:sz w:val="16"/>
                <w:szCs w:val="16"/>
              </w:rPr>
              <w:t>RPZ</w:t>
            </w:r>
            <w:r w:rsidRPr="009250AA">
              <w:rPr>
                <w:rFonts w:ascii="Lato" w:hAnsi="Lato" w:cs="Arial"/>
                <w:color w:val="7F7F7F" w:themeColor="text1" w:themeTint="80"/>
                <w:sz w:val="16"/>
                <w:szCs w:val="16"/>
              </w:rPr>
              <w:t xml:space="preserve"> jest komplementarny z innymi działaniami podejmowanymi na szczeblu regionalnym.</w:t>
            </w:r>
          </w:p>
        </w:tc>
        <w:tc>
          <w:tcPr>
            <w:tcW w:w="6002" w:type="dxa"/>
            <w:gridSpan w:val="4"/>
            <w:tcMar>
              <w:top w:w="170" w:type="dxa"/>
              <w:bottom w:w="170" w:type="dxa"/>
            </w:tcMar>
            <w:hideMark/>
          </w:tcPr>
          <w:p w14:paraId="3EC862A8" w14:textId="7C906DCB" w:rsidR="00D53E7F" w:rsidRPr="00031B94" w:rsidRDefault="1DE1DD32" w:rsidP="6052C887">
            <w:pPr>
              <w:spacing w:before="30" w:after="30" w:line="240" w:lineRule="auto"/>
              <w:rPr>
                <w:rFonts w:ascii="Lato" w:hAnsi="Lato"/>
                <w:sz w:val="18"/>
                <w:szCs w:val="18"/>
              </w:rPr>
            </w:pPr>
            <w:r w:rsidRPr="6052C887">
              <w:rPr>
                <w:rFonts w:ascii="Lato" w:hAnsi="Lato"/>
                <w:sz w:val="20"/>
                <w:szCs w:val="20"/>
              </w:rPr>
              <w:t xml:space="preserve">Projekt RPZ jest zgodny z “Kierunkami działań w zakresie polityki zdrowotnej Województwa Mazowieckiego na lata 2022-2026" w zakresie kierunku </w:t>
            </w:r>
            <w:r w:rsidR="591F5E11" w:rsidRPr="6052C887">
              <w:rPr>
                <w:rFonts w:ascii="Lato" w:hAnsi="Lato"/>
                <w:sz w:val="20"/>
                <w:szCs w:val="20"/>
              </w:rPr>
              <w:t>nr 3 “Profilaktyka chorób układu mięśniowo-szkieletowego”.</w:t>
            </w:r>
          </w:p>
          <w:p w14:paraId="4FD7D16B" w14:textId="454CDE4D" w:rsidR="00D53E7F" w:rsidRPr="00031B94" w:rsidRDefault="00D53E7F" w:rsidP="6052C887">
            <w:pPr>
              <w:spacing w:before="30" w:after="30" w:line="240" w:lineRule="auto"/>
              <w:rPr>
                <w:rFonts w:ascii="Lato" w:hAnsi="Lato"/>
                <w:sz w:val="20"/>
                <w:szCs w:val="20"/>
              </w:rPr>
            </w:pPr>
          </w:p>
          <w:p w14:paraId="34BDC214" w14:textId="004C9E16" w:rsidR="00D53E7F" w:rsidRPr="00031B94" w:rsidRDefault="591F5E11" w:rsidP="6052C887">
            <w:pPr>
              <w:spacing w:before="30" w:after="30" w:line="240" w:lineRule="auto"/>
              <w:rPr>
                <w:rFonts w:ascii="Lato" w:hAnsi="Lato"/>
                <w:sz w:val="20"/>
                <w:szCs w:val="20"/>
              </w:rPr>
            </w:pPr>
            <w:r w:rsidRPr="6052C887">
              <w:rPr>
                <w:rFonts w:ascii="Lato" w:hAnsi="Lato"/>
                <w:sz w:val="20"/>
                <w:szCs w:val="20"/>
              </w:rPr>
              <w:t xml:space="preserve">Ponadto </w:t>
            </w:r>
            <w:r w:rsidR="23EE7D23" w:rsidRPr="6052C887">
              <w:rPr>
                <w:rFonts w:ascii="Lato" w:hAnsi="Lato"/>
                <w:sz w:val="20"/>
                <w:szCs w:val="20"/>
              </w:rPr>
              <w:t>od 2024 r. realizowane jest</w:t>
            </w:r>
            <w:r w:rsidRPr="6052C887">
              <w:rPr>
                <w:rFonts w:ascii="Lato" w:hAnsi="Lato"/>
                <w:sz w:val="20"/>
                <w:szCs w:val="20"/>
              </w:rPr>
              <w:t xml:space="preserve"> zada</w:t>
            </w:r>
            <w:r w:rsidR="68A0BA30" w:rsidRPr="6052C887">
              <w:rPr>
                <w:rFonts w:ascii="Lato" w:hAnsi="Lato"/>
                <w:sz w:val="20"/>
                <w:szCs w:val="20"/>
              </w:rPr>
              <w:t>nie</w:t>
            </w:r>
            <w:r w:rsidRPr="6052C887">
              <w:rPr>
                <w:rFonts w:ascii="Lato" w:hAnsi="Lato"/>
                <w:sz w:val="20"/>
                <w:szCs w:val="20"/>
              </w:rPr>
              <w:t xml:space="preserve"> z zakresu zdrowia publicznego dotycząc</w:t>
            </w:r>
            <w:r w:rsidR="23EEE714" w:rsidRPr="6052C887">
              <w:rPr>
                <w:rFonts w:ascii="Lato" w:hAnsi="Lato"/>
                <w:sz w:val="20"/>
                <w:szCs w:val="20"/>
              </w:rPr>
              <w:t>e</w:t>
            </w:r>
            <w:r w:rsidRPr="6052C887">
              <w:rPr>
                <w:rFonts w:ascii="Lato" w:hAnsi="Lato"/>
                <w:sz w:val="20"/>
                <w:szCs w:val="20"/>
              </w:rPr>
              <w:t xml:space="preserve"> edukacji zdrowotnej dostosowan</w:t>
            </w:r>
            <w:r w:rsidR="5AD85B8C" w:rsidRPr="6052C887">
              <w:rPr>
                <w:rFonts w:ascii="Lato" w:hAnsi="Lato"/>
                <w:sz w:val="20"/>
                <w:szCs w:val="20"/>
              </w:rPr>
              <w:t>ej</w:t>
            </w:r>
            <w:r w:rsidRPr="6052C887">
              <w:rPr>
                <w:rFonts w:ascii="Lato" w:hAnsi="Lato"/>
                <w:sz w:val="20"/>
                <w:szCs w:val="20"/>
              </w:rPr>
              <w:t xml:space="preserve"> do różnych grup społeczeństwa w zakresie profilaktyki chorób kręgosłupa, stawów, wad postawy</w:t>
            </w:r>
            <w:r w:rsidR="1FD3E869" w:rsidRPr="6052C887">
              <w:rPr>
                <w:rFonts w:ascii="Lato" w:hAnsi="Lato"/>
                <w:sz w:val="20"/>
                <w:szCs w:val="20"/>
              </w:rPr>
              <w:t>.</w:t>
            </w:r>
          </w:p>
        </w:tc>
      </w:tr>
      <w:tr w:rsidR="00D53E7F" w:rsidRPr="00031B94" w14:paraId="10B99376" w14:textId="77777777" w:rsidTr="63BD1685">
        <w:trPr>
          <w:trHeight w:val="600"/>
        </w:trPr>
        <w:tc>
          <w:tcPr>
            <w:tcW w:w="3496" w:type="dxa"/>
            <w:shd w:val="clear" w:color="auto" w:fill="F2DBDB" w:themeFill="accent2" w:themeFillTint="33"/>
            <w:tcMar>
              <w:top w:w="170" w:type="dxa"/>
              <w:bottom w:w="170" w:type="dxa"/>
            </w:tcMar>
            <w:hideMark/>
          </w:tcPr>
          <w:p w14:paraId="05B96D18" w14:textId="77777777" w:rsidR="00D53E7F" w:rsidRPr="00DA1C60" w:rsidRDefault="00D53E7F" w:rsidP="00322042">
            <w:pPr>
              <w:spacing w:before="30" w:after="30" w:line="240" w:lineRule="auto"/>
              <w:rPr>
                <w:rFonts w:ascii="Lato" w:hAnsi="Lato"/>
                <w:sz w:val="24"/>
                <w:szCs w:val="24"/>
              </w:rPr>
            </w:pPr>
            <w:r w:rsidRPr="00664491">
              <w:rPr>
                <w:rFonts w:ascii="Lato" w:hAnsi="Lato"/>
                <w:b/>
                <w:bCs/>
                <w:sz w:val="20"/>
                <w:szCs w:val="20"/>
              </w:rPr>
              <w:t>V.</w:t>
            </w:r>
            <w:r>
              <w:rPr>
                <w:rFonts w:ascii="Lato" w:hAnsi="Lato"/>
                <w:b/>
                <w:bCs/>
                <w:sz w:val="20"/>
                <w:szCs w:val="20"/>
              </w:rPr>
              <w:t xml:space="preserve">10 </w:t>
            </w:r>
            <w:r w:rsidRPr="00664491">
              <w:rPr>
                <w:rFonts w:ascii="Lato" w:hAnsi="Lato"/>
                <w:b/>
                <w:bCs/>
                <w:sz w:val="20"/>
                <w:szCs w:val="20"/>
              </w:rPr>
              <w:t>Uwagi</w:t>
            </w:r>
          </w:p>
        </w:tc>
        <w:tc>
          <w:tcPr>
            <w:tcW w:w="6002" w:type="dxa"/>
            <w:gridSpan w:val="4"/>
            <w:tcMar>
              <w:top w:w="170" w:type="dxa"/>
              <w:bottom w:w="170" w:type="dxa"/>
            </w:tcMar>
            <w:hideMark/>
          </w:tcPr>
          <w:p w14:paraId="359ADA68" w14:textId="569C3180" w:rsidR="00D53E7F" w:rsidRPr="00031B94" w:rsidRDefault="568DA93D" w:rsidP="7C137F81">
            <w:pPr>
              <w:spacing w:before="30" w:after="30" w:line="240" w:lineRule="auto"/>
              <w:rPr>
                <w:rFonts w:ascii="Lato" w:eastAsia="Lato" w:hAnsi="Lato" w:cs="Lato"/>
                <w:sz w:val="20"/>
                <w:szCs w:val="20"/>
              </w:rPr>
            </w:pPr>
            <w:r w:rsidRPr="7C137F81">
              <w:rPr>
                <w:rFonts w:ascii="Lato" w:eastAsia="Lato" w:hAnsi="Lato" w:cs="Lato"/>
                <w:sz w:val="20"/>
                <w:szCs w:val="20"/>
              </w:rPr>
              <w:t xml:space="preserve">Projekt RPZ otrzymał warunkowo pozytywną opinię Prezesa Agencji Oceny Technologii Medycznych i Taryfikacji nr 9/2025 </w:t>
            </w:r>
            <w:r w:rsidR="00D53E7F">
              <w:br/>
            </w:r>
            <w:r w:rsidRPr="7C137F81">
              <w:rPr>
                <w:rFonts w:ascii="Lato" w:eastAsia="Lato" w:hAnsi="Lato" w:cs="Lato"/>
                <w:sz w:val="20"/>
                <w:szCs w:val="20"/>
              </w:rPr>
              <w:t>z dnia 11 lutego 2025 r.</w:t>
            </w:r>
          </w:p>
        </w:tc>
      </w:tr>
    </w:tbl>
    <w:p w14:paraId="3A5ADAE0" w14:textId="77777777" w:rsidR="00D53E7F" w:rsidRDefault="00D53E7F" w:rsidP="00D53E7F">
      <w:pPr>
        <w:spacing w:before="30" w:after="30" w:line="240" w:lineRule="auto"/>
        <w:rPr>
          <w:rFonts w:ascii="Lato" w:hAnsi="Lato"/>
        </w:rPr>
      </w:pPr>
    </w:p>
    <w:p w14:paraId="4A8BA861" w14:textId="77777777" w:rsidR="00D53E7F" w:rsidRDefault="00D53E7F" w:rsidP="00D53E7F">
      <w:pPr>
        <w:spacing w:before="30" w:after="30" w:line="240" w:lineRule="auto"/>
        <w:rPr>
          <w:rFonts w:ascii="Lato" w:hAnsi="Lato"/>
        </w:rPr>
      </w:pPr>
    </w:p>
    <w:tbl>
      <w:tblPr>
        <w:tblStyle w:val="Tabela-Siatka"/>
        <w:tblW w:w="15452" w:type="dxa"/>
        <w:tblInd w:w="-289" w:type="dxa"/>
        <w:tblLook w:val="04A0" w:firstRow="1" w:lastRow="0" w:firstColumn="1" w:lastColumn="0" w:noHBand="0" w:noVBand="1"/>
      </w:tblPr>
      <w:tblGrid>
        <w:gridCol w:w="4650"/>
        <w:gridCol w:w="10802"/>
      </w:tblGrid>
      <w:tr w:rsidR="000C2A14" w:rsidRPr="007D6908" w14:paraId="5681BE0A" w14:textId="77777777" w:rsidTr="00322042">
        <w:trPr>
          <w:trHeight w:val="338"/>
        </w:trPr>
        <w:tc>
          <w:tcPr>
            <w:tcW w:w="15452" w:type="dxa"/>
            <w:gridSpan w:val="2"/>
            <w:shd w:val="clear" w:color="auto" w:fill="C4BC96" w:themeFill="background2" w:themeFillShade="BF"/>
            <w:noWrap/>
            <w:tcMar>
              <w:top w:w="170" w:type="dxa"/>
              <w:bottom w:w="170" w:type="dxa"/>
            </w:tcMar>
            <w:hideMark/>
          </w:tcPr>
          <w:p w14:paraId="6275A682" w14:textId="77777777" w:rsidR="000C2A14" w:rsidRPr="007D6908" w:rsidRDefault="000C2A14" w:rsidP="00322042">
            <w:pPr>
              <w:spacing w:before="30" w:after="30" w:line="240" w:lineRule="auto"/>
              <w:rPr>
                <w:rFonts w:ascii="Lato" w:hAnsi="Lato"/>
                <w:b/>
                <w:bCs/>
                <w:sz w:val="20"/>
                <w:szCs w:val="20"/>
              </w:rPr>
            </w:pPr>
            <w:r w:rsidRPr="007D6908">
              <w:rPr>
                <w:rFonts w:ascii="Lato" w:hAnsi="Lato"/>
                <w:b/>
                <w:bCs/>
                <w:sz w:val="20"/>
                <w:szCs w:val="20"/>
              </w:rPr>
              <w:t>VI KRYTERIA WYBORU PROJEKTÓW</w:t>
            </w:r>
          </w:p>
        </w:tc>
      </w:tr>
      <w:tr w:rsidR="000C2A14" w:rsidRPr="007D6908" w14:paraId="3D95236A" w14:textId="77777777" w:rsidTr="00322042">
        <w:trPr>
          <w:trHeight w:val="855"/>
        </w:trPr>
        <w:tc>
          <w:tcPr>
            <w:tcW w:w="4650" w:type="dxa"/>
            <w:shd w:val="clear" w:color="auto" w:fill="DDD9C3" w:themeFill="background2" w:themeFillShade="E6"/>
            <w:tcMar>
              <w:top w:w="170" w:type="dxa"/>
              <w:bottom w:w="170" w:type="dxa"/>
            </w:tcMar>
            <w:hideMark/>
          </w:tcPr>
          <w:p w14:paraId="4A64664A" w14:textId="77777777" w:rsidR="000C2A14" w:rsidRPr="007D6908" w:rsidRDefault="000C2A14" w:rsidP="00322042">
            <w:pPr>
              <w:spacing w:before="30" w:after="30" w:line="240" w:lineRule="auto"/>
              <w:rPr>
                <w:rFonts w:ascii="Lato" w:hAnsi="Lato"/>
                <w:b/>
                <w:bCs/>
                <w:sz w:val="20"/>
                <w:szCs w:val="20"/>
              </w:rPr>
            </w:pPr>
            <w:r w:rsidRPr="430B2F74">
              <w:rPr>
                <w:rFonts w:ascii="Lato" w:hAnsi="Lato"/>
                <w:b/>
                <w:bCs/>
                <w:sz w:val="20"/>
                <w:szCs w:val="20"/>
              </w:rPr>
              <w:lastRenderedPageBreak/>
              <w:t xml:space="preserve">VI.1 Nr naboru/ </w:t>
            </w:r>
            <w:r>
              <w:br/>
            </w:r>
            <w:r w:rsidRPr="430B2F74">
              <w:rPr>
                <w:rFonts w:ascii="Lato" w:hAnsi="Lato"/>
                <w:b/>
                <w:bCs/>
                <w:sz w:val="20"/>
                <w:szCs w:val="20"/>
              </w:rPr>
              <w:t>projektu realizowanego w sposób niekonkurencyjny</w:t>
            </w:r>
          </w:p>
          <w:p w14:paraId="08B50ADD" w14:textId="77777777" w:rsidR="000C2A14" w:rsidRPr="007D6908" w:rsidRDefault="000C2A14" w:rsidP="00322042">
            <w:pPr>
              <w:spacing w:before="30" w:after="30" w:line="240" w:lineRule="auto"/>
              <w:rPr>
                <w:rFonts w:ascii="Lato" w:hAnsi="Lato"/>
                <w:sz w:val="20"/>
                <w:szCs w:val="20"/>
              </w:rPr>
            </w:pPr>
            <w:r w:rsidRPr="007D6908">
              <w:rPr>
                <w:rFonts w:ascii="Lato" w:hAnsi="Lato"/>
                <w:sz w:val="16"/>
                <w:szCs w:val="16"/>
              </w:rPr>
              <w:t xml:space="preserve">nr naboru lub projektu realizowanego w </w:t>
            </w:r>
            <w:r>
              <w:rPr>
                <w:rFonts w:ascii="Lato" w:hAnsi="Lato"/>
                <w:sz w:val="16"/>
                <w:szCs w:val="16"/>
              </w:rPr>
              <w:t>sposób</w:t>
            </w:r>
            <w:r w:rsidRPr="007D6908">
              <w:rPr>
                <w:rFonts w:ascii="Lato" w:hAnsi="Lato"/>
                <w:sz w:val="16"/>
                <w:szCs w:val="16"/>
              </w:rPr>
              <w:t xml:space="preserve"> niekonkurencyjny, którego dotyczą kryteria wyboru - zgodnie z numerem wskazanym w wykazie działań przedstawionym w części I - Informacje ogólne oraz w fiszce danego naboru/ projektu realizowanego w </w:t>
            </w:r>
            <w:r>
              <w:rPr>
                <w:rFonts w:ascii="Lato" w:hAnsi="Lato"/>
                <w:sz w:val="16"/>
                <w:szCs w:val="16"/>
              </w:rPr>
              <w:t>sposób</w:t>
            </w:r>
            <w:r w:rsidRPr="007D6908">
              <w:rPr>
                <w:rFonts w:ascii="Lato" w:hAnsi="Lato"/>
                <w:sz w:val="16"/>
                <w:szCs w:val="16"/>
              </w:rPr>
              <w:t xml:space="preserve"> niekonkurencyjny</w:t>
            </w:r>
          </w:p>
        </w:tc>
        <w:tc>
          <w:tcPr>
            <w:tcW w:w="10802" w:type="dxa"/>
            <w:noWrap/>
            <w:tcMar>
              <w:top w:w="170" w:type="dxa"/>
              <w:bottom w:w="170" w:type="dxa"/>
            </w:tcMar>
            <w:hideMark/>
          </w:tcPr>
          <w:p w14:paraId="246E7BEE" w14:textId="77777777" w:rsidR="000C2A14" w:rsidRPr="00055650" w:rsidRDefault="000C2A14" w:rsidP="00322042">
            <w:pPr>
              <w:spacing w:before="30" w:after="30" w:line="240" w:lineRule="auto"/>
              <w:rPr>
                <w:rFonts w:ascii="Lato" w:hAnsi="Lato"/>
                <w:sz w:val="20"/>
                <w:szCs w:val="20"/>
              </w:rPr>
            </w:pPr>
            <w:r w:rsidRPr="430B2F74">
              <w:rPr>
                <w:rFonts w:ascii="Lato" w:hAnsi="Lato"/>
                <w:sz w:val="20"/>
                <w:szCs w:val="20"/>
              </w:rPr>
              <w:t>FEM.6.K.</w:t>
            </w:r>
            <w:r>
              <w:rPr>
                <w:rFonts w:ascii="Lato" w:hAnsi="Lato"/>
                <w:sz w:val="20"/>
                <w:szCs w:val="20"/>
              </w:rPr>
              <w:t>2</w:t>
            </w:r>
          </w:p>
        </w:tc>
      </w:tr>
      <w:tr w:rsidR="000C2A14" w:rsidRPr="007D6908" w14:paraId="39B4D156" w14:textId="77777777" w:rsidTr="00322042">
        <w:trPr>
          <w:trHeight w:val="810"/>
        </w:trPr>
        <w:tc>
          <w:tcPr>
            <w:tcW w:w="4650" w:type="dxa"/>
            <w:shd w:val="clear" w:color="auto" w:fill="DDD9C3" w:themeFill="background2" w:themeFillShade="E6"/>
            <w:tcMar>
              <w:top w:w="170" w:type="dxa"/>
              <w:bottom w:w="170" w:type="dxa"/>
            </w:tcMar>
            <w:hideMark/>
          </w:tcPr>
          <w:p w14:paraId="1D7C7E10" w14:textId="77777777" w:rsidR="000C2A14" w:rsidRPr="007D6908" w:rsidRDefault="000C2A14" w:rsidP="00322042">
            <w:pPr>
              <w:spacing w:before="30" w:after="30" w:line="240" w:lineRule="auto"/>
              <w:rPr>
                <w:rFonts w:ascii="Lato" w:hAnsi="Lato"/>
                <w:sz w:val="20"/>
                <w:szCs w:val="20"/>
              </w:rPr>
            </w:pPr>
            <w:r w:rsidRPr="007D6908">
              <w:rPr>
                <w:rFonts w:ascii="Lato" w:hAnsi="Lato"/>
                <w:b/>
                <w:bCs/>
                <w:sz w:val="20"/>
                <w:szCs w:val="20"/>
              </w:rPr>
              <w:t xml:space="preserve">VI.2 Tytuł naboru/projektu realizowanego w </w:t>
            </w:r>
            <w:r>
              <w:rPr>
                <w:rFonts w:ascii="Lato" w:hAnsi="Lato"/>
                <w:b/>
                <w:bCs/>
                <w:sz w:val="20"/>
                <w:szCs w:val="20"/>
              </w:rPr>
              <w:t>sposób</w:t>
            </w:r>
            <w:r w:rsidRPr="007D6908">
              <w:rPr>
                <w:rFonts w:ascii="Lato" w:hAnsi="Lato"/>
                <w:b/>
                <w:bCs/>
                <w:sz w:val="20"/>
                <w:szCs w:val="20"/>
              </w:rPr>
              <w:t xml:space="preserve"> niekonkurencyjny</w:t>
            </w:r>
          </w:p>
        </w:tc>
        <w:tc>
          <w:tcPr>
            <w:tcW w:w="10802" w:type="dxa"/>
            <w:noWrap/>
            <w:tcMar>
              <w:top w:w="170" w:type="dxa"/>
              <w:bottom w:w="170" w:type="dxa"/>
            </w:tcMar>
            <w:hideMark/>
          </w:tcPr>
          <w:p w14:paraId="4BFCFC83" w14:textId="77777777" w:rsidR="000C2A14" w:rsidRPr="00413F02" w:rsidRDefault="000C2A14" w:rsidP="00322042">
            <w:pPr>
              <w:spacing w:before="100" w:after="100" w:line="360" w:lineRule="auto"/>
              <w:contextualSpacing/>
              <w:rPr>
                <w:rFonts w:ascii="Lato" w:hAnsi="Lato"/>
                <w:b/>
                <w:bCs/>
                <w:sz w:val="20"/>
                <w:szCs w:val="20"/>
              </w:rPr>
            </w:pPr>
            <w:r w:rsidRPr="430B2F74">
              <w:rPr>
                <w:rFonts w:ascii="Lato" w:hAnsi="Lato"/>
                <w:b/>
                <w:bCs/>
                <w:sz w:val="20"/>
                <w:szCs w:val="20"/>
              </w:rPr>
              <w:t> </w:t>
            </w:r>
            <w:r w:rsidRPr="00413F02">
              <w:rPr>
                <w:rFonts w:ascii="Lato" w:hAnsi="Lato"/>
                <w:b/>
                <w:bCs/>
                <w:sz w:val="20"/>
                <w:szCs w:val="20"/>
              </w:rPr>
              <w:t xml:space="preserve">Rehabilitacja dla osób pracujących </w:t>
            </w:r>
            <w:r w:rsidRPr="00413F02">
              <w:rPr>
                <w:rFonts w:ascii="Lato" w:eastAsiaTheme="minorEastAsia" w:hAnsi="Lato" w:cs="Lato-Regular"/>
                <w:b/>
                <w:bCs/>
                <w:sz w:val="20"/>
                <w:szCs w:val="20"/>
                <w:lang w:eastAsia="ja-JP"/>
              </w:rPr>
              <w:t>i powracających do pracy</w:t>
            </w:r>
          </w:p>
          <w:p w14:paraId="436FF91E" w14:textId="77777777" w:rsidR="000C2A14" w:rsidRPr="00055650" w:rsidRDefault="000C2A14" w:rsidP="00322042">
            <w:pPr>
              <w:spacing w:before="30" w:after="30" w:line="240" w:lineRule="auto"/>
              <w:rPr>
                <w:rFonts w:ascii="Lato" w:eastAsia="Lato" w:hAnsi="Lato" w:cs="Lato"/>
                <w:sz w:val="20"/>
                <w:szCs w:val="20"/>
              </w:rPr>
            </w:pPr>
          </w:p>
        </w:tc>
      </w:tr>
    </w:tbl>
    <w:p w14:paraId="68CF971F" w14:textId="77777777" w:rsidR="000C2A14" w:rsidRDefault="000C2A14" w:rsidP="000C2A14">
      <w:pPr>
        <w:spacing w:before="30" w:after="30" w:line="240" w:lineRule="auto"/>
        <w:rPr>
          <w:rFonts w:ascii="Lato" w:hAnsi="Lato"/>
        </w:rPr>
      </w:pPr>
    </w:p>
    <w:tbl>
      <w:tblPr>
        <w:tblStyle w:val="Tabela-Siatka"/>
        <w:tblW w:w="15401" w:type="dxa"/>
        <w:tblInd w:w="-289" w:type="dxa"/>
        <w:tblLook w:val="04A0" w:firstRow="1" w:lastRow="0" w:firstColumn="1" w:lastColumn="0" w:noHBand="0" w:noVBand="1"/>
      </w:tblPr>
      <w:tblGrid>
        <w:gridCol w:w="534"/>
        <w:gridCol w:w="3425"/>
        <w:gridCol w:w="2705"/>
        <w:gridCol w:w="2070"/>
        <w:gridCol w:w="6667"/>
      </w:tblGrid>
      <w:tr w:rsidR="000C2A14" w:rsidRPr="007D6908" w14:paraId="07FFB2B7" w14:textId="77777777" w:rsidTr="0BAAB349">
        <w:trPr>
          <w:trHeight w:val="300"/>
        </w:trPr>
        <w:tc>
          <w:tcPr>
            <w:tcW w:w="15401" w:type="dxa"/>
            <w:gridSpan w:val="5"/>
            <w:shd w:val="clear" w:color="auto" w:fill="DDD9C3" w:themeFill="background2" w:themeFillShade="E6"/>
            <w:tcMar>
              <w:top w:w="170" w:type="dxa"/>
              <w:bottom w:w="170" w:type="dxa"/>
            </w:tcMar>
            <w:hideMark/>
          </w:tcPr>
          <w:p w14:paraId="7EE57A04" w14:textId="77777777" w:rsidR="000C2A14" w:rsidRPr="007D6908" w:rsidRDefault="000C2A14" w:rsidP="00322042">
            <w:pPr>
              <w:spacing w:before="30" w:after="30" w:line="240" w:lineRule="auto"/>
              <w:rPr>
                <w:rFonts w:ascii="Lato" w:hAnsi="Lato"/>
                <w:b/>
                <w:bCs/>
                <w:sz w:val="20"/>
                <w:szCs w:val="20"/>
              </w:rPr>
            </w:pPr>
            <w:r w:rsidRPr="430B2F74">
              <w:rPr>
                <w:rFonts w:ascii="Lato" w:hAnsi="Lato"/>
                <w:b/>
                <w:bCs/>
                <w:sz w:val="20"/>
                <w:szCs w:val="20"/>
              </w:rPr>
              <w:t>VI.3 REKOMENDACJE KOMITETU STERUJĄCEGO</w:t>
            </w:r>
          </w:p>
          <w:p w14:paraId="4486F206" w14:textId="77777777" w:rsidR="000C2A14" w:rsidRPr="007D6908" w:rsidRDefault="000C2A14" w:rsidP="00322042">
            <w:pPr>
              <w:spacing w:before="30" w:after="30" w:line="240" w:lineRule="auto"/>
              <w:rPr>
                <w:rFonts w:ascii="Lato" w:hAnsi="Lato"/>
                <w:sz w:val="20"/>
                <w:szCs w:val="20"/>
              </w:rPr>
            </w:pPr>
            <w:r w:rsidRPr="430B2F74">
              <w:rPr>
                <w:rFonts w:ascii="Lato" w:hAnsi="Lato"/>
                <w:color w:val="7F7F7F" w:themeColor="text1" w:themeTint="80"/>
                <w:sz w:val="16"/>
                <w:szCs w:val="16"/>
              </w:rPr>
              <w:t>proponowane przez IP/IZ kryteria wyboru projektu niekonkurencyjnego / naboru prowadzonego w sposób konkurencyjny, wypełniające rekomendacje Komitetu Sterującego. Należy wypisać wszystkie obowiązkowe rekomendacje – zarówno dostępu, jak i premiujące. W przypadku niewykorzystania którejś z obowiązkowych rekomendacji, należy uzasadnić dlaczego dana rekomendacja nie została uwzględniona. W przypadku rekomendacji fakultatywnych należy wypisać tylko te wybrane przez IZ/ IP. Opisując kryteria premiujące należy określić istotność danego kryterium (punktacja/ waga). W zależności od zakresu działania należy uwzględnić wszystkie adekwatne kryteria. W tym celu należy powielić wiersze.</w:t>
            </w:r>
          </w:p>
        </w:tc>
      </w:tr>
      <w:tr w:rsidR="000C2A14" w:rsidRPr="007D6908" w14:paraId="0C8BB86C" w14:textId="77777777" w:rsidTr="0BAAB349">
        <w:trPr>
          <w:trHeight w:val="300"/>
        </w:trPr>
        <w:tc>
          <w:tcPr>
            <w:tcW w:w="3959" w:type="dxa"/>
            <w:gridSpan w:val="2"/>
            <w:shd w:val="clear" w:color="auto" w:fill="DDD9C3" w:themeFill="background2" w:themeFillShade="E6"/>
            <w:tcMar>
              <w:top w:w="170" w:type="dxa"/>
              <w:bottom w:w="170" w:type="dxa"/>
            </w:tcMar>
            <w:hideMark/>
          </w:tcPr>
          <w:p w14:paraId="7777C47C" w14:textId="77777777" w:rsidR="000C2A14" w:rsidRPr="007D6908" w:rsidRDefault="000C2A14" w:rsidP="00322042">
            <w:pPr>
              <w:spacing w:before="30" w:after="30" w:line="240" w:lineRule="auto"/>
              <w:rPr>
                <w:rFonts w:ascii="Lato" w:hAnsi="Lato"/>
                <w:b/>
                <w:bCs/>
                <w:sz w:val="20"/>
                <w:szCs w:val="20"/>
              </w:rPr>
            </w:pPr>
            <w:r w:rsidRPr="007D6908">
              <w:rPr>
                <w:rFonts w:ascii="Lato" w:hAnsi="Lato"/>
                <w:b/>
                <w:bCs/>
                <w:sz w:val="20"/>
                <w:szCs w:val="20"/>
              </w:rPr>
              <w:t>Rekomendacja KS dla kryterium</w:t>
            </w:r>
          </w:p>
          <w:p w14:paraId="48B9B71E" w14:textId="77777777" w:rsidR="000C2A14" w:rsidRPr="007D6908" w:rsidRDefault="000C2A14" w:rsidP="00322042">
            <w:pPr>
              <w:spacing w:before="30" w:after="30" w:line="240" w:lineRule="auto"/>
              <w:rPr>
                <w:rFonts w:ascii="Lato" w:hAnsi="Lato"/>
                <w:sz w:val="16"/>
                <w:szCs w:val="16"/>
              </w:rPr>
            </w:pPr>
            <w:r w:rsidRPr="007D6908">
              <w:rPr>
                <w:rFonts w:ascii="Lato" w:hAnsi="Lato"/>
                <w:color w:val="7F7F7F" w:themeColor="text1" w:themeTint="80"/>
                <w:sz w:val="16"/>
                <w:szCs w:val="16"/>
              </w:rPr>
              <w:t xml:space="preserve">rekomendacje KS przyjęte właściwymi uchwałami adekwatne dla PI i obszaru stanowiącego przedmiot wsparcia w ramach naboru/ projektu realizowanego w </w:t>
            </w:r>
            <w:r>
              <w:rPr>
                <w:rFonts w:ascii="Lato" w:hAnsi="Lato"/>
                <w:color w:val="7F7F7F" w:themeColor="text1" w:themeTint="80"/>
                <w:sz w:val="16"/>
                <w:szCs w:val="16"/>
              </w:rPr>
              <w:t xml:space="preserve">sposób </w:t>
            </w:r>
            <w:r w:rsidRPr="007D6908">
              <w:rPr>
                <w:rFonts w:ascii="Lato" w:hAnsi="Lato"/>
                <w:color w:val="7F7F7F" w:themeColor="text1" w:themeTint="80"/>
                <w:sz w:val="16"/>
                <w:szCs w:val="16"/>
              </w:rPr>
              <w:t>niekonkurencyjny</w:t>
            </w:r>
          </w:p>
        </w:tc>
        <w:tc>
          <w:tcPr>
            <w:tcW w:w="2705" w:type="dxa"/>
            <w:shd w:val="clear" w:color="auto" w:fill="DDD9C3" w:themeFill="background2" w:themeFillShade="E6"/>
            <w:tcMar>
              <w:top w:w="170" w:type="dxa"/>
              <w:bottom w:w="170" w:type="dxa"/>
            </w:tcMar>
            <w:hideMark/>
          </w:tcPr>
          <w:p w14:paraId="17B2CD4C" w14:textId="77777777" w:rsidR="000C2A14" w:rsidRPr="007D6908" w:rsidRDefault="000C2A14" w:rsidP="00322042">
            <w:pPr>
              <w:spacing w:before="30" w:after="30" w:line="240" w:lineRule="auto"/>
              <w:rPr>
                <w:rFonts w:ascii="Lato" w:hAnsi="Lato"/>
                <w:b/>
                <w:bCs/>
                <w:sz w:val="20"/>
                <w:szCs w:val="20"/>
              </w:rPr>
            </w:pPr>
            <w:r w:rsidRPr="007D6908">
              <w:rPr>
                <w:rFonts w:ascii="Lato" w:hAnsi="Lato"/>
                <w:b/>
                <w:bCs/>
                <w:sz w:val="20"/>
                <w:szCs w:val="20"/>
              </w:rPr>
              <w:t>Kryterium</w:t>
            </w:r>
          </w:p>
          <w:p w14:paraId="417A9674" w14:textId="77777777" w:rsidR="000C2A14" w:rsidRPr="007D6908" w:rsidRDefault="000C2A14" w:rsidP="00322042">
            <w:pPr>
              <w:spacing w:before="30" w:after="30" w:line="240" w:lineRule="auto"/>
              <w:rPr>
                <w:rFonts w:ascii="Lato" w:hAnsi="Lato"/>
                <w:sz w:val="20"/>
                <w:szCs w:val="20"/>
              </w:rPr>
            </w:pPr>
            <w:r w:rsidRPr="007D6908">
              <w:rPr>
                <w:rFonts w:ascii="Lato" w:hAnsi="Lato"/>
                <w:color w:val="7F7F7F" w:themeColor="text1" w:themeTint="80"/>
                <w:sz w:val="16"/>
                <w:szCs w:val="16"/>
              </w:rPr>
              <w:t>nazwa (brzmienie) oraz numer proponowanego przez IZ/ IP kryterium</w:t>
            </w:r>
          </w:p>
        </w:tc>
        <w:tc>
          <w:tcPr>
            <w:tcW w:w="2070" w:type="dxa"/>
            <w:shd w:val="clear" w:color="auto" w:fill="DDD9C3" w:themeFill="background2" w:themeFillShade="E6"/>
            <w:tcMar>
              <w:top w:w="170" w:type="dxa"/>
              <w:bottom w:w="170" w:type="dxa"/>
            </w:tcMar>
            <w:hideMark/>
          </w:tcPr>
          <w:p w14:paraId="16EAC2AD" w14:textId="77777777" w:rsidR="000C2A14" w:rsidRPr="007D6908" w:rsidRDefault="000C2A14" w:rsidP="00322042">
            <w:pPr>
              <w:spacing w:before="30" w:after="30" w:line="240" w:lineRule="auto"/>
              <w:rPr>
                <w:rFonts w:ascii="Lato" w:hAnsi="Lato"/>
                <w:b/>
                <w:bCs/>
                <w:sz w:val="20"/>
                <w:szCs w:val="20"/>
              </w:rPr>
            </w:pPr>
            <w:r w:rsidRPr="007D6908">
              <w:rPr>
                <w:rFonts w:ascii="Lato" w:hAnsi="Lato"/>
                <w:b/>
                <w:bCs/>
                <w:sz w:val="20"/>
                <w:szCs w:val="20"/>
              </w:rPr>
              <w:t>Rodzaj kryterium</w:t>
            </w:r>
          </w:p>
          <w:p w14:paraId="473B14DB" w14:textId="77777777" w:rsidR="000C2A14" w:rsidRPr="007D6908" w:rsidRDefault="000C2A14" w:rsidP="00322042">
            <w:pPr>
              <w:spacing w:before="30" w:after="30" w:line="240" w:lineRule="auto"/>
              <w:rPr>
                <w:rFonts w:ascii="Lato" w:hAnsi="Lato"/>
                <w:sz w:val="20"/>
                <w:szCs w:val="20"/>
              </w:rPr>
            </w:pPr>
            <w:r w:rsidRPr="007D6908">
              <w:rPr>
                <w:rFonts w:ascii="Lato" w:hAnsi="Lato"/>
                <w:color w:val="7F7F7F" w:themeColor="text1" w:themeTint="80"/>
                <w:sz w:val="16"/>
                <w:szCs w:val="16"/>
              </w:rPr>
              <w:t>kryterium dostępu/ premiujące</w:t>
            </w:r>
          </w:p>
        </w:tc>
        <w:tc>
          <w:tcPr>
            <w:tcW w:w="6667" w:type="dxa"/>
            <w:shd w:val="clear" w:color="auto" w:fill="DDD9C3" w:themeFill="background2" w:themeFillShade="E6"/>
            <w:noWrap/>
            <w:tcMar>
              <w:top w:w="170" w:type="dxa"/>
              <w:bottom w:w="170" w:type="dxa"/>
            </w:tcMar>
            <w:hideMark/>
          </w:tcPr>
          <w:p w14:paraId="409BDD44" w14:textId="77777777" w:rsidR="000C2A14" w:rsidRPr="007D6908" w:rsidRDefault="000C2A14" w:rsidP="00322042">
            <w:pPr>
              <w:spacing w:before="30" w:after="30" w:line="240" w:lineRule="auto"/>
              <w:rPr>
                <w:rFonts w:ascii="Lato" w:hAnsi="Lato"/>
                <w:b/>
                <w:bCs/>
                <w:sz w:val="20"/>
                <w:szCs w:val="20"/>
              </w:rPr>
            </w:pPr>
            <w:r w:rsidRPr="007D6908">
              <w:rPr>
                <w:rFonts w:ascii="Lato" w:hAnsi="Lato"/>
                <w:b/>
                <w:bCs/>
                <w:sz w:val="20"/>
                <w:szCs w:val="20"/>
              </w:rPr>
              <w:t>Opis zgodności kryterium z rekomendacją</w:t>
            </w:r>
          </w:p>
          <w:p w14:paraId="36844D06" w14:textId="77777777" w:rsidR="000C2A14" w:rsidRPr="007D6908" w:rsidRDefault="000C2A14" w:rsidP="00322042">
            <w:pPr>
              <w:spacing w:before="30" w:after="30" w:line="240" w:lineRule="auto"/>
              <w:rPr>
                <w:rFonts w:ascii="Lato" w:hAnsi="Lato"/>
                <w:sz w:val="20"/>
                <w:szCs w:val="20"/>
              </w:rPr>
            </w:pPr>
            <w:r w:rsidRPr="007D6908">
              <w:rPr>
                <w:rFonts w:ascii="Lato" w:hAnsi="Lato"/>
                <w:color w:val="7F7F7F" w:themeColor="text1" w:themeTint="80"/>
                <w:sz w:val="16"/>
                <w:szCs w:val="16"/>
              </w:rPr>
              <w:t>opis, w jaki sposób proponowane kryterium wypełnia treść rekomendacji Komitetu Sterującego wraz z projektem definicji proponowan</w:t>
            </w:r>
            <w:r>
              <w:rPr>
                <w:rFonts w:ascii="Lato" w:hAnsi="Lato"/>
                <w:color w:val="7F7F7F" w:themeColor="text1" w:themeTint="80"/>
                <w:sz w:val="16"/>
                <w:szCs w:val="16"/>
              </w:rPr>
              <w:t>ej</w:t>
            </w:r>
            <w:r w:rsidRPr="007D6908">
              <w:rPr>
                <w:rFonts w:ascii="Lato" w:hAnsi="Lato"/>
                <w:color w:val="7F7F7F" w:themeColor="text1" w:themeTint="80"/>
                <w:sz w:val="16"/>
                <w:szCs w:val="16"/>
              </w:rPr>
              <w:t xml:space="preserve"> przez IZ/ IP kryterium</w:t>
            </w:r>
          </w:p>
        </w:tc>
      </w:tr>
      <w:tr w:rsidR="000C2A14" w:rsidRPr="007D6908" w14:paraId="09549D0C" w14:textId="77777777" w:rsidTr="0BAAB349">
        <w:trPr>
          <w:trHeight w:val="300"/>
        </w:trPr>
        <w:tc>
          <w:tcPr>
            <w:tcW w:w="534" w:type="dxa"/>
            <w:noWrap/>
            <w:tcMar>
              <w:top w:w="170" w:type="dxa"/>
              <w:bottom w:w="170" w:type="dxa"/>
            </w:tcMar>
          </w:tcPr>
          <w:p w14:paraId="672EC785" w14:textId="77777777" w:rsidR="000C2A14" w:rsidRPr="00D15298" w:rsidRDefault="000C2A14" w:rsidP="00322042">
            <w:pPr>
              <w:spacing w:before="30" w:after="30" w:line="240" w:lineRule="auto"/>
              <w:rPr>
                <w:rFonts w:ascii="Lato" w:eastAsia="Lato" w:hAnsi="Lato" w:cs="Lato"/>
                <w:sz w:val="20"/>
                <w:szCs w:val="20"/>
              </w:rPr>
            </w:pPr>
            <w:r w:rsidRPr="47CAFE16">
              <w:rPr>
                <w:rFonts w:ascii="Lato" w:eastAsia="Lato" w:hAnsi="Lato" w:cs="Lato"/>
                <w:sz w:val="20"/>
                <w:szCs w:val="20"/>
              </w:rPr>
              <w:t>1</w:t>
            </w:r>
          </w:p>
        </w:tc>
        <w:tc>
          <w:tcPr>
            <w:tcW w:w="3425" w:type="dxa"/>
            <w:tcMar>
              <w:top w:w="170" w:type="dxa"/>
              <w:bottom w:w="170" w:type="dxa"/>
            </w:tcMar>
          </w:tcPr>
          <w:p w14:paraId="08A933AE" w14:textId="77777777" w:rsidR="000C2A14" w:rsidRPr="002F37D1" w:rsidRDefault="000C2A14" w:rsidP="00322042">
            <w:pPr>
              <w:autoSpaceDE w:val="0"/>
              <w:autoSpaceDN w:val="0"/>
              <w:adjustRightInd w:val="0"/>
              <w:spacing w:after="0" w:line="240" w:lineRule="auto"/>
              <w:rPr>
                <w:rFonts w:ascii="Lato-Regular" w:eastAsiaTheme="minorEastAsia" w:hAnsi="Lato-Regular" w:cs="Lato-Regular"/>
                <w:sz w:val="20"/>
                <w:szCs w:val="20"/>
                <w:lang w:eastAsia="ja-JP"/>
              </w:rPr>
            </w:pPr>
            <w:r w:rsidRPr="004429A0">
              <w:rPr>
                <w:rFonts w:ascii="Lato-Regular" w:eastAsiaTheme="minorEastAsia" w:hAnsi="Lato-Regular" w:cs="Lato-Regular"/>
                <w:sz w:val="20"/>
                <w:szCs w:val="20"/>
                <w:lang w:eastAsia="ja-JP"/>
              </w:rPr>
              <w:t>Warunki ubiegania się o wsparcie ze</w:t>
            </w:r>
            <w:r>
              <w:rPr>
                <w:rFonts w:ascii="Lato-Regular" w:eastAsiaTheme="minorEastAsia" w:hAnsi="Lato-Regular" w:cs="Lato-Regular"/>
                <w:sz w:val="20"/>
                <w:szCs w:val="20"/>
                <w:lang w:eastAsia="ja-JP"/>
              </w:rPr>
              <w:t xml:space="preserve"> </w:t>
            </w:r>
            <w:r w:rsidRPr="004429A0">
              <w:rPr>
                <w:rFonts w:ascii="Lato-Regular" w:eastAsiaTheme="minorEastAsia" w:hAnsi="Lato-Regular" w:cs="Lato-Regular"/>
                <w:sz w:val="20"/>
                <w:szCs w:val="20"/>
                <w:lang w:eastAsia="ja-JP"/>
              </w:rPr>
              <w:t>środków polityki spójności w sektorze</w:t>
            </w:r>
            <w:r>
              <w:rPr>
                <w:rFonts w:ascii="Lato-Regular" w:eastAsiaTheme="minorEastAsia" w:hAnsi="Lato-Regular" w:cs="Lato-Regular"/>
                <w:sz w:val="20"/>
                <w:szCs w:val="20"/>
                <w:lang w:eastAsia="ja-JP"/>
              </w:rPr>
              <w:t xml:space="preserve"> </w:t>
            </w:r>
            <w:r w:rsidRPr="004429A0">
              <w:rPr>
                <w:rFonts w:ascii="Lato-Regular" w:eastAsiaTheme="minorEastAsia" w:hAnsi="Lato-Regular" w:cs="Lato-Regular"/>
                <w:sz w:val="20"/>
                <w:szCs w:val="20"/>
                <w:lang w:eastAsia="ja-JP"/>
              </w:rPr>
              <w:t>zdrowia muszą być konstruowane w</w:t>
            </w:r>
            <w:r>
              <w:rPr>
                <w:rFonts w:ascii="Lato-Regular" w:eastAsiaTheme="minorEastAsia" w:hAnsi="Lato-Regular" w:cs="Lato-Regular"/>
                <w:sz w:val="20"/>
                <w:szCs w:val="20"/>
                <w:lang w:eastAsia="ja-JP"/>
              </w:rPr>
              <w:t xml:space="preserve"> </w:t>
            </w:r>
            <w:r w:rsidRPr="004429A0">
              <w:rPr>
                <w:rFonts w:ascii="Lato-Regular" w:eastAsiaTheme="minorEastAsia" w:hAnsi="Lato-Regular" w:cs="Lato-Regular"/>
                <w:sz w:val="20"/>
                <w:szCs w:val="20"/>
                <w:lang w:eastAsia="ja-JP"/>
              </w:rPr>
              <w:t>sposób niedyskryminujący podmioty ze</w:t>
            </w:r>
            <w:r>
              <w:rPr>
                <w:rFonts w:ascii="Lato-Regular" w:eastAsiaTheme="minorEastAsia" w:hAnsi="Lato-Regular" w:cs="Lato-Regular"/>
                <w:sz w:val="20"/>
                <w:szCs w:val="20"/>
                <w:lang w:eastAsia="ja-JP"/>
              </w:rPr>
              <w:t xml:space="preserve"> </w:t>
            </w:r>
            <w:r w:rsidRPr="004429A0">
              <w:rPr>
                <w:rFonts w:ascii="Lato-Regular" w:eastAsiaTheme="minorEastAsia" w:hAnsi="Lato-Regular" w:cs="Lato-Regular"/>
                <w:sz w:val="20"/>
                <w:szCs w:val="20"/>
                <w:lang w:eastAsia="ja-JP"/>
              </w:rPr>
              <w:t>względu na ich formę prawną, rodzaj</w:t>
            </w:r>
            <w:r>
              <w:rPr>
                <w:rFonts w:ascii="Lato-Regular" w:eastAsiaTheme="minorEastAsia" w:hAnsi="Lato-Regular" w:cs="Lato-Regular"/>
                <w:sz w:val="20"/>
                <w:szCs w:val="20"/>
                <w:lang w:eastAsia="ja-JP"/>
              </w:rPr>
              <w:t xml:space="preserve"> </w:t>
            </w:r>
            <w:r w:rsidRPr="004429A0">
              <w:rPr>
                <w:rFonts w:ascii="Lato-Regular" w:eastAsiaTheme="minorEastAsia" w:hAnsi="Lato-Regular" w:cs="Lato-Regular"/>
                <w:sz w:val="20"/>
                <w:szCs w:val="20"/>
                <w:lang w:eastAsia="ja-JP"/>
              </w:rPr>
              <w:t xml:space="preserve">podmiotu, formę </w:t>
            </w:r>
            <w:r w:rsidRPr="004429A0">
              <w:rPr>
                <w:rFonts w:ascii="Lato-Regular" w:eastAsiaTheme="minorEastAsia" w:hAnsi="Lato-Regular" w:cs="Lato-Regular"/>
                <w:sz w:val="20"/>
                <w:szCs w:val="20"/>
                <w:lang w:eastAsia="ja-JP"/>
              </w:rPr>
              <w:lastRenderedPageBreak/>
              <w:t>własności (np. podmioty publiczne i prywatne), itp.</w:t>
            </w:r>
          </w:p>
          <w:p w14:paraId="5E303F13" w14:textId="77777777" w:rsidR="000C2A14" w:rsidRPr="002F37D1" w:rsidRDefault="000C2A14" w:rsidP="00322042">
            <w:pPr>
              <w:autoSpaceDE w:val="0"/>
              <w:autoSpaceDN w:val="0"/>
              <w:adjustRightInd w:val="0"/>
              <w:spacing w:after="0" w:line="240" w:lineRule="auto"/>
              <w:rPr>
                <w:rFonts w:ascii="Lato-Regular" w:eastAsiaTheme="minorEastAsia" w:hAnsi="Lato-Regular" w:cs="Lato-Regular"/>
                <w:sz w:val="20"/>
                <w:szCs w:val="20"/>
                <w:lang w:eastAsia="ja-JP"/>
              </w:rPr>
            </w:pPr>
          </w:p>
          <w:p w14:paraId="7BF0A3D3" w14:textId="77777777" w:rsidR="000C2A14" w:rsidRPr="002F37D1" w:rsidRDefault="000C2A14" w:rsidP="00322042">
            <w:pPr>
              <w:autoSpaceDE w:val="0"/>
              <w:autoSpaceDN w:val="0"/>
              <w:adjustRightInd w:val="0"/>
              <w:spacing w:after="0" w:line="240" w:lineRule="auto"/>
              <w:rPr>
                <w:rFonts w:ascii="Lato-Regular" w:eastAsiaTheme="minorEastAsia" w:hAnsi="Lato-Regular" w:cs="Lato-Regular"/>
                <w:sz w:val="20"/>
                <w:szCs w:val="20"/>
                <w:highlight w:val="cyan"/>
                <w:lang w:eastAsia="ja-JP"/>
              </w:rPr>
            </w:pPr>
          </w:p>
        </w:tc>
        <w:tc>
          <w:tcPr>
            <w:tcW w:w="2705" w:type="dxa"/>
            <w:noWrap/>
            <w:tcMar>
              <w:top w:w="170" w:type="dxa"/>
              <w:bottom w:w="170" w:type="dxa"/>
            </w:tcMar>
          </w:tcPr>
          <w:p w14:paraId="59C9D361" w14:textId="77777777" w:rsidR="000C2A14" w:rsidRPr="00804380" w:rsidRDefault="000C2A14" w:rsidP="00322042">
            <w:pPr>
              <w:spacing w:before="30" w:after="30" w:line="240" w:lineRule="auto"/>
              <w:rPr>
                <w:rFonts w:ascii="Lato" w:eastAsia="Lato" w:hAnsi="Lato" w:cs="Lato"/>
                <w:sz w:val="20"/>
                <w:szCs w:val="20"/>
              </w:rPr>
            </w:pPr>
            <w:r w:rsidRPr="47CAFE16">
              <w:rPr>
                <w:rFonts w:ascii="Lato" w:eastAsia="Lato" w:hAnsi="Lato" w:cs="Lato"/>
                <w:sz w:val="20"/>
                <w:szCs w:val="20"/>
              </w:rPr>
              <w:lastRenderedPageBreak/>
              <w:t>Uprawnieni Wnioskodawcy</w:t>
            </w:r>
          </w:p>
        </w:tc>
        <w:tc>
          <w:tcPr>
            <w:tcW w:w="2070" w:type="dxa"/>
            <w:noWrap/>
            <w:tcMar>
              <w:top w:w="170" w:type="dxa"/>
              <w:bottom w:w="170" w:type="dxa"/>
            </w:tcMar>
          </w:tcPr>
          <w:p w14:paraId="2EBF28A6" w14:textId="77777777" w:rsidR="000C2A14" w:rsidRPr="00ED3F45" w:rsidRDefault="000C2A14" w:rsidP="00322042">
            <w:pPr>
              <w:spacing w:before="30" w:after="30" w:line="240" w:lineRule="auto"/>
              <w:rPr>
                <w:rFonts w:ascii="Lato" w:eastAsia="Lato" w:hAnsi="Lato" w:cs="Lato"/>
                <w:sz w:val="20"/>
                <w:szCs w:val="20"/>
              </w:rPr>
            </w:pPr>
            <w:r w:rsidRPr="00ED3F45">
              <w:rPr>
                <w:rFonts w:ascii="Lato" w:eastAsia="Lato" w:hAnsi="Lato" w:cs="Lato"/>
                <w:sz w:val="20"/>
                <w:szCs w:val="20"/>
              </w:rPr>
              <w:t>Kryterium dostępu</w:t>
            </w:r>
          </w:p>
        </w:tc>
        <w:tc>
          <w:tcPr>
            <w:tcW w:w="6667" w:type="dxa"/>
            <w:noWrap/>
            <w:tcMar>
              <w:top w:w="170" w:type="dxa"/>
              <w:bottom w:w="170" w:type="dxa"/>
            </w:tcMar>
          </w:tcPr>
          <w:p w14:paraId="76873E2B" w14:textId="77777777" w:rsidR="000C2A14" w:rsidRPr="00ED3F45" w:rsidRDefault="000C2A14" w:rsidP="00322042">
            <w:pPr>
              <w:spacing w:after="0" w:line="240" w:lineRule="auto"/>
              <w:rPr>
                <w:rFonts w:ascii="Lato" w:eastAsia="Lato" w:hAnsi="Lato" w:cs="Lato"/>
                <w:sz w:val="20"/>
                <w:szCs w:val="20"/>
              </w:rPr>
            </w:pPr>
            <w:r w:rsidRPr="47CAFE16">
              <w:rPr>
                <w:rFonts w:ascii="Lato" w:eastAsia="Lato" w:hAnsi="Lato" w:cs="Lato"/>
                <w:sz w:val="20"/>
                <w:szCs w:val="20"/>
              </w:rPr>
              <w:t>W ramach kryterium weryfikowane jest czy Wnioskodawca jest podmiotem wykonującym działalność leczniczą, zgodnie z definicją zawartą w ustawie z dnia 15 kwietnia 2011 r. o działalności leczniczej.</w:t>
            </w:r>
          </w:p>
          <w:p w14:paraId="2E78053D" w14:textId="5FB12195" w:rsidR="000C2A14" w:rsidRDefault="000C2A14" w:rsidP="0BAAB349">
            <w:pPr>
              <w:spacing w:after="0" w:line="240" w:lineRule="auto"/>
              <w:rPr>
                <w:rFonts w:ascii="Lato" w:eastAsia="Lato" w:hAnsi="Lato" w:cs="Lato"/>
                <w:sz w:val="20"/>
                <w:szCs w:val="20"/>
              </w:rPr>
            </w:pPr>
            <w:r w:rsidRPr="0BAAB349">
              <w:rPr>
                <w:rFonts w:ascii="Lato" w:eastAsia="Lato" w:hAnsi="Lato" w:cs="Lato"/>
                <w:sz w:val="20"/>
                <w:szCs w:val="20"/>
              </w:rPr>
              <w:t>Kryterium będzie weryfikowane</w:t>
            </w:r>
            <w:r w:rsidR="14E95DA5" w:rsidRPr="0BAAB349">
              <w:rPr>
                <w:rFonts w:ascii="Lato" w:eastAsia="Lato" w:hAnsi="Lato" w:cs="Lato"/>
                <w:sz w:val="20"/>
                <w:szCs w:val="20"/>
              </w:rPr>
              <w:t xml:space="preserve"> </w:t>
            </w:r>
            <w:r w:rsidRPr="0BAAB349">
              <w:rPr>
                <w:rFonts w:ascii="Lato" w:eastAsia="Lato" w:hAnsi="Lato" w:cs="Lato"/>
                <w:sz w:val="20"/>
                <w:szCs w:val="20"/>
              </w:rPr>
              <w:t>w oparciu o rejestr podmiotów wykonujących działalność leczniczą minimum od 1 stycznia 2024 r. na podstawie numeru księgi rejestrowej podanego we wniosku o dofinansowanie projektu.</w:t>
            </w:r>
          </w:p>
          <w:p w14:paraId="4D6DD36B" w14:textId="1B362C20" w:rsidR="000C2A14" w:rsidRPr="00ED3F45" w:rsidRDefault="000C2A14" w:rsidP="00322042">
            <w:pPr>
              <w:spacing w:after="0" w:line="240" w:lineRule="auto"/>
              <w:rPr>
                <w:rFonts w:ascii="Lato" w:eastAsia="Lato" w:hAnsi="Lato" w:cs="Lato"/>
                <w:sz w:val="20"/>
                <w:szCs w:val="20"/>
              </w:rPr>
            </w:pPr>
            <w:r w:rsidRPr="0BAAB349">
              <w:rPr>
                <w:rFonts w:ascii="Lato" w:eastAsia="Lato" w:hAnsi="Lato" w:cs="Lato"/>
                <w:sz w:val="20"/>
                <w:szCs w:val="20"/>
              </w:rPr>
              <w:lastRenderedPageBreak/>
              <w:t xml:space="preserve">Spełnienie kryterium zostanie zweryfikowane na podstawie rejestru znajdującego się na stronie internetowej: </w:t>
            </w:r>
            <w:hyperlink r:id="rId32">
              <w:r w:rsidRPr="0BAAB349">
                <w:rPr>
                  <w:rStyle w:val="Hipercze"/>
                  <w:rFonts w:ascii="Lato" w:eastAsia="Lato" w:hAnsi="Lato" w:cs="Lato"/>
                  <w:sz w:val="20"/>
                  <w:szCs w:val="20"/>
                </w:rPr>
                <w:t>http://rpwdl.csioz.gov.pl</w:t>
              </w:r>
            </w:hyperlink>
            <w:r w:rsidRPr="0BAAB349">
              <w:rPr>
                <w:rFonts w:ascii="Lato" w:eastAsia="Lato" w:hAnsi="Lato" w:cs="Lato"/>
                <w:sz w:val="20"/>
                <w:szCs w:val="20"/>
              </w:rPr>
              <w:t xml:space="preserve">. </w:t>
            </w:r>
          </w:p>
        </w:tc>
      </w:tr>
      <w:tr w:rsidR="000C2A14" w:rsidRPr="007D6908" w14:paraId="0775C38E" w14:textId="77777777" w:rsidTr="0BAAB349">
        <w:trPr>
          <w:trHeight w:val="300"/>
        </w:trPr>
        <w:tc>
          <w:tcPr>
            <w:tcW w:w="534" w:type="dxa"/>
            <w:noWrap/>
            <w:tcMar>
              <w:top w:w="170" w:type="dxa"/>
              <w:bottom w:w="170" w:type="dxa"/>
            </w:tcMar>
          </w:tcPr>
          <w:p w14:paraId="0E197B6D" w14:textId="77777777" w:rsidR="000C2A14" w:rsidRPr="00D15298" w:rsidRDefault="000C2A14" w:rsidP="00322042">
            <w:pPr>
              <w:spacing w:before="30" w:after="30" w:line="240" w:lineRule="auto"/>
              <w:rPr>
                <w:rFonts w:ascii="Lato" w:eastAsia="Lato" w:hAnsi="Lato" w:cs="Lato"/>
                <w:sz w:val="20"/>
                <w:szCs w:val="20"/>
              </w:rPr>
            </w:pPr>
            <w:r w:rsidRPr="47CAFE16">
              <w:rPr>
                <w:rFonts w:ascii="Lato" w:eastAsia="Lato" w:hAnsi="Lato" w:cs="Lato"/>
                <w:sz w:val="20"/>
                <w:szCs w:val="20"/>
              </w:rPr>
              <w:lastRenderedPageBreak/>
              <w:t>2</w:t>
            </w:r>
          </w:p>
        </w:tc>
        <w:tc>
          <w:tcPr>
            <w:tcW w:w="3425" w:type="dxa"/>
            <w:tcMar>
              <w:top w:w="170" w:type="dxa"/>
              <w:bottom w:w="170" w:type="dxa"/>
            </w:tcMar>
          </w:tcPr>
          <w:p w14:paraId="02A0C291" w14:textId="77777777" w:rsidR="000C2A14" w:rsidRPr="002F37D1" w:rsidRDefault="000C2A14" w:rsidP="00322042">
            <w:pPr>
              <w:autoSpaceDE w:val="0"/>
              <w:autoSpaceDN w:val="0"/>
              <w:adjustRightInd w:val="0"/>
              <w:spacing w:after="0" w:line="240" w:lineRule="auto"/>
              <w:rPr>
                <w:rFonts w:ascii="Lato-Regular" w:eastAsiaTheme="minorEastAsia" w:hAnsi="Lato-Regular" w:cs="Lato-Regular"/>
                <w:sz w:val="20"/>
                <w:szCs w:val="20"/>
                <w:lang w:eastAsia="ja-JP"/>
              </w:rPr>
            </w:pPr>
            <w:r w:rsidRPr="47CAFE16">
              <w:rPr>
                <w:rFonts w:ascii="Lato-Regular" w:eastAsiaTheme="minorEastAsia" w:hAnsi="Lato-Regular" w:cs="Lato-Regular"/>
                <w:sz w:val="20"/>
                <w:szCs w:val="20"/>
                <w:lang w:eastAsia="ja-JP"/>
              </w:rPr>
              <w:t>Projekty są wybierane z uwzględnieniem danych zawartych w mapie potrzeb zdrowotnych lub danych źródłowych do ww. mapy dostępnych na internetowej platformie danych Baza Analiz Systemowych i Wdrożeniowych udostępnionej przez Ministerstwo Zdrowia, o ile dane wymagane do oceny projektu nie zostały uwzględnione w obowiązującej mapie.</w:t>
            </w:r>
          </w:p>
          <w:p w14:paraId="6C54F077" w14:textId="77777777" w:rsidR="000C2A14" w:rsidRPr="002F37D1" w:rsidRDefault="000C2A14" w:rsidP="00322042">
            <w:pPr>
              <w:autoSpaceDE w:val="0"/>
              <w:autoSpaceDN w:val="0"/>
              <w:adjustRightInd w:val="0"/>
              <w:spacing w:after="0" w:line="240" w:lineRule="auto"/>
              <w:rPr>
                <w:rFonts w:ascii="Lato-Regular" w:eastAsiaTheme="minorEastAsia" w:hAnsi="Lato-Regular" w:cs="Lato-Regular"/>
                <w:sz w:val="20"/>
                <w:szCs w:val="20"/>
                <w:lang w:eastAsia="ja-JP"/>
              </w:rPr>
            </w:pPr>
          </w:p>
          <w:p w14:paraId="119A037D" w14:textId="77777777" w:rsidR="000C2A14" w:rsidRPr="002F37D1" w:rsidRDefault="000C2A14" w:rsidP="00322042">
            <w:pPr>
              <w:autoSpaceDE w:val="0"/>
              <w:autoSpaceDN w:val="0"/>
              <w:adjustRightInd w:val="0"/>
              <w:spacing w:after="0" w:line="240" w:lineRule="auto"/>
              <w:rPr>
                <w:rFonts w:ascii="Lato-Regular" w:eastAsiaTheme="minorEastAsia" w:hAnsi="Lato-Regular" w:cs="Lato-Regular"/>
                <w:sz w:val="20"/>
                <w:szCs w:val="20"/>
                <w:lang w:eastAsia="ja-JP"/>
              </w:rPr>
            </w:pPr>
          </w:p>
        </w:tc>
        <w:tc>
          <w:tcPr>
            <w:tcW w:w="2705" w:type="dxa"/>
            <w:noWrap/>
            <w:tcMar>
              <w:top w:w="170" w:type="dxa"/>
              <w:bottom w:w="170" w:type="dxa"/>
            </w:tcMar>
          </w:tcPr>
          <w:p w14:paraId="5C849F5C" w14:textId="67C2345A" w:rsidR="000C2A14" w:rsidRPr="00804380" w:rsidRDefault="000C2A14" w:rsidP="00322042">
            <w:pPr>
              <w:spacing w:before="30" w:after="30" w:line="240" w:lineRule="auto"/>
              <w:rPr>
                <w:rFonts w:ascii="Lato" w:eastAsia="Lato" w:hAnsi="Lato" w:cs="Lato"/>
                <w:sz w:val="20"/>
                <w:szCs w:val="20"/>
              </w:rPr>
            </w:pPr>
            <w:r w:rsidRPr="732E9963">
              <w:rPr>
                <w:rFonts w:asciiTheme="minorHAnsi" w:eastAsiaTheme="minorEastAsia" w:hAnsiTheme="minorHAnsi" w:cstheme="minorBidi"/>
                <w:sz w:val="20"/>
                <w:szCs w:val="20"/>
              </w:rPr>
              <w:t xml:space="preserve">Zgodność z </w:t>
            </w:r>
            <w:r w:rsidR="7DD37B33" w:rsidRPr="732E9963">
              <w:rPr>
                <w:rFonts w:asciiTheme="minorHAnsi" w:eastAsiaTheme="minorEastAsia" w:hAnsiTheme="minorHAnsi" w:cstheme="minorBidi"/>
                <w:sz w:val="20"/>
                <w:szCs w:val="20"/>
              </w:rPr>
              <w:t>m</w:t>
            </w:r>
            <w:r w:rsidR="28A044B5" w:rsidRPr="732E9963">
              <w:rPr>
                <w:rFonts w:asciiTheme="minorHAnsi" w:eastAsiaTheme="minorEastAsia" w:hAnsiTheme="minorHAnsi" w:cstheme="minorBidi"/>
                <w:sz w:val="20"/>
                <w:szCs w:val="20"/>
              </w:rPr>
              <w:t>apą potrzeb zdrowotnych oraz Wojewódzkim Planem Transformacji</w:t>
            </w:r>
          </w:p>
        </w:tc>
        <w:tc>
          <w:tcPr>
            <w:tcW w:w="2070" w:type="dxa"/>
            <w:noWrap/>
            <w:tcMar>
              <w:top w:w="170" w:type="dxa"/>
              <w:bottom w:w="170" w:type="dxa"/>
            </w:tcMar>
          </w:tcPr>
          <w:p w14:paraId="66E27B2A" w14:textId="77777777" w:rsidR="000C2A14" w:rsidRPr="003B0ADC" w:rsidRDefault="000C2A14" w:rsidP="00322042">
            <w:pPr>
              <w:spacing w:before="30" w:after="30" w:line="240" w:lineRule="auto"/>
              <w:rPr>
                <w:rFonts w:ascii="Lato" w:eastAsia="Lato" w:hAnsi="Lato" w:cs="Lato"/>
                <w:sz w:val="20"/>
                <w:szCs w:val="20"/>
              </w:rPr>
            </w:pPr>
            <w:r w:rsidRPr="003B0ADC">
              <w:rPr>
                <w:rFonts w:ascii="Lato" w:eastAsia="Lato" w:hAnsi="Lato" w:cs="Lato"/>
                <w:sz w:val="20"/>
                <w:szCs w:val="20"/>
              </w:rPr>
              <w:t>Kryterium dostępu</w:t>
            </w:r>
          </w:p>
          <w:p w14:paraId="199BE5EF" w14:textId="77777777" w:rsidR="000C2A14" w:rsidRPr="003B0ADC" w:rsidRDefault="000C2A14" w:rsidP="00322042">
            <w:pPr>
              <w:spacing w:before="30" w:after="30" w:line="240" w:lineRule="auto"/>
              <w:rPr>
                <w:rFonts w:ascii="Lato" w:eastAsia="Lato" w:hAnsi="Lato" w:cs="Lato"/>
                <w:sz w:val="20"/>
                <w:szCs w:val="20"/>
              </w:rPr>
            </w:pPr>
          </w:p>
        </w:tc>
        <w:tc>
          <w:tcPr>
            <w:tcW w:w="6667" w:type="dxa"/>
            <w:noWrap/>
            <w:tcMar>
              <w:top w:w="170" w:type="dxa"/>
              <w:bottom w:w="170" w:type="dxa"/>
            </w:tcMar>
          </w:tcPr>
          <w:p w14:paraId="0CD0B5FA" w14:textId="77777777" w:rsidR="000C2A14" w:rsidRPr="004275E6" w:rsidRDefault="000C2A14" w:rsidP="00322042">
            <w:pPr>
              <w:pStyle w:val="Default"/>
              <w:rPr>
                <w:rFonts w:ascii="Lato" w:eastAsia="Lato" w:hAnsi="Lato" w:cs="Lato"/>
                <w:sz w:val="20"/>
                <w:szCs w:val="20"/>
              </w:rPr>
            </w:pPr>
            <w:r w:rsidRPr="34120634">
              <w:rPr>
                <w:rFonts w:ascii="Lato" w:eastAsia="Lato" w:hAnsi="Lato" w:cs="Lato"/>
                <w:color w:val="auto"/>
                <w:sz w:val="20"/>
                <w:szCs w:val="20"/>
                <w:lang w:eastAsia="en-US"/>
              </w:rPr>
              <w:t>W ramach kryterium weryfikowane jest, czy projekt jest zgodny z „Regionalnym Programem Zdrowotnym w zakresie rehabilitacji medycznej schorzeń układu ruchu i obwodowego układu nerwowego, związanych ze sposobem wykonywania pracy, skierowanym do osób pracujących i powracających do pracy wśród mieszkańców województwa mazowieckiego” w zakresie:</w:t>
            </w:r>
          </w:p>
          <w:p w14:paraId="3DE1FB7B" w14:textId="77777777" w:rsidR="000C2A14" w:rsidRDefault="000C2A14" w:rsidP="00733323">
            <w:pPr>
              <w:pStyle w:val="Default"/>
              <w:numPr>
                <w:ilvl w:val="0"/>
                <w:numId w:val="22"/>
              </w:numPr>
              <w:ind w:left="360" w:hanging="270"/>
              <w:rPr>
                <w:rFonts w:ascii="Lato" w:eastAsia="Lato" w:hAnsi="Lato" w:cs="Lato"/>
                <w:b/>
                <w:color w:val="auto"/>
                <w:sz w:val="20"/>
                <w:szCs w:val="20"/>
                <w:lang w:eastAsia="en-US"/>
              </w:rPr>
            </w:pPr>
            <w:r w:rsidRPr="34120634">
              <w:rPr>
                <w:rFonts w:ascii="Lato" w:eastAsia="Lato" w:hAnsi="Lato" w:cs="Lato"/>
                <w:b/>
                <w:color w:val="auto"/>
                <w:sz w:val="20"/>
                <w:szCs w:val="20"/>
                <w:lang w:eastAsia="en-US"/>
              </w:rPr>
              <w:t>danych zawartych w mapie potrzeb zdrowotnych (</w:t>
            </w:r>
            <w:r w:rsidRPr="47CAFE16">
              <w:rPr>
                <w:rFonts w:ascii="Lato" w:eastAsia="Lato" w:hAnsi="Lato" w:cs="Lato"/>
                <w:b/>
                <w:bCs/>
                <w:color w:val="000000" w:themeColor="text1"/>
                <w:sz w:val="20"/>
                <w:szCs w:val="20"/>
              </w:rPr>
              <w:t xml:space="preserve">dostępnych pod linkiem: </w:t>
            </w:r>
            <w:hyperlink r:id="rId33">
              <w:r w:rsidRPr="47CAFE16">
                <w:rPr>
                  <w:rStyle w:val="Hipercze"/>
                  <w:rFonts w:ascii="Lato" w:eastAsia="Lato" w:hAnsi="Lato" w:cs="Lato"/>
                  <w:b/>
                  <w:bCs/>
                  <w:sz w:val="20"/>
                  <w:szCs w:val="20"/>
                </w:rPr>
                <w:t>https://basiw.mz.gov.pl/mapy-informacje/mapa-2022-2026/analizy/rehabilitacja/rehabilitacja-mapy-potrzeb-zdrowotnych/</w:t>
              </w:r>
            </w:hyperlink>
            <w:r w:rsidRPr="47CAFE16">
              <w:rPr>
                <w:rFonts w:ascii="Lato" w:eastAsia="Lato" w:hAnsi="Lato" w:cs="Lato"/>
                <w:b/>
                <w:bCs/>
                <w:color w:val="000000" w:themeColor="text1"/>
                <w:sz w:val="20"/>
                <w:szCs w:val="20"/>
              </w:rPr>
              <w:t>)</w:t>
            </w:r>
            <w:r w:rsidRPr="34120634">
              <w:rPr>
                <w:rFonts w:ascii="Lato" w:eastAsia="Lato" w:hAnsi="Lato" w:cs="Lato"/>
                <w:b/>
                <w:color w:val="auto"/>
                <w:sz w:val="20"/>
                <w:szCs w:val="20"/>
                <w:lang w:eastAsia="en-US"/>
              </w:rPr>
              <w:t>;</w:t>
            </w:r>
          </w:p>
          <w:p w14:paraId="21797859" w14:textId="77777777" w:rsidR="000C2A14" w:rsidRPr="0061048B" w:rsidRDefault="000C2A14" w:rsidP="00733323">
            <w:pPr>
              <w:pStyle w:val="Default"/>
              <w:numPr>
                <w:ilvl w:val="0"/>
                <w:numId w:val="22"/>
              </w:numPr>
              <w:ind w:left="360" w:hanging="270"/>
              <w:rPr>
                <w:rFonts w:ascii="Lato" w:eastAsia="Lato" w:hAnsi="Lato" w:cs="Lato"/>
                <w:color w:val="auto"/>
                <w:sz w:val="20"/>
                <w:szCs w:val="20"/>
                <w:lang w:eastAsia="en-US"/>
              </w:rPr>
            </w:pPr>
            <w:r w:rsidRPr="34120634">
              <w:rPr>
                <w:rFonts w:ascii="Lato" w:eastAsia="Lato" w:hAnsi="Lato" w:cs="Lato"/>
                <w:color w:val="auto"/>
                <w:sz w:val="20"/>
                <w:szCs w:val="20"/>
                <w:lang w:eastAsia="en-US"/>
              </w:rPr>
              <w:t>określonym w Wojewódzkim Planem Transformacji (pkt 3.6, rekomendacja 3.6.6a Skrócenie czasu oczekiwania oraz zwiększenie dostępności do świadczeń rehabilitacji dziennej);</w:t>
            </w:r>
          </w:p>
          <w:p w14:paraId="1148B489" w14:textId="08E4F5A2" w:rsidR="000C2A14" w:rsidRPr="0061048B" w:rsidRDefault="000C2A14" w:rsidP="00322042">
            <w:pPr>
              <w:spacing w:after="0"/>
              <w:rPr>
                <w:rFonts w:ascii="Lato" w:eastAsia="Lato" w:hAnsi="Lato" w:cs="Lato"/>
                <w:sz w:val="20"/>
                <w:szCs w:val="20"/>
              </w:rPr>
            </w:pPr>
          </w:p>
          <w:p w14:paraId="4C4ED608" w14:textId="5481DD47" w:rsidR="000C2A14" w:rsidRPr="0061048B" w:rsidRDefault="000C2A14" w:rsidP="00322042">
            <w:pPr>
              <w:spacing w:after="0"/>
              <w:rPr>
                <w:rFonts w:ascii="Lato" w:eastAsia="Lato" w:hAnsi="Lato" w:cs="Lato"/>
                <w:sz w:val="20"/>
                <w:szCs w:val="20"/>
              </w:rPr>
            </w:pPr>
            <w:r w:rsidRPr="47CAFE16">
              <w:rPr>
                <w:rFonts w:ascii="Lato" w:eastAsia="Lato" w:hAnsi="Lato" w:cs="Lato"/>
                <w:sz w:val="20"/>
                <w:szCs w:val="20"/>
              </w:rPr>
              <w:t>Spełnienie kryterium zostanie zweryfikowane na podstawie deklaracji zawartej we wniosku o dofinansowanie projektu</w:t>
            </w:r>
            <w:r w:rsidRPr="732E9963">
              <w:rPr>
                <w:rFonts w:ascii="Lato" w:eastAsia="Lato" w:hAnsi="Lato" w:cs="Lato"/>
                <w:sz w:val="20"/>
                <w:szCs w:val="20"/>
              </w:rPr>
              <w:t>.</w:t>
            </w:r>
          </w:p>
        </w:tc>
      </w:tr>
      <w:tr w:rsidR="000C2A14" w:rsidRPr="007D6908" w14:paraId="0B555810" w14:textId="77777777" w:rsidTr="0BAAB349">
        <w:trPr>
          <w:trHeight w:val="300"/>
        </w:trPr>
        <w:tc>
          <w:tcPr>
            <w:tcW w:w="534" w:type="dxa"/>
            <w:noWrap/>
            <w:tcMar>
              <w:top w:w="170" w:type="dxa"/>
              <w:bottom w:w="170" w:type="dxa"/>
            </w:tcMar>
          </w:tcPr>
          <w:p w14:paraId="4BDBDF79" w14:textId="77777777" w:rsidR="000C2A14" w:rsidRPr="00D15298" w:rsidRDefault="000C2A14" w:rsidP="00322042">
            <w:pPr>
              <w:spacing w:before="30" w:after="30" w:line="240" w:lineRule="auto"/>
              <w:rPr>
                <w:rFonts w:ascii="Lato" w:eastAsia="Lato" w:hAnsi="Lato" w:cs="Lato"/>
                <w:sz w:val="20"/>
                <w:szCs w:val="20"/>
              </w:rPr>
            </w:pPr>
            <w:r w:rsidRPr="47CAFE16">
              <w:rPr>
                <w:rFonts w:ascii="Lato" w:eastAsia="Lato" w:hAnsi="Lato" w:cs="Lato"/>
                <w:sz w:val="20"/>
                <w:szCs w:val="20"/>
              </w:rPr>
              <w:t>3</w:t>
            </w:r>
          </w:p>
        </w:tc>
        <w:tc>
          <w:tcPr>
            <w:tcW w:w="3425" w:type="dxa"/>
            <w:tcMar>
              <w:top w:w="170" w:type="dxa"/>
              <w:bottom w:w="170" w:type="dxa"/>
            </w:tcMar>
          </w:tcPr>
          <w:p w14:paraId="4D190A56" w14:textId="77777777" w:rsidR="000C2A14" w:rsidRPr="002F37D1" w:rsidRDefault="000C2A14" w:rsidP="00322042">
            <w:pPr>
              <w:autoSpaceDE w:val="0"/>
              <w:autoSpaceDN w:val="0"/>
              <w:adjustRightInd w:val="0"/>
              <w:spacing w:after="0" w:line="240" w:lineRule="auto"/>
              <w:rPr>
                <w:rFonts w:ascii="Lato-Regular" w:eastAsiaTheme="minorEastAsia" w:hAnsi="Lato-Regular" w:cs="Lato-Regular"/>
                <w:sz w:val="20"/>
                <w:szCs w:val="20"/>
                <w:lang w:eastAsia="ja-JP"/>
              </w:rPr>
            </w:pPr>
            <w:r w:rsidRPr="00095BBF">
              <w:rPr>
                <w:rFonts w:ascii="Lato-Regular" w:eastAsiaTheme="minorEastAsia" w:hAnsi="Lato-Regular" w:cs="Lato-Regular"/>
                <w:sz w:val="20"/>
                <w:szCs w:val="20"/>
                <w:lang w:eastAsia="ja-JP"/>
              </w:rPr>
              <w:t>Do dofinansowania mogą być przyjęte</w:t>
            </w:r>
            <w:r>
              <w:rPr>
                <w:rFonts w:ascii="Lato-Regular" w:eastAsiaTheme="minorEastAsia" w:hAnsi="Lato-Regular" w:cs="Lato-Regular"/>
                <w:sz w:val="20"/>
                <w:szCs w:val="20"/>
                <w:lang w:eastAsia="ja-JP"/>
              </w:rPr>
              <w:t xml:space="preserve"> </w:t>
            </w:r>
            <w:r w:rsidRPr="00095BBF">
              <w:rPr>
                <w:rFonts w:ascii="Lato-Regular" w:eastAsiaTheme="minorEastAsia" w:hAnsi="Lato-Regular" w:cs="Lato-Regular"/>
                <w:sz w:val="20"/>
                <w:szCs w:val="20"/>
                <w:lang w:eastAsia="ja-JP"/>
              </w:rPr>
              <w:t>wyłącznie projekty zgodne z odpowiednimi celami zdefiniowanymi w dokumencie „Zdrowa Przyszłość. Ramy</w:t>
            </w:r>
            <w:r>
              <w:rPr>
                <w:rFonts w:ascii="Lato-Regular" w:eastAsiaTheme="minorEastAsia" w:hAnsi="Lato-Regular" w:cs="Lato-Regular"/>
                <w:sz w:val="20"/>
                <w:szCs w:val="20"/>
                <w:lang w:eastAsia="ja-JP"/>
              </w:rPr>
              <w:t xml:space="preserve"> </w:t>
            </w:r>
            <w:r w:rsidRPr="00095BBF">
              <w:rPr>
                <w:rFonts w:ascii="Lato-Regular" w:eastAsiaTheme="minorEastAsia" w:hAnsi="Lato-Regular" w:cs="Lato-Regular"/>
                <w:sz w:val="20"/>
                <w:szCs w:val="20"/>
                <w:lang w:eastAsia="ja-JP"/>
              </w:rPr>
              <w:t>Strategiczne Rozwoju Systemu</w:t>
            </w:r>
            <w:r>
              <w:rPr>
                <w:rFonts w:ascii="Lato-Regular" w:eastAsiaTheme="minorEastAsia" w:hAnsi="Lato-Regular" w:cs="Lato-Regular"/>
                <w:sz w:val="20"/>
                <w:szCs w:val="20"/>
                <w:lang w:eastAsia="ja-JP"/>
              </w:rPr>
              <w:t xml:space="preserve"> </w:t>
            </w:r>
            <w:r w:rsidRPr="00095BBF">
              <w:rPr>
                <w:rFonts w:ascii="Lato-Regular" w:eastAsiaTheme="minorEastAsia" w:hAnsi="Lato-Regular" w:cs="Lato-Regular"/>
                <w:sz w:val="20"/>
                <w:szCs w:val="20"/>
                <w:lang w:eastAsia="ja-JP"/>
              </w:rPr>
              <w:t>Ochrony Zdrowia na lata 2021-2027 z</w:t>
            </w:r>
            <w:r>
              <w:rPr>
                <w:rFonts w:ascii="Lato-Regular" w:eastAsiaTheme="minorEastAsia" w:hAnsi="Lato-Regular" w:cs="Lato-Regular"/>
                <w:sz w:val="20"/>
                <w:szCs w:val="20"/>
                <w:lang w:eastAsia="ja-JP"/>
              </w:rPr>
              <w:t xml:space="preserve"> </w:t>
            </w:r>
            <w:r w:rsidRPr="00095BBF">
              <w:rPr>
                <w:rFonts w:ascii="Lato-Regular" w:eastAsiaTheme="minorEastAsia" w:hAnsi="Lato-Regular" w:cs="Lato-Regular"/>
                <w:sz w:val="20"/>
                <w:szCs w:val="20"/>
                <w:lang w:eastAsia="ja-JP"/>
              </w:rPr>
              <w:t>perspektywą do 2030 r.”</w:t>
            </w:r>
          </w:p>
          <w:p w14:paraId="54AE55DD" w14:textId="77777777" w:rsidR="000C2A14" w:rsidRPr="002F37D1" w:rsidRDefault="000C2A14" w:rsidP="00322042">
            <w:pPr>
              <w:autoSpaceDE w:val="0"/>
              <w:autoSpaceDN w:val="0"/>
              <w:adjustRightInd w:val="0"/>
              <w:spacing w:after="0" w:line="240" w:lineRule="auto"/>
              <w:rPr>
                <w:rFonts w:ascii="Lato-Regular" w:eastAsiaTheme="minorEastAsia" w:hAnsi="Lato-Regular" w:cs="Lato-Regular"/>
                <w:sz w:val="20"/>
                <w:szCs w:val="20"/>
                <w:lang w:eastAsia="ja-JP"/>
              </w:rPr>
            </w:pPr>
          </w:p>
        </w:tc>
        <w:tc>
          <w:tcPr>
            <w:tcW w:w="2705" w:type="dxa"/>
            <w:noWrap/>
            <w:tcMar>
              <w:top w:w="170" w:type="dxa"/>
              <w:bottom w:w="170" w:type="dxa"/>
            </w:tcMar>
          </w:tcPr>
          <w:p w14:paraId="3F20EA35" w14:textId="77777777" w:rsidR="000C2A14" w:rsidRPr="00804380" w:rsidRDefault="000C2A14" w:rsidP="00322042">
            <w:pPr>
              <w:spacing w:before="30" w:after="30" w:line="240" w:lineRule="auto"/>
              <w:rPr>
                <w:rFonts w:ascii="Lato" w:eastAsia="Lato" w:hAnsi="Lato" w:cs="Lato"/>
                <w:sz w:val="20"/>
                <w:szCs w:val="20"/>
              </w:rPr>
            </w:pPr>
            <w:r w:rsidRPr="00A074DF">
              <w:rPr>
                <w:rFonts w:ascii="Lato" w:eastAsia="Lato" w:hAnsi="Lato" w:cs="Lato"/>
                <w:sz w:val="20"/>
                <w:szCs w:val="20"/>
              </w:rPr>
              <w:t>Zgodność projektu z dokumentem „Zdrowa Przyszłość</w:t>
            </w:r>
            <w:r>
              <w:rPr>
                <w:rFonts w:ascii="Lato" w:eastAsia="Lato" w:hAnsi="Lato" w:cs="Lato"/>
                <w:sz w:val="20"/>
                <w:szCs w:val="20"/>
              </w:rPr>
              <w:t>”</w:t>
            </w:r>
            <w:r w:rsidRPr="00A074DF">
              <w:rPr>
                <w:rFonts w:ascii="Lato" w:eastAsia="Lato" w:hAnsi="Lato" w:cs="Lato"/>
                <w:sz w:val="20"/>
                <w:szCs w:val="20"/>
              </w:rPr>
              <w:t xml:space="preserve"> Ramy Strategiczne Rozwoju Systemu Ochrony Zdrowia na lata 2021-2027 z perspektywą do 2030 r.</w:t>
            </w:r>
          </w:p>
        </w:tc>
        <w:tc>
          <w:tcPr>
            <w:tcW w:w="2070" w:type="dxa"/>
            <w:noWrap/>
            <w:tcMar>
              <w:top w:w="170" w:type="dxa"/>
              <w:bottom w:w="170" w:type="dxa"/>
            </w:tcMar>
          </w:tcPr>
          <w:p w14:paraId="6CC5D4CF" w14:textId="77777777" w:rsidR="000C2A14" w:rsidRPr="00A074DF" w:rsidRDefault="000C2A14" w:rsidP="00322042">
            <w:pPr>
              <w:spacing w:before="30" w:after="30" w:line="240" w:lineRule="auto"/>
              <w:rPr>
                <w:rFonts w:ascii="Lato" w:eastAsia="Lato" w:hAnsi="Lato" w:cs="Lato"/>
                <w:sz w:val="20"/>
                <w:szCs w:val="20"/>
              </w:rPr>
            </w:pPr>
            <w:r w:rsidRPr="00A074DF">
              <w:rPr>
                <w:rFonts w:ascii="Lato" w:eastAsia="Lato" w:hAnsi="Lato" w:cs="Lato"/>
                <w:sz w:val="20"/>
                <w:szCs w:val="20"/>
              </w:rPr>
              <w:t>Kryterium dostępu</w:t>
            </w:r>
          </w:p>
        </w:tc>
        <w:tc>
          <w:tcPr>
            <w:tcW w:w="6667" w:type="dxa"/>
            <w:noWrap/>
            <w:tcMar>
              <w:top w:w="170" w:type="dxa"/>
              <w:bottom w:w="170" w:type="dxa"/>
            </w:tcMar>
          </w:tcPr>
          <w:p w14:paraId="7C81F611" w14:textId="77777777" w:rsidR="000C2A14" w:rsidRPr="007272EE" w:rsidRDefault="000C2A14" w:rsidP="00322042">
            <w:pPr>
              <w:spacing w:after="0" w:line="240" w:lineRule="auto"/>
              <w:rPr>
                <w:rFonts w:ascii="Lato" w:eastAsia="Lato" w:hAnsi="Lato" w:cs="Lato"/>
                <w:sz w:val="20"/>
                <w:szCs w:val="20"/>
              </w:rPr>
            </w:pPr>
            <w:r w:rsidRPr="47CAFE16">
              <w:rPr>
                <w:rFonts w:ascii="Lato" w:eastAsia="Lato" w:hAnsi="Lato" w:cs="Lato"/>
                <w:sz w:val="20"/>
                <w:szCs w:val="20"/>
              </w:rPr>
              <w:t>W ramach kryterium weryfikowane jest czy projekt jest zgodny z dokumentem “Zdrowa Przyszłość. Ramy strategiczne rozwoju systemu ochrony zdrowia na lata 2021-2027, z perspektywą do 2030 r.”, Cel 1.4 [Zdrowie publiczne] Rozwój profilaktyki, skuteczna promocja zdrowia i postaw prozdrowotnych (</w:t>
            </w:r>
            <w:hyperlink r:id="rId34">
              <w:r w:rsidRPr="47CAFE16">
                <w:rPr>
                  <w:rStyle w:val="Hipercze"/>
                  <w:rFonts w:ascii="Lato" w:eastAsia="Lato" w:hAnsi="Lato" w:cs="Lato"/>
                  <w:sz w:val="20"/>
                  <w:szCs w:val="20"/>
                </w:rPr>
                <w:t>https://www.gov.pl/web/zdrowie/zdrowa-przyszlosc-ramy-strategiczne-rozwoju-systemu-ochrony-zdrowia-na-lata-2021-2027-z-perspektywa-do-2030</w:t>
              </w:r>
            </w:hyperlink>
            <w:r w:rsidRPr="47CAFE16">
              <w:rPr>
                <w:rFonts w:ascii="Lato" w:eastAsia="Lato" w:hAnsi="Lato" w:cs="Lato"/>
                <w:sz w:val="20"/>
                <w:szCs w:val="20"/>
              </w:rPr>
              <w:t>).</w:t>
            </w:r>
          </w:p>
          <w:p w14:paraId="20C9E788" w14:textId="77777777" w:rsidR="000C2A14" w:rsidRPr="00A074DF" w:rsidRDefault="000C2A14" w:rsidP="00322042">
            <w:pPr>
              <w:spacing w:after="0"/>
              <w:rPr>
                <w:rFonts w:ascii="Lato" w:eastAsia="Lato" w:hAnsi="Lato" w:cs="Lato"/>
                <w:sz w:val="20"/>
                <w:szCs w:val="20"/>
              </w:rPr>
            </w:pPr>
          </w:p>
          <w:p w14:paraId="7CC421E5" w14:textId="77777777" w:rsidR="000C2A14" w:rsidRPr="00A074DF" w:rsidRDefault="000C2A14" w:rsidP="00322042">
            <w:pPr>
              <w:spacing w:after="0"/>
              <w:rPr>
                <w:rFonts w:ascii="Lato" w:eastAsia="Lato" w:hAnsi="Lato" w:cs="Lato"/>
                <w:sz w:val="20"/>
                <w:szCs w:val="20"/>
              </w:rPr>
            </w:pPr>
            <w:r w:rsidRPr="47CAFE16">
              <w:rPr>
                <w:rFonts w:ascii="Lato" w:eastAsia="Lato" w:hAnsi="Lato" w:cs="Lato"/>
                <w:sz w:val="20"/>
                <w:szCs w:val="20"/>
              </w:rPr>
              <w:t>Spełnienie kryterium zostanie zweryfikowane na podstawie deklaracji zawartej we wniosku o dofinansowanie projektu.</w:t>
            </w:r>
          </w:p>
        </w:tc>
      </w:tr>
      <w:tr w:rsidR="000C2A14" w:rsidRPr="007D6908" w14:paraId="6CB3A6AC" w14:textId="77777777" w:rsidTr="0BAAB349">
        <w:trPr>
          <w:trHeight w:val="300"/>
        </w:trPr>
        <w:tc>
          <w:tcPr>
            <w:tcW w:w="534" w:type="dxa"/>
            <w:noWrap/>
            <w:tcMar>
              <w:top w:w="170" w:type="dxa"/>
              <w:bottom w:w="170" w:type="dxa"/>
            </w:tcMar>
          </w:tcPr>
          <w:p w14:paraId="642019AE" w14:textId="77777777" w:rsidR="000C2A14" w:rsidRPr="00D15298" w:rsidRDefault="000C2A14" w:rsidP="00322042">
            <w:pPr>
              <w:spacing w:before="30" w:after="30" w:line="240" w:lineRule="auto"/>
              <w:rPr>
                <w:rFonts w:ascii="Lato" w:eastAsia="Lato" w:hAnsi="Lato" w:cs="Lato"/>
                <w:sz w:val="20"/>
                <w:szCs w:val="20"/>
              </w:rPr>
            </w:pPr>
            <w:r w:rsidRPr="47CAFE16">
              <w:rPr>
                <w:rFonts w:ascii="Lato" w:eastAsia="Lato" w:hAnsi="Lato" w:cs="Lato"/>
                <w:sz w:val="20"/>
                <w:szCs w:val="20"/>
              </w:rPr>
              <w:lastRenderedPageBreak/>
              <w:t>4</w:t>
            </w:r>
          </w:p>
        </w:tc>
        <w:tc>
          <w:tcPr>
            <w:tcW w:w="3425" w:type="dxa"/>
            <w:tcMar>
              <w:top w:w="170" w:type="dxa"/>
              <w:bottom w:w="170" w:type="dxa"/>
            </w:tcMar>
          </w:tcPr>
          <w:p w14:paraId="3E860712" w14:textId="77777777" w:rsidR="000C2A14" w:rsidRPr="002F37D1" w:rsidRDefault="000C2A14" w:rsidP="00322042">
            <w:pPr>
              <w:autoSpaceDE w:val="0"/>
              <w:autoSpaceDN w:val="0"/>
              <w:adjustRightInd w:val="0"/>
              <w:spacing w:after="0" w:line="240" w:lineRule="auto"/>
              <w:rPr>
                <w:rFonts w:ascii="Lato-Regular" w:eastAsiaTheme="minorEastAsia" w:hAnsi="Lato-Regular" w:cs="Lato-Regular"/>
                <w:sz w:val="20"/>
                <w:szCs w:val="20"/>
                <w:lang w:eastAsia="ja-JP"/>
              </w:rPr>
            </w:pPr>
            <w:r w:rsidRPr="001F2ACF">
              <w:rPr>
                <w:rFonts w:ascii="Lato-Regular" w:eastAsiaTheme="minorEastAsia" w:hAnsi="Lato-Regular" w:cs="Lato-Regular"/>
                <w:sz w:val="20"/>
                <w:szCs w:val="20"/>
                <w:lang w:eastAsia="ja-JP"/>
              </w:rPr>
              <w:t>Do dofinansowania mogą być przyjęte</w:t>
            </w:r>
            <w:r>
              <w:rPr>
                <w:rFonts w:ascii="Lato-Regular" w:eastAsiaTheme="minorEastAsia" w:hAnsi="Lato-Regular" w:cs="Lato-Regular"/>
                <w:sz w:val="20"/>
                <w:szCs w:val="20"/>
                <w:lang w:eastAsia="ja-JP"/>
              </w:rPr>
              <w:t xml:space="preserve"> </w:t>
            </w:r>
            <w:r w:rsidRPr="001F2ACF">
              <w:rPr>
                <w:rFonts w:ascii="Lato-Regular" w:eastAsiaTheme="minorEastAsia" w:hAnsi="Lato-Regular" w:cs="Lato-Regular"/>
                <w:sz w:val="20"/>
                <w:szCs w:val="20"/>
                <w:lang w:eastAsia="ja-JP"/>
              </w:rPr>
              <w:t>jedynie projekty spójne z Planami</w:t>
            </w:r>
            <w:r>
              <w:rPr>
                <w:rFonts w:ascii="Lato-Regular" w:eastAsiaTheme="minorEastAsia" w:hAnsi="Lato-Regular" w:cs="Lato-Regular"/>
                <w:sz w:val="20"/>
                <w:szCs w:val="20"/>
                <w:lang w:eastAsia="ja-JP"/>
              </w:rPr>
              <w:t xml:space="preserve"> </w:t>
            </w:r>
            <w:r w:rsidRPr="001F2ACF">
              <w:rPr>
                <w:rFonts w:ascii="Lato-Regular" w:eastAsiaTheme="minorEastAsia" w:hAnsi="Lato-Regular" w:cs="Lato-Regular"/>
                <w:sz w:val="20"/>
                <w:szCs w:val="20"/>
                <w:lang w:eastAsia="ja-JP"/>
              </w:rPr>
              <w:t>Transformacji (odpowiednio krajowym</w:t>
            </w:r>
            <w:r>
              <w:rPr>
                <w:rFonts w:ascii="Lato-Regular" w:eastAsiaTheme="minorEastAsia" w:hAnsi="Lato-Regular" w:cs="Lato-Regular"/>
                <w:sz w:val="20"/>
                <w:szCs w:val="20"/>
                <w:lang w:eastAsia="ja-JP"/>
              </w:rPr>
              <w:t xml:space="preserve"> </w:t>
            </w:r>
            <w:r w:rsidRPr="001F2ACF">
              <w:rPr>
                <w:rFonts w:ascii="Lato-Regular" w:eastAsiaTheme="minorEastAsia" w:hAnsi="Lato-Regular" w:cs="Lato-Regular"/>
                <w:sz w:val="20"/>
                <w:szCs w:val="20"/>
                <w:lang w:eastAsia="ja-JP"/>
              </w:rPr>
              <w:t>lub regionalnymi).</w:t>
            </w:r>
          </w:p>
          <w:p w14:paraId="36CA15BB" w14:textId="77777777" w:rsidR="000C2A14" w:rsidRPr="002F37D1" w:rsidRDefault="000C2A14" w:rsidP="00322042">
            <w:pPr>
              <w:autoSpaceDE w:val="0"/>
              <w:autoSpaceDN w:val="0"/>
              <w:adjustRightInd w:val="0"/>
              <w:spacing w:after="0" w:line="240" w:lineRule="auto"/>
              <w:rPr>
                <w:rFonts w:ascii="Lato-Regular" w:eastAsiaTheme="minorEastAsia" w:hAnsi="Lato-Regular" w:cs="Lato-Regular"/>
                <w:sz w:val="20"/>
                <w:szCs w:val="20"/>
                <w:lang w:eastAsia="ja-JP"/>
              </w:rPr>
            </w:pPr>
          </w:p>
          <w:p w14:paraId="01B078C2" w14:textId="77777777" w:rsidR="000C2A14" w:rsidRPr="002F37D1" w:rsidRDefault="000C2A14" w:rsidP="00322042">
            <w:pPr>
              <w:autoSpaceDE w:val="0"/>
              <w:autoSpaceDN w:val="0"/>
              <w:adjustRightInd w:val="0"/>
              <w:spacing w:after="0" w:line="240" w:lineRule="auto"/>
              <w:rPr>
                <w:rFonts w:ascii="Lato-Regular" w:eastAsiaTheme="minorEastAsia" w:hAnsi="Lato-Regular" w:cs="Lato-Regular"/>
                <w:sz w:val="20"/>
                <w:szCs w:val="20"/>
                <w:lang w:eastAsia="ja-JP"/>
              </w:rPr>
            </w:pPr>
          </w:p>
        </w:tc>
        <w:tc>
          <w:tcPr>
            <w:tcW w:w="2705" w:type="dxa"/>
            <w:noWrap/>
            <w:tcMar>
              <w:top w:w="170" w:type="dxa"/>
              <w:bottom w:w="170" w:type="dxa"/>
            </w:tcMar>
          </w:tcPr>
          <w:p w14:paraId="6A156B70" w14:textId="57C63DAF" w:rsidR="000C2A14" w:rsidRPr="00804380" w:rsidRDefault="0CAC9261" w:rsidP="00322042">
            <w:pPr>
              <w:spacing w:before="30" w:after="30" w:line="240" w:lineRule="auto"/>
              <w:rPr>
                <w:rFonts w:ascii="Lato" w:eastAsia="Lato" w:hAnsi="Lato" w:cs="Lato"/>
                <w:sz w:val="20"/>
                <w:szCs w:val="20"/>
              </w:rPr>
            </w:pPr>
            <w:r w:rsidRPr="732E9963">
              <w:rPr>
                <w:rFonts w:asciiTheme="minorHAnsi" w:eastAsiaTheme="minorEastAsia" w:hAnsiTheme="minorHAnsi" w:cstheme="minorBidi"/>
                <w:sz w:val="20"/>
                <w:szCs w:val="20"/>
              </w:rPr>
              <w:t>Zgodność z mapą potrzeb zdrowotnych oraz Wojewódzkim Planem Transformacji</w:t>
            </w:r>
          </w:p>
        </w:tc>
        <w:tc>
          <w:tcPr>
            <w:tcW w:w="2070" w:type="dxa"/>
            <w:noWrap/>
            <w:tcMar>
              <w:top w:w="170" w:type="dxa"/>
              <w:bottom w:w="170" w:type="dxa"/>
            </w:tcMar>
          </w:tcPr>
          <w:p w14:paraId="52C79409" w14:textId="77777777" w:rsidR="000C2A14" w:rsidRPr="0061048B" w:rsidRDefault="000C2A14" w:rsidP="00322042">
            <w:pPr>
              <w:spacing w:before="30" w:after="30" w:line="240" w:lineRule="auto"/>
              <w:rPr>
                <w:rFonts w:ascii="Lato" w:eastAsia="Lato" w:hAnsi="Lato" w:cs="Lato"/>
                <w:sz w:val="20"/>
                <w:szCs w:val="20"/>
              </w:rPr>
            </w:pPr>
            <w:r w:rsidRPr="0061048B">
              <w:rPr>
                <w:rFonts w:ascii="Lato" w:eastAsia="Lato" w:hAnsi="Lato" w:cs="Lato"/>
                <w:sz w:val="20"/>
                <w:szCs w:val="20"/>
              </w:rPr>
              <w:t>Kryterium dostępu</w:t>
            </w:r>
          </w:p>
        </w:tc>
        <w:tc>
          <w:tcPr>
            <w:tcW w:w="6667" w:type="dxa"/>
            <w:noWrap/>
            <w:tcMar>
              <w:top w:w="170" w:type="dxa"/>
              <w:bottom w:w="170" w:type="dxa"/>
            </w:tcMar>
          </w:tcPr>
          <w:p w14:paraId="4D8700C6" w14:textId="77777777" w:rsidR="000C2A14" w:rsidRPr="0061048B" w:rsidRDefault="000C2A14" w:rsidP="00322042">
            <w:pPr>
              <w:pStyle w:val="Default"/>
              <w:spacing w:before="30" w:after="30"/>
              <w:rPr>
                <w:rFonts w:ascii="Lato" w:eastAsia="Lato" w:hAnsi="Lato" w:cs="Lato"/>
                <w:sz w:val="20"/>
                <w:szCs w:val="20"/>
              </w:rPr>
            </w:pPr>
            <w:r w:rsidRPr="6092000E">
              <w:rPr>
                <w:rFonts w:ascii="Lato" w:eastAsia="Lato" w:hAnsi="Lato" w:cs="Lato"/>
                <w:color w:val="auto"/>
                <w:sz w:val="20"/>
                <w:szCs w:val="20"/>
                <w:lang w:eastAsia="en-US"/>
              </w:rPr>
              <w:t>W ramach kryterium weryfikowane jest, czy projekt jest zgodny z „Regionalnym Programem Zdrowotnym w zakresie rehabilitacji medycznej schorzeń układu ruchu i obwodowego układu nerwowego, związanych ze sposobem wykonywania pracy, skierowanym do osób pracujących i powracających do pracy wśród mieszkańców województwa mazowieckiego” w zakresie:</w:t>
            </w:r>
          </w:p>
          <w:p w14:paraId="4F358E29" w14:textId="77777777" w:rsidR="000C2A14" w:rsidRPr="0061048B" w:rsidRDefault="000C2A14" w:rsidP="00733323">
            <w:pPr>
              <w:pStyle w:val="Default"/>
              <w:numPr>
                <w:ilvl w:val="0"/>
                <w:numId w:val="16"/>
              </w:numPr>
              <w:spacing w:before="30" w:after="30"/>
              <w:ind w:left="360" w:hanging="270"/>
              <w:rPr>
                <w:rFonts w:ascii="Lato" w:eastAsia="Lato" w:hAnsi="Lato" w:cs="Lato"/>
                <w:color w:val="auto"/>
                <w:sz w:val="20"/>
                <w:szCs w:val="20"/>
                <w:lang w:eastAsia="en-US"/>
              </w:rPr>
            </w:pPr>
            <w:r w:rsidRPr="6092000E">
              <w:rPr>
                <w:rFonts w:ascii="Lato" w:eastAsia="Lato" w:hAnsi="Lato" w:cs="Lato"/>
                <w:color w:val="auto"/>
                <w:sz w:val="20"/>
                <w:szCs w:val="20"/>
                <w:lang w:eastAsia="en-US"/>
              </w:rPr>
              <w:t>danych zawartych w mapie potrzeb zdrowotnych (</w:t>
            </w:r>
            <w:r w:rsidRPr="47CAFE16">
              <w:rPr>
                <w:rFonts w:ascii="Lato" w:eastAsia="Lato" w:hAnsi="Lato" w:cs="Lato"/>
                <w:color w:val="000000" w:themeColor="text1"/>
                <w:sz w:val="20"/>
                <w:szCs w:val="20"/>
              </w:rPr>
              <w:t xml:space="preserve">dostępnych pod linkiem: </w:t>
            </w:r>
            <w:hyperlink r:id="rId35">
              <w:r w:rsidRPr="47CAFE16">
                <w:rPr>
                  <w:rStyle w:val="Hipercze"/>
                  <w:rFonts w:ascii="Lato" w:eastAsia="Lato" w:hAnsi="Lato" w:cs="Lato"/>
                  <w:sz w:val="20"/>
                  <w:szCs w:val="20"/>
                </w:rPr>
                <w:t>https://basiw.mz.gov.pl/mapy-informacje/mapa-2022-2026/analizy/rehabilitacja/rehabilitacja-mapy-potrzeb-zdrowotnych/</w:t>
              </w:r>
            </w:hyperlink>
            <w:r w:rsidRPr="47CAFE16">
              <w:rPr>
                <w:rFonts w:ascii="Lato" w:eastAsia="Lato" w:hAnsi="Lato" w:cs="Lato"/>
                <w:color w:val="000000" w:themeColor="text1"/>
                <w:sz w:val="20"/>
                <w:szCs w:val="20"/>
              </w:rPr>
              <w:t>)</w:t>
            </w:r>
            <w:r w:rsidRPr="6092000E">
              <w:rPr>
                <w:rFonts w:ascii="Lato" w:eastAsia="Lato" w:hAnsi="Lato" w:cs="Lato"/>
                <w:color w:val="auto"/>
                <w:sz w:val="20"/>
                <w:szCs w:val="20"/>
                <w:lang w:eastAsia="en-US"/>
              </w:rPr>
              <w:t>;</w:t>
            </w:r>
          </w:p>
          <w:p w14:paraId="392A39C9" w14:textId="721AF247" w:rsidR="000C2A14" w:rsidRPr="0061048B" w:rsidRDefault="000C2A14" w:rsidP="732E9963">
            <w:pPr>
              <w:pStyle w:val="Default"/>
              <w:numPr>
                <w:ilvl w:val="0"/>
                <w:numId w:val="16"/>
              </w:numPr>
              <w:spacing w:before="30"/>
              <w:ind w:left="360" w:hanging="270"/>
              <w:rPr>
                <w:rFonts w:ascii="Lato" w:eastAsia="Lato" w:hAnsi="Lato" w:cs="Lato"/>
                <w:b/>
                <w:color w:val="auto"/>
                <w:sz w:val="20"/>
                <w:szCs w:val="20"/>
                <w:lang w:eastAsia="en-US"/>
              </w:rPr>
            </w:pPr>
            <w:r w:rsidRPr="6092000E">
              <w:rPr>
                <w:rFonts w:ascii="Lato" w:eastAsia="Lato" w:hAnsi="Lato" w:cs="Lato"/>
                <w:b/>
                <w:color w:val="auto"/>
                <w:sz w:val="20"/>
                <w:szCs w:val="20"/>
                <w:lang w:eastAsia="en-US"/>
              </w:rPr>
              <w:t>określonym w Wojewódzkim Planem Transformacji (pkt 3.6, rekomendacja 3.6.6a Skrócenie czasu oczekiwania oraz zwiększenie dostępności do świadczeń rehabilitacji dziennej);</w:t>
            </w:r>
          </w:p>
          <w:p w14:paraId="23F798F5" w14:textId="77BB7EBF" w:rsidR="000C2A14" w:rsidRPr="0061048B" w:rsidRDefault="000C2A14" w:rsidP="00322042">
            <w:pPr>
              <w:spacing w:before="30" w:after="0"/>
              <w:rPr>
                <w:rFonts w:ascii="Lato" w:eastAsia="Lato" w:hAnsi="Lato" w:cs="Lato"/>
                <w:sz w:val="20"/>
                <w:szCs w:val="20"/>
              </w:rPr>
            </w:pPr>
            <w:r w:rsidRPr="47CAFE16">
              <w:rPr>
                <w:rFonts w:ascii="Lato" w:eastAsia="Lato" w:hAnsi="Lato" w:cs="Lato"/>
                <w:sz w:val="20"/>
                <w:szCs w:val="20"/>
              </w:rPr>
              <w:t>Spełnienie kryterium zostanie zweryfikowane na podstawie deklaracji zawartej we wniosku o dofinansowanie projektu</w:t>
            </w:r>
            <w:r w:rsidRPr="732E9963">
              <w:rPr>
                <w:rFonts w:ascii="Lato" w:eastAsia="Lato" w:hAnsi="Lato" w:cs="Lato"/>
                <w:sz w:val="20"/>
                <w:szCs w:val="20"/>
              </w:rPr>
              <w:t>.</w:t>
            </w:r>
          </w:p>
        </w:tc>
      </w:tr>
      <w:tr w:rsidR="000C2A14" w:rsidRPr="007D6908" w14:paraId="208AD014" w14:textId="77777777" w:rsidTr="0BAAB349">
        <w:trPr>
          <w:trHeight w:val="300"/>
        </w:trPr>
        <w:tc>
          <w:tcPr>
            <w:tcW w:w="534" w:type="dxa"/>
            <w:noWrap/>
            <w:tcMar>
              <w:top w:w="170" w:type="dxa"/>
              <w:bottom w:w="170" w:type="dxa"/>
            </w:tcMar>
          </w:tcPr>
          <w:p w14:paraId="430E131D" w14:textId="77777777" w:rsidR="000C2A14" w:rsidRPr="00D15298" w:rsidRDefault="000C2A14" w:rsidP="00322042">
            <w:pPr>
              <w:spacing w:before="30" w:after="30" w:line="240" w:lineRule="auto"/>
              <w:rPr>
                <w:rFonts w:ascii="Lato" w:eastAsia="Lato" w:hAnsi="Lato" w:cs="Lato"/>
                <w:sz w:val="20"/>
                <w:szCs w:val="20"/>
              </w:rPr>
            </w:pPr>
            <w:r w:rsidRPr="47CAFE16">
              <w:rPr>
                <w:rFonts w:ascii="Lato" w:eastAsia="Lato" w:hAnsi="Lato" w:cs="Lato"/>
                <w:sz w:val="20"/>
                <w:szCs w:val="20"/>
              </w:rPr>
              <w:t>5</w:t>
            </w:r>
          </w:p>
        </w:tc>
        <w:tc>
          <w:tcPr>
            <w:tcW w:w="3425" w:type="dxa"/>
            <w:tcMar>
              <w:top w:w="170" w:type="dxa"/>
              <w:bottom w:w="170" w:type="dxa"/>
            </w:tcMar>
          </w:tcPr>
          <w:p w14:paraId="0E00187A" w14:textId="77777777" w:rsidR="000C2A14" w:rsidRPr="002F37D1" w:rsidRDefault="000C2A14" w:rsidP="00322042">
            <w:pPr>
              <w:autoSpaceDE w:val="0"/>
              <w:autoSpaceDN w:val="0"/>
              <w:adjustRightInd w:val="0"/>
              <w:spacing w:after="0" w:line="240" w:lineRule="auto"/>
              <w:rPr>
                <w:rFonts w:ascii="Lato-Regular" w:eastAsiaTheme="minorEastAsia" w:hAnsi="Lato-Regular" w:cs="Lato-Regular"/>
                <w:sz w:val="20"/>
                <w:szCs w:val="20"/>
                <w:lang w:eastAsia="ja-JP"/>
              </w:rPr>
            </w:pPr>
            <w:r w:rsidRPr="00E6289E">
              <w:rPr>
                <w:rFonts w:ascii="Lato-Regular" w:eastAsiaTheme="minorEastAsia" w:hAnsi="Lato-Regular" w:cs="Lato-Regular"/>
                <w:sz w:val="20"/>
                <w:szCs w:val="20"/>
                <w:lang w:eastAsia="ja-JP"/>
              </w:rPr>
              <w:t>Do dofinansowania mogą być przyjęte</w:t>
            </w:r>
            <w:r>
              <w:rPr>
                <w:rFonts w:ascii="Lato-Regular" w:eastAsiaTheme="minorEastAsia" w:hAnsi="Lato-Regular" w:cs="Lato-Regular"/>
                <w:sz w:val="20"/>
                <w:szCs w:val="20"/>
                <w:lang w:eastAsia="ja-JP"/>
              </w:rPr>
              <w:t xml:space="preserve"> </w:t>
            </w:r>
            <w:r w:rsidRPr="00E6289E">
              <w:rPr>
                <w:rFonts w:ascii="Lato-Regular" w:eastAsiaTheme="minorEastAsia" w:hAnsi="Lato-Regular" w:cs="Lato-Regular"/>
                <w:sz w:val="20"/>
                <w:szCs w:val="20"/>
                <w:lang w:eastAsia="ja-JP"/>
              </w:rPr>
              <w:t>wyłącznie projekty posiadające pozytywną opinię o celowości inwestycji, o</w:t>
            </w:r>
            <w:r>
              <w:rPr>
                <w:rFonts w:ascii="Lato-Regular" w:eastAsiaTheme="minorEastAsia" w:hAnsi="Lato-Regular" w:cs="Lato-Regular"/>
                <w:sz w:val="20"/>
                <w:szCs w:val="20"/>
                <w:lang w:eastAsia="ja-JP"/>
              </w:rPr>
              <w:t xml:space="preserve"> </w:t>
            </w:r>
            <w:r w:rsidRPr="00E6289E">
              <w:rPr>
                <w:rFonts w:ascii="Lato-Regular" w:eastAsiaTheme="minorEastAsia" w:hAnsi="Lato-Regular" w:cs="Lato-Regular"/>
                <w:sz w:val="20"/>
                <w:szCs w:val="20"/>
                <w:lang w:eastAsia="ja-JP"/>
              </w:rPr>
              <w:t>której mowa w ustawie o świadczeniach</w:t>
            </w:r>
            <w:r>
              <w:rPr>
                <w:rFonts w:ascii="Lato-Regular" w:eastAsiaTheme="minorEastAsia" w:hAnsi="Lato-Regular" w:cs="Lato-Regular"/>
                <w:sz w:val="20"/>
                <w:szCs w:val="20"/>
                <w:lang w:eastAsia="ja-JP"/>
              </w:rPr>
              <w:t xml:space="preserve"> </w:t>
            </w:r>
            <w:r w:rsidRPr="00E6289E">
              <w:rPr>
                <w:rFonts w:ascii="Lato-Regular" w:eastAsiaTheme="minorEastAsia" w:hAnsi="Lato-Regular" w:cs="Lato-Regular"/>
                <w:sz w:val="20"/>
                <w:szCs w:val="20"/>
                <w:lang w:eastAsia="ja-JP"/>
              </w:rPr>
              <w:t>opieki zdrowotnej finansowanych ze</w:t>
            </w:r>
            <w:r>
              <w:rPr>
                <w:rFonts w:ascii="Lato-Regular" w:eastAsiaTheme="minorEastAsia" w:hAnsi="Lato-Regular" w:cs="Lato-Regular"/>
                <w:sz w:val="20"/>
                <w:szCs w:val="20"/>
                <w:lang w:eastAsia="ja-JP"/>
              </w:rPr>
              <w:t xml:space="preserve"> </w:t>
            </w:r>
            <w:r w:rsidRPr="00E6289E">
              <w:rPr>
                <w:rFonts w:ascii="Lato-Regular" w:eastAsiaTheme="minorEastAsia" w:hAnsi="Lato-Regular" w:cs="Lato-Regular"/>
                <w:sz w:val="20"/>
                <w:szCs w:val="20"/>
                <w:lang w:eastAsia="ja-JP"/>
              </w:rPr>
              <w:t>środków publicznych (OCI)2. Właściwe</w:t>
            </w:r>
            <w:r>
              <w:rPr>
                <w:rFonts w:ascii="Lato-Regular" w:eastAsiaTheme="minorEastAsia" w:hAnsi="Lato-Regular" w:cs="Lato-Regular"/>
                <w:sz w:val="20"/>
                <w:szCs w:val="20"/>
                <w:lang w:eastAsia="ja-JP"/>
              </w:rPr>
              <w:t xml:space="preserve"> </w:t>
            </w:r>
            <w:r w:rsidRPr="00E6289E">
              <w:rPr>
                <w:rFonts w:ascii="Lato-Regular" w:eastAsiaTheme="minorEastAsia" w:hAnsi="Lato-Regular" w:cs="Lato-Regular"/>
                <w:sz w:val="20"/>
                <w:szCs w:val="20"/>
                <w:lang w:eastAsia="ja-JP"/>
              </w:rPr>
              <w:t>Instytucje Zarządzające i Instytucje Pośredniczące mają obowiązek zapewnić,</w:t>
            </w:r>
            <w:r>
              <w:rPr>
                <w:rFonts w:ascii="Lato-Regular" w:eastAsiaTheme="minorEastAsia" w:hAnsi="Lato-Regular" w:cs="Lato-Regular"/>
                <w:sz w:val="20"/>
                <w:szCs w:val="20"/>
                <w:lang w:eastAsia="ja-JP"/>
              </w:rPr>
              <w:t xml:space="preserve"> </w:t>
            </w:r>
            <w:r w:rsidRPr="00E6289E">
              <w:rPr>
                <w:rFonts w:ascii="Lato-Regular" w:eastAsiaTheme="minorEastAsia" w:hAnsi="Lato-Regular" w:cs="Lato-Regular"/>
                <w:sz w:val="20"/>
                <w:szCs w:val="20"/>
                <w:lang w:eastAsia="ja-JP"/>
              </w:rPr>
              <w:t>że ww. opinia jest załączona do wniosku o dofinansowanie.</w:t>
            </w:r>
          </w:p>
          <w:p w14:paraId="34B7CB1A" w14:textId="77777777" w:rsidR="000C2A14" w:rsidRPr="002F37D1" w:rsidRDefault="000C2A14" w:rsidP="00322042">
            <w:pPr>
              <w:autoSpaceDE w:val="0"/>
              <w:autoSpaceDN w:val="0"/>
              <w:adjustRightInd w:val="0"/>
              <w:spacing w:after="0" w:line="240" w:lineRule="auto"/>
              <w:rPr>
                <w:rFonts w:ascii="Lato-Regular" w:eastAsiaTheme="minorEastAsia" w:hAnsi="Lato-Regular" w:cs="Lato-Regular"/>
                <w:sz w:val="20"/>
                <w:szCs w:val="20"/>
                <w:lang w:eastAsia="ja-JP"/>
              </w:rPr>
            </w:pPr>
          </w:p>
        </w:tc>
        <w:tc>
          <w:tcPr>
            <w:tcW w:w="2705" w:type="dxa"/>
            <w:noWrap/>
            <w:tcMar>
              <w:top w:w="170" w:type="dxa"/>
              <w:bottom w:w="170" w:type="dxa"/>
            </w:tcMar>
          </w:tcPr>
          <w:p w14:paraId="09F76291" w14:textId="77777777" w:rsidR="000C2A14" w:rsidRPr="00E6289E" w:rsidRDefault="000C2A14" w:rsidP="00322042">
            <w:pPr>
              <w:spacing w:before="30" w:after="30" w:line="240" w:lineRule="auto"/>
              <w:rPr>
                <w:rFonts w:ascii="Lato" w:eastAsia="Lato" w:hAnsi="Lato" w:cs="Lato"/>
                <w:sz w:val="20"/>
                <w:szCs w:val="20"/>
              </w:rPr>
            </w:pPr>
            <w:r w:rsidRPr="47CAFE16">
              <w:rPr>
                <w:rFonts w:ascii="Lato" w:eastAsia="Lato" w:hAnsi="Lato" w:cs="Lato"/>
                <w:sz w:val="20"/>
                <w:szCs w:val="20"/>
              </w:rPr>
              <w:t>Nie dotyczy EFS+</w:t>
            </w:r>
          </w:p>
        </w:tc>
        <w:tc>
          <w:tcPr>
            <w:tcW w:w="2070" w:type="dxa"/>
            <w:noWrap/>
            <w:tcMar>
              <w:top w:w="170" w:type="dxa"/>
              <w:bottom w:w="170" w:type="dxa"/>
            </w:tcMar>
          </w:tcPr>
          <w:p w14:paraId="728CF80A" w14:textId="77777777" w:rsidR="000C2A14" w:rsidRPr="00E6289E" w:rsidRDefault="000C2A14" w:rsidP="00322042">
            <w:pPr>
              <w:spacing w:before="30" w:after="30" w:line="240" w:lineRule="auto"/>
              <w:rPr>
                <w:rFonts w:ascii="Lato" w:eastAsia="Lato" w:hAnsi="Lato" w:cs="Lato"/>
                <w:sz w:val="20"/>
                <w:szCs w:val="20"/>
              </w:rPr>
            </w:pPr>
            <w:r w:rsidRPr="47CAFE16">
              <w:rPr>
                <w:rFonts w:ascii="Lato" w:eastAsia="Lato" w:hAnsi="Lato" w:cs="Lato"/>
                <w:sz w:val="20"/>
                <w:szCs w:val="20"/>
              </w:rPr>
              <w:t>Nie dotyczy EFS+</w:t>
            </w:r>
          </w:p>
        </w:tc>
        <w:tc>
          <w:tcPr>
            <w:tcW w:w="6667" w:type="dxa"/>
            <w:noWrap/>
            <w:tcMar>
              <w:top w:w="170" w:type="dxa"/>
              <w:bottom w:w="170" w:type="dxa"/>
            </w:tcMar>
          </w:tcPr>
          <w:p w14:paraId="25148DA6" w14:textId="77777777" w:rsidR="000C2A14" w:rsidRPr="007272EE" w:rsidRDefault="000C2A14" w:rsidP="00322042">
            <w:pPr>
              <w:rPr>
                <w:rFonts w:ascii="Lato" w:eastAsia="Lato" w:hAnsi="Lato" w:cs="Lato"/>
                <w:sz w:val="20"/>
                <w:szCs w:val="20"/>
              </w:rPr>
            </w:pPr>
          </w:p>
        </w:tc>
      </w:tr>
      <w:tr w:rsidR="000C2A14" w:rsidRPr="007D6908" w14:paraId="05D3D47A" w14:textId="77777777" w:rsidTr="0BAAB349">
        <w:trPr>
          <w:trHeight w:val="300"/>
        </w:trPr>
        <w:tc>
          <w:tcPr>
            <w:tcW w:w="534" w:type="dxa"/>
            <w:noWrap/>
            <w:tcMar>
              <w:top w:w="170" w:type="dxa"/>
              <w:bottom w:w="170" w:type="dxa"/>
            </w:tcMar>
          </w:tcPr>
          <w:p w14:paraId="085D60A4" w14:textId="77777777" w:rsidR="000C2A14" w:rsidRPr="00D15298" w:rsidRDefault="000C2A14" w:rsidP="00322042">
            <w:pPr>
              <w:spacing w:before="30" w:after="30" w:line="240" w:lineRule="auto"/>
              <w:rPr>
                <w:rFonts w:ascii="Lato" w:eastAsia="Lato" w:hAnsi="Lato" w:cs="Lato"/>
                <w:sz w:val="20"/>
                <w:szCs w:val="20"/>
              </w:rPr>
            </w:pPr>
            <w:r w:rsidRPr="47CAFE16">
              <w:rPr>
                <w:rFonts w:ascii="Lato" w:eastAsia="Lato" w:hAnsi="Lato" w:cs="Lato"/>
                <w:sz w:val="20"/>
                <w:szCs w:val="20"/>
              </w:rPr>
              <w:t>6</w:t>
            </w:r>
          </w:p>
        </w:tc>
        <w:tc>
          <w:tcPr>
            <w:tcW w:w="3425" w:type="dxa"/>
            <w:tcMar>
              <w:top w:w="170" w:type="dxa"/>
              <w:bottom w:w="170" w:type="dxa"/>
            </w:tcMar>
          </w:tcPr>
          <w:p w14:paraId="01513119" w14:textId="77777777" w:rsidR="000C2A14" w:rsidRPr="002F37D1" w:rsidRDefault="000C2A14" w:rsidP="00322042">
            <w:pPr>
              <w:autoSpaceDE w:val="0"/>
              <w:autoSpaceDN w:val="0"/>
              <w:adjustRightInd w:val="0"/>
              <w:spacing w:after="0" w:line="240" w:lineRule="auto"/>
              <w:rPr>
                <w:rFonts w:ascii="Lato-Regular" w:eastAsiaTheme="minorEastAsia" w:hAnsi="Lato-Regular" w:cs="Lato-Regular"/>
                <w:sz w:val="20"/>
                <w:szCs w:val="20"/>
                <w:lang w:eastAsia="ja-JP"/>
              </w:rPr>
            </w:pPr>
            <w:r w:rsidRPr="47CAFE16">
              <w:rPr>
                <w:rFonts w:ascii="Lato-Regular" w:eastAsiaTheme="minorEastAsia" w:hAnsi="Lato-Regular" w:cs="Lato-Regular"/>
                <w:sz w:val="20"/>
                <w:szCs w:val="20"/>
                <w:lang w:eastAsia="ja-JP"/>
              </w:rPr>
              <w:t xml:space="preserve">Kryteria premiują działania realizowane w projektach, które są </w:t>
            </w:r>
            <w:r w:rsidRPr="47CAFE16">
              <w:rPr>
                <w:rFonts w:ascii="Lato-Regular" w:eastAsiaTheme="minorEastAsia" w:hAnsi="Lato-Regular" w:cs="Lato-Regular"/>
                <w:sz w:val="20"/>
                <w:szCs w:val="20"/>
                <w:lang w:eastAsia="ja-JP"/>
              </w:rPr>
              <w:lastRenderedPageBreak/>
              <w:t>komplementarne do innych projektów finansowanych ze środków UE, w tym w szczególności Krajowego Planu Odbudowy i Zwiększania Odporności (również realizowanych we wcześniejszych okresach programowania), ze środków krajowych lub innych źródeł.</w:t>
            </w:r>
          </w:p>
        </w:tc>
        <w:tc>
          <w:tcPr>
            <w:tcW w:w="2705" w:type="dxa"/>
            <w:noWrap/>
            <w:tcMar>
              <w:top w:w="170" w:type="dxa"/>
              <w:bottom w:w="170" w:type="dxa"/>
            </w:tcMar>
          </w:tcPr>
          <w:p w14:paraId="22D5446E" w14:textId="77777777" w:rsidR="000C2A14" w:rsidRPr="00804380" w:rsidRDefault="000C2A14" w:rsidP="00322042">
            <w:pPr>
              <w:spacing w:before="30" w:after="30" w:line="240" w:lineRule="auto"/>
              <w:rPr>
                <w:rFonts w:ascii="Lato" w:eastAsia="Lato" w:hAnsi="Lato" w:cs="Lato"/>
                <w:sz w:val="20"/>
                <w:szCs w:val="20"/>
              </w:rPr>
            </w:pPr>
            <w:r w:rsidRPr="00A84F54">
              <w:rPr>
                <w:rFonts w:ascii="Lato" w:eastAsia="Lato" w:hAnsi="Lato" w:cs="Lato"/>
                <w:sz w:val="20"/>
                <w:szCs w:val="20"/>
              </w:rPr>
              <w:lastRenderedPageBreak/>
              <w:t>Komplementarność</w:t>
            </w:r>
          </w:p>
        </w:tc>
        <w:tc>
          <w:tcPr>
            <w:tcW w:w="2070" w:type="dxa"/>
            <w:noWrap/>
            <w:tcMar>
              <w:top w:w="170" w:type="dxa"/>
              <w:bottom w:w="170" w:type="dxa"/>
            </w:tcMar>
          </w:tcPr>
          <w:p w14:paraId="6AAEFA37" w14:textId="77777777" w:rsidR="000C2A14" w:rsidRPr="00A84F54" w:rsidRDefault="000C2A14" w:rsidP="00322042">
            <w:pPr>
              <w:spacing w:before="30" w:after="30" w:line="240" w:lineRule="auto"/>
              <w:rPr>
                <w:rFonts w:ascii="Lato" w:eastAsia="Lato" w:hAnsi="Lato" w:cs="Lato"/>
                <w:sz w:val="20"/>
                <w:szCs w:val="20"/>
              </w:rPr>
            </w:pPr>
            <w:r w:rsidRPr="00A84F54">
              <w:rPr>
                <w:rFonts w:ascii="Lato" w:eastAsia="Lato" w:hAnsi="Lato" w:cs="Lato"/>
                <w:sz w:val="20"/>
                <w:szCs w:val="20"/>
              </w:rPr>
              <w:t>Kryterium premiujące</w:t>
            </w:r>
          </w:p>
        </w:tc>
        <w:tc>
          <w:tcPr>
            <w:tcW w:w="6667" w:type="dxa"/>
            <w:noWrap/>
            <w:tcMar>
              <w:top w:w="170" w:type="dxa"/>
              <w:bottom w:w="170" w:type="dxa"/>
            </w:tcMar>
          </w:tcPr>
          <w:p w14:paraId="55C1F58B" w14:textId="77777777" w:rsidR="000C2A14" w:rsidRPr="00A84F54" w:rsidRDefault="000C2A14" w:rsidP="00322042">
            <w:pPr>
              <w:spacing w:after="0" w:line="240" w:lineRule="auto"/>
              <w:rPr>
                <w:rFonts w:ascii="Lato" w:eastAsia="Lato" w:hAnsi="Lato" w:cs="Lato"/>
                <w:sz w:val="20"/>
                <w:szCs w:val="20"/>
              </w:rPr>
            </w:pPr>
            <w:r w:rsidRPr="47CAFE16">
              <w:rPr>
                <w:rFonts w:ascii="Lato" w:eastAsia="Lato" w:hAnsi="Lato" w:cs="Lato"/>
                <w:sz w:val="20"/>
                <w:szCs w:val="20"/>
              </w:rPr>
              <w:t xml:space="preserve">W ramach kryterium weryfikowane jest czy projekt jest komplementarny do innych projektów finansowanych: </w:t>
            </w:r>
          </w:p>
          <w:p w14:paraId="0CF5CAB0" w14:textId="77777777" w:rsidR="000C2A14" w:rsidRPr="00A84F54" w:rsidRDefault="000C2A14" w:rsidP="00733323">
            <w:pPr>
              <w:pStyle w:val="Akapitzlist"/>
              <w:numPr>
                <w:ilvl w:val="0"/>
                <w:numId w:val="21"/>
              </w:numPr>
              <w:spacing w:after="0" w:line="240" w:lineRule="auto"/>
              <w:ind w:left="360" w:hanging="270"/>
              <w:rPr>
                <w:rFonts w:ascii="Lato" w:eastAsia="Lato" w:hAnsi="Lato" w:cs="Lato"/>
                <w:sz w:val="20"/>
                <w:szCs w:val="20"/>
              </w:rPr>
            </w:pPr>
            <w:r w:rsidRPr="47CAFE16">
              <w:rPr>
                <w:rFonts w:ascii="Lato" w:eastAsia="Lato" w:hAnsi="Lato" w:cs="Lato"/>
                <w:sz w:val="20"/>
                <w:szCs w:val="20"/>
              </w:rPr>
              <w:lastRenderedPageBreak/>
              <w:t xml:space="preserve">ze środków UE, w tym w szczególności Krajowego Planu Odbudowy i Zwiększania Odporności, jak również ze środków realizowanych we wcześniejszych okresach programowania np.  RPO WM 2014-2020; </w:t>
            </w:r>
          </w:p>
          <w:p w14:paraId="4C6D78B6" w14:textId="77777777" w:rsidR="000C2A14" w:rsidRPr="00A84F54" w:rsidRDefault="000C2A14" w:rsidP="00733323">
            <w:pPr>
              <w:pStyle w:val="Akapitzlist"/>
              <w:numPr>
                <w:ilvl w:val="0"/>
                <w:numId w:val="21"/>
              </w:numPr>
              <w:spacing w:after="0" w:line="240" w:lineRule="auto"/>
              <w:ind w:left="360" w:hanging="270"/>
              <w:rPr>
                <w:rFonts w:ascii="Lato" w:eastAsia="Lato" w:hAnsi="Lato" w:cs="Lato"/>
                <w:sz w:val="20"/>
                <w:szCs w:val="20"/>
              </w:rPr>
            </w:pPr>
            <w:r w:rsidRPr="47CAFE16">
              <w:rPr>
                <w:rFonts w:ascii="Lato" w:eastAsia="Lato" w:hAnsi="Lato" w:cs="Lato"/>
                <w:sz w:val="20"/>
                <w:szCs w:val="20"/>
              </w:rPr>
              <w:t>ze środków krajowych;</w:t>
            </w:r>
          </w:p>
          <w:p w14:paraId="1EBCAF7E" w14:textId="77777777" w:rsidR="000C2A14" w:rsidRPr="00A84F54" w:rsidRDefault="000C2A14" w:rsidP="00733323">
            <w:pPr>
              <w:pStyle w:val="Akapitzlist"/>
              <w:numPr>
                <w:ilvl w:val="0"/>
                <w:numId w:val="21"/>
              </w:numPr>
              <w:spacing w:after="0" w:line="240" w:lineRule="auto"/>
              <w:ind w:left="360" w:hanging="270"/>
              <w:rPr>
                <w:rFonts w:ascii="Lato" w:eastAsia="Lato" w:hAnsi="Lato" w:cs="Lato"/>
                <w:sz w:val="20"/>
                <w:szCs w:val="20"/>
              </w:rPr>
            </w:pPr>
            <w:r w:rsidRPr="47CAFE16">
              <w:rPr>
                <w:rFonts w:ascii="Lato" w:eastAsia="Lato" w:hAnsi="Lato" w:cs="Lato"/>
                <w:sz w:val="20"/>
                <w:szCs w:val="20"/>
              </w:rPr>
              <w:t>z innych źródeł.</w:t>
            </w:r>
          </w:p>
          <w:p w14:paraId="47A5324A" w14:textId="77777777" w:rsidR="000C2A14" w:rsidRDefault="000C2A14" w:rsidP="00322042">
            <w:pPr>
              <w:spacing w:after="0" w:line="240" w:lineRule="auto"/>
              <w:rPr>
                <w:rFonts w:ascii="Lato" w:eastAsia="Lato" w:hAnsi="Lato" w:cs="Lato"/>
                <w:sz w:val="20"/>
                <w:szCs w:val="20"/>
              </w:rPr>
            </w:pPr>
          </w:p>
          <w:p w14:paraId="27871F98" w14:textId="77777777" w:rsidR="000C2A14" w:rsidRPr="00A84F54" w:rsidRDefault="000C2A14" w:rsidP="00322042">
            <w:pPr>
              <w:spacing w:after="0" w:line="240" w:lineRule="auto"/>
              <w:rPr>
                <w:rFonts w:ascii="Lato" w:eastAsia="Lato" w:hAnsi="Lato" w:cs="Lato"/>
                <w:sz w:val="20"/>
                <w:szCs w:val="20"/>
              </w:rPr>
            </w:pPr>
            <w:r w:rsidRPr="47CAFE16">
              <w:rPr>
                <w:rFonts w:ascii="Lato" w:eastAsia="Lato" w:hAnsi="Lato" w:cs="Lato"/>
                <w:sz w:val="20"/>
                <w:szCs w:val="20"/>
              </w:rPr>
              <w:t>Spełnienie kryterium zostanie zweryfikowane na podstawie zapisów we wniosku o dofinansowanie projektu.</w:t>
            </w:r>
          </w:p>
        </w:tc>
      </w:tr>
      <w:tr w:rsidR="000C2A14" w:rsidRPr="007D6908" w14:paraId="729C039D" w14:textId="77777777" w:rsidTr="0BAAB349">
        <w:trPr>
          <w:trHeight w:val="300"/>
        </w:trPr>
        <w:tc>
          <w:tcPr>
            <w:tcW w:w="534" w:type="dxa"/>
            <w:noWrap/>
            <w:tcMar>
              <w:top w:w="170" w:type="dxa"/>
              <w:bottom w:w="170" w:type="dxa"/>
            </w:tcMar>
          </w:tcPr>
          <w:p w14:paraId="2A8B0006" w14:textId="77777777" w:rsidR="000C2A14" w:rsidRDefault="000C2A14" w:rsidP="00322042">
            <w:pPr>
              <w:spacing w:before="30" w:after="30" w:line="240" w:lineRule="auto"/>
              <w:rPr>
                <w:rFonts w:ascii="Lato" w:eastAsia="Lato" w:hAnsi="Lato" w:cs="Lato"/>
                <w:sz w:val="20"/>
                <w:szCs w:val="20"/>
              </w:rPr>
            </w:pPr>
            <w:r w:rsidRPr="47CAFE16">
              <w:rPr>
                <w:rFonts w:ascii="Lato" w:eastAsia="Lato" w:hAnsi="Lato" w:cs="Lato"/>
                <w:sz w:val="20"/>
                <w:szCs w:val="20"/>
              </w:rPr>
              <w:lastRenderedPageBreak/>
              <w:t>7</w:t>
            </w:r>
          </w:p>
        </w:tc>
        <w:tc>
          <w:tcPr>
            <w:tcW w:w="3425" w:type="dxa"/>
            <w:tcMar>
              <w:top w:w="170" w:type="dxa"/>
              <w:bottom w:w="170" w:type="dxa"/>
            </w:tcMar>
          </w:tcPr>
          <w:p w14:paraId="318CA665" w14:textId="77777777" w:rsidR="000C2A14" w:rsidRPr="00DC07B8" w:rsidRDefault="000C2A14" w:rsidP="00322042">
            <w:pPr>
              <w:spacing w:after="0" w:line="240" w:lineRule="auto"/>
              <w:rPr>
                <w:rFonts w:ascii="Lato" w:eastAsia="Lato" w:hAnsi="Lato" w:cs="Lato"/>
                <w:sz w:val="20"/>
                <w:szCs w:val="20"/>
                <w:lang w:eastAsia="ja-JP"/>
              </w:rPr>
            </w:pPr>
            <w:r w:rsidRPr="6092000E">
              <w:rPr>
                <w:rFonts w:ascii="Lato" w:eastAsia="Lato" w:hAnsi="Lato" w:cs="Lato"/>
                <w:sz w:val="20"/>
                <w:szCs w:val="20"/>
                <w:lang w:eastAsia="ja-JP"/>
              </w:rPr>
              <w:t>Kryteria wyboru projektów muszą być zgodne z systemem realizacji właściwego</w:t>
            </w:r>
          </w:p>
          <w:p w14:paraId="7BD83DB7" w14:textId="77777777" w:rsidR="000C2A14" w:rsidRPr="00BB3260" w:rsidRDefault="000C2A14" w:rsidP="00322042">
            <w:pPr>
              <w:autoSpaceDE w:val="0"/>
              <w:autoSpaceDN w:val="0"/>
              <w:adjustRightInd w:val="0"/>
              <w:spacing w:after="0" w:line="240" w:lineRule="auto"/>
              <w:rPr>
                <w:rFonts w:ascii="Lato" w:eastAsia="Lato" w:hAnsi="Lato" w:cs="Lato"/>
                <w:sz w:val="20"/>
                <w:szCs w:val="20"/>
                <w:lang w:eastAsia="ja-JP"/>
              </w:rPr>
            </w:pPr>
            <w:r w:rsidRPr="6092000E">
              <w:rPr>
                <w:rFonts w:ascii="Lato" w:eastAsia="Lato" w:hAnsi="Lato" w:cs="Lato"/>
                <w:sz w:val="20"/>
                <w:szCs w:val="20"/>
                <w:lang w:eastAsia="ja-JP"/>
              </w:rPr>
              <w:t>programu.</w:t>
            </w:r>
          </w:p>
        </w:tc>
        <w:tc>
          <w:tcPr>
            <w:tcW w:w="2705" w:type="dxa"/>
            <w:noWrap/>
            <w:tcMar>
              <w:top w:w="170" w:type="dxa"/>
              <w:bottom w:w="170" w:type="dxa"/>
            </w:tcMar>
          </w:tcPr>
          <w:p w14:paraId="31C48B32" w14:textId="77777777" w:rsidR="000C2A14" w:rsidRDefault="000C2A14" w:rsidP="00322042">
            <w:pPr>
              <w:spacing w:before="120" w:after="120" w:line="240" w:lineRule="auto"/>
              <w:rPr>
                <w:rFonts w:ascii="Lato" w:eastAsiaTheme="minorEastAsia" w:hAnsi="Lato"/>
                <w:sz w:val="20"/>
                <w:szCs w:val="20"/>
              </w:rPr>
            </w:pPr>
            <w:r w:rsidRPr="47CAFE16">
              <w:rPr>
                <w:rFonts w:ascii="Lato" w:eastAsiaTheme="minorEastAsia" w:hAnsi="Lato"/>
                <w:sz w:val="20"/>
                <w:szCs w:val="20"/>
              </w:rPr>
              <w:t>Kryteria wyboru projektu będą procedowane zgodnie z systemem realizacji FEM 2021-2027</w:t>
            </w:r>
          </w:p>
          <w:p w14:paraId="5C1CBE6D" w14:textId="77777777" w:rsidR="000C2A14" w:rsidRPr="00A84F54" w:rsidRDefault="000C2A14" w:rsidP="00322042">
            <w:pPr>
              <w:spacing w:before="30" w:after="30" w:line="240" w:lineRule="auto"/>
              <w:rPr>
                <w:rFonts w:ascii="Lato" w:eastAsia="Lato" w:hAnsi="Lato" w:cs="Lato"/>
                <w:sz w:val="20"/>
                <w:szCs w:val="20"/>
              </w:rPr>
            </w:pPr>
          </w:p>
        </w:tc>
        <w:tc>
          <w:tcPr>
            <w:tcW w:w="2070" w:type="dxa"/>
            <w:noWrap/>
            <w:tcMar>
              <w:top w:w="170" w:type="dxa"/>
              <w:bottom w:w="170" w:type="dxa"/>
            </w:tcMar>
          </w:tcPr>
          <w:p w14:paraId="55C23D74" w14:textId="77777777" w:rsidR="000C2A14" w:rsidRDefault="000C2A14" w:rsidP="00322042">
            <w:pPr>
              <w:spacing w:before="120" w:after="120" w:line="240" w:lineRule="auto"/>
              <w:rPr>
                <w:rFonts w:ascii="Lato" w:eastAsiaTheme="minorEastAsia" w:hAnsi="Lato"/>
                <w:sz w:val="20"/>
                <w:szCs w:val="20"/>
              </w:rPr>
            </w:pPr>
            <w:r w:rsidRPr="4A609817">
              <w:rPr>
                <w:rFonts w:ascii="Lato" w:eastAsiaTheme="minorEastAsia" w:hAnsi="Lato"/>
                <w:sz w:val="20"/>
                <w:szCs w:val="20"/>
              </w:rPr>
              <w:t>Kryteria wyboru projektu będą procedowane zgodnie z systemem realizacji FEM 2021-2027.</w:t>
            </w:r>
          </w:p>
          <w:p w14:paraId="17BC6D86" w14:textId="77777777" w:rsidR="000C2A14" w:rsidRPr="00A84F54" w:rsidRDefault="000C2A14" w:rsidP="00322042">
            <w:pPr>
              <w:spacing w:before="30" w:after="30" w:line="240" w:lineRule="auto"/>
              <w:rPr>
                <w:rFonts w:ascii="Lato" w:eastAsia="Lato" w:hAnsi="Lato" w:cs="Lato"/>
                <w:sz w:val="20"/>
                <w:szCs w:val="20"/>
              </w:rPr>
            </w:pPr>
          </w:p>
        </w:tc>
        <w:tc>
          <w:tcPr>
            <w:tcW w:w="6667" w:type="dxa"/>
            <w:noWrap/>
            <w:tcMar>
              <w:top w:w="170" w:type="dxa"/>
              <w:bottom w:w="170" w:type="dxa"/>
            </w:tcMar>
          </w:tcPr>
          <w:p w14:paraId="32C2741D" w14:textId="77777777" w:rsidR="000C2A14" w:rsidRDefault="000C2A14" w:rsidP="00322042">
            <w:pPr>
              <w:spacing w:before="120" w:after="120" w:line="240" w:lineRule="auto"/>
              <w:rPr>
                <w:rFonts w:ascii="Lato" w:eastAsiaTheme="minorEastAsia" w:hAnsi="Lato"/>
                <w:sz w:val="20"/>
                <w:szCs w:val="20"/>
              </w:rPr>
            </w:pPr>
            <w:r w:rsidRPr="4A609817">
              <w:rPr>
                <w:rFonts w:ascii="Lato" w:eastAsiaTheme="minorEastAsia" w:hAnsi="Lato"/>
                <w:sz w:val="20"/>
                <w:szCs w:val="20"/>
              </w:rPr>
              <w:t>Kryteria wyboru projektu będą procedowane zgodnie z systemem realizacji FEM 2021-2027.</w:t>
            </w:r>
          </w:p>
          <w:p w14:paraId="68ED4C7B" w14:textId="77777777" w:rsidR="000C2A14" w:rsidRPr="00A84F54" w:rsidRDefault="000C2A14" w:rsidP="00322042">
            <w:pPr>
              <w:spacing w:after="0"/>
              <w:rPr>
                <w:rFonts w:ascii="Lato" w:eastAsia="Lato" w:hAnsi="Lato" w:cs="Lato"/>
                <w:sz w:val="20"/>
                <w:szCs w:val="20"/>
              </w:rPr>
            </w:pPr>
          </w:p>
        </w:tc>
      </w:tr>
      <w:tr w:rsidR="000C2A14" w:rsidRPr="007D6908" w14:paraId="159B90F4" w14:textId="77777777" w:rsidTr="0BAAB349">
        <w:trPr>
          <w:trHeight w:val="300"/>
        </w:trPr>
        <w:tc>
          <w:tcPr>
            <w:tcW w:w="534" w:type="dxa"/>
            <w:noWrap/>
            <w:tcMar>
              <w:top w:w="170" w:type="dxa"/>
              <w:bottom w:w="170" w:type="dxa"/>
            </w:tcMar>
          </w:tcPr>
          <w:p w14:paraId="6643A4AE" w14:textId="77777777" w:rsidR="000C2A14" w:rsidRDefault="000C2A14" w:rsidP="00322042">
            <w:pPr>
              <w:spacing w:before="30" w:after="30" w:line="240" w:lineRule="auto"/>
              <w:rPr>
                <w:rFonts w:ascii="Lato" w:eastAsia="Lato" w:hAnsi="Lato" w:cs="Lato"/>
                <w:sz w:val="20"/>
                <w:szCs w:val="20"/>
              </w:rPr>
            </w:pPr>
            <w:r w:rsidRPr="47CAFE16">
              <w:rPr>
                <w:rFonts w:ascii="Lato" w:eastAsia="Lato" w:hAnsi="Lato" w:cs="Lato"/>
                <w:sz w:val="20"/>
                <w:szCs w:val="20"/>
              </w:rPr>
              <w:t>8</w:t>
            </w:r>
          </w:p>
        </w:tc>
        <w:tc>
          <w:tcPr>
            <w:tcW w:w="3425" w:type="dxa"/>
            <w:tcMar>
              <w:top w:w="170" w:type="dxa"/>
              <w:bottom w:w="170" w:type="dxa"/>
            </w:tcMar>
          </w:tcPr>
          <w:p w14:paraId="4C1190C9" w14:textId="77777777" w:rsidR="000C2A14" w:rsidRPr="00BB3260" w:rsidRDefault="000C2A14" w:rsidP="00322042">
            <w:pPr>
              <w:autoSpaceDE w:val="0"/>
              <w:autoSpaceDN w:val="0"/>
              <w:adjustRightInd w:val="0"/>
              <w:spacing w:after="120" w:line="240" w:lineRule="auto"/>
              <w:rPr>
                <w:rFonts w:asciiTheme="minorHAnsi" w:eastAsiaTheme="minorEastAsia" w:hAnsiTheme="minorHAnsi" w:cstheme="minorBidi"/>
                <w:sz w:val="20"/>
                <w:szCs w:val="20"/>
                <w:lang w:eastAsia="ja-JP"/>
              </w:rPr>
            </w:pPr>
            <w:r w:rsidRPr="47CAFE16">
              <w:rPr>
                <w:rFonts w:asciiTheme="minorHAnsi" w:eastAsiaTheme="minorEastAsia" w:hAnsiTheme="minorHAnsi" w:cstheme="minorBidi"/>
                <w:sz w:val="20"/>
                <w:szCs w:val="20"/>
                <w:lang w:eastAsia="ja-JP"/>
              </w:rPr>
              <w:t>Infrastruktura wytworzona w ramach projektu może być wykorzystywana na rzecz udzielania świadczeń opieki zdrowotnej finansowanych ze środków publicznych oraz - jeśli to zasadne - do działalności pozaleczniczej w ramach działalności statutowej danego podmiotu leczniczego, przy czym gospodarcze wykorzystanie infrastruktury nie może przekroczyć 20% zasobów/wydajności infrastruktury w ujęciu rocznym.</w:t>
            </w:r>
          </w:p>
        </w:tc>
        <w:tc>
          <w:tcPr>
            <w:tcW w:w="2705" w:type="dxa"/>
            <w:noWrap/>
            <w:tcMar>
              <w:top w:w="170" w:type="dxa"/>
              <w:bottom w:w="170" w:type="dxa"/>
            </w:tcMar>
          </w:tcPr>
          <w:p w14:paraId="58EC463C" w14:textId="77777777" w:rsidR="000C2A14" w:rsidRPr="00A84F54" w:rsidRDefault="000C2A14" w:rsidP="00322042">
            <w:pPr>
              <w:spacing w:before="30" w:after="30" w:line="240" w:lineRule="auto"/>
              <w:rPr>
                <w:rFonts w:ascii="Lato" w:eastAsia="Lato" w:hAnsi="Lato" w:cs="Lato"/>
                <w:sz w:val="20"/>
                <w:szCs w:val="20"/>
              </w:rPr>
            </w:pPr>
            <w:r w:rsidRPr="6092000E">
              <w:rPr>
                <w:rFonts w:ascii="Lato" w:eastAsia="Lato" w:hAnsi="Lato" w:cs="Lato"/>
                <w:sz w:val="20"/>
                <w:szCs w:val="20"/>
              </w:rPr>
              <w:t>Nie dotyczy EFS+</w:t>
            </w:r>
          </w:p>
        </w:tc>
        <w:tc>
          <w:tcPr>
            <w:tcW w:w="2070" w:type="dxa"/>
            <w:noWrap/>
            <w:tcMar>
              <w:top w:w="170" w:type="dxa"/>
              <w:bottom w:w="170" w:type="dxa"/>
            </w:tcMar>
          </w:tcPr>
          <w:p w14:paraId="7B4F561E" w14:textId="77777777" w:rsidR="000C2A14" w:rsidRPr="00A84F54" w:rsidRDefault="000C2A14" w:rsidP="00322042">
            <w:pPr>
              <w:spacing w:before="30" w:after="30" w:line="240" w:lineRule="auto"/>
              <w:rPr>
                <w:rFonts w:ascii="Lato" w:eastAsia="Lato" w:hAnsi="Lato" w:cs="Lato"/>
                <w:sz w:val="20"/>
                <w:szCs w:val="20"/>
              </w:rPr>
            </w:pPr>
            <w:r w:rsidRPr="6092000E">
              <w:rPr>
                <w:rFonts w:ascii="Lato" w:eastAsia="Lato" w:hAnsi="Lato" w:cs="Lato"/>
                <w:sz w:val="20"/>
                <w:szCs w:val="20"/>
              </w:rPr>
              <w:t>Nie dotyczy EFS+</w:t>
            </w:r>
          </w:p>
        </w:tc>
        <w:tc>
          <w:tcPr>
            <w:tcW w:w="6667" w:type="dxa"/>
            <w:noWrap/>
            <w:tcMar>
              <w:top w:w="170" w:type="dxa"/>
              <w:bottom w:w="170" w:type="dxa"/>
            </w:tcMar>
          </w:tcPr>
          <w:p w14:paraId="2DA7B370" w14:textId="77777777" w:rsidR="000C2A14" w:rsidRPr="00A84F54" w:rsidRDefault="000C2A14" w:rsidP="00322042">
            <w:pPr>
              <w:spacing w:after="0" w:line="240" w:lineRule="auto"/>
              <w:rPr>
                <w:rFonts w:ascii="Lato" w:eastAsia="Lato" w:hAnsi="Lato" w:cs="Lato"/>
                <w:sz w:val="20"/>
                <w:szCs w:val="20"/>
              </w:rPr>
            </w:pPr>
            <w:r w:rsidRPr="6092000E">
              <w:rPr>
                <w:rFonts w:ascii="Lato" w:eastAsia="Lato" w:hAnsi="Lato" w:cs="Lato"/>
                <w:sz w:val="20"/>
                <w:szCs w:val="20"/>
              </w:rPr>
              <w:t>Nabór z zakresu EFS+, projekty nie będą służyły inwestycjom infrastrukturalnym.</w:t>
            </w:r>
          </w:p>
        </w:tc>
      </w:tr>
      <w:tr w:rsidR="000C2A14" w:rsidRPr="007D6908" w14:paraId="4C6D20AB" w14:textId="77777777" w:rsidTr="0BAAB349">
        <w:trPr>
          <w:trHeight w:val="300"/>
        </w:trPr>
        <w:tc>
          <w:tcPr>
            <w:tcW w:w="534" w:type="dxa"/>
            <w:noWrap/>
            <w:tcMar>
              <w:top w:w="170" w:type="dxa"/>
              <w:bottom w:w="170" w:type="dxa"/>
            </w:tcMar>
            <w:hideMark/>
          </w:tcPr>
          <w:p w14:paraId="0C149C23" w14:textId="77777777" w:rsidR="000C2A14" w:rsidRPr="007D6908" w:rsidRDefault="000C2A14" w:rsidP="00322042">
            <w:pPr>
              <w:spacing w:before="30" w:after="30" w:line="240" w:lineRule="auto"/>
              <w:rPr>
                <w:rFonts w:ascii="Lato" w:eastAsia="Lato" w:hAnsi="Lato" w:cs="Lato"/>
                <w:sz w:val="20"/>
                <w:szCs w:val="20"/>
              </w:rPr>
            </w:pPr>
            <w:r w:rsidRPr="47CAFE16">
              <w:rPr>
                <w:rFonts w:ascii="Lato" w:eastAsia="Lato" w:hAnsi="Lato" w:cs="Lato"/>
                <w:sz w:val="20"/>
                <w:szCs w:val="20"/>
              </w:rPr>
              <w:lastRenderedPageBreak/>
              <w:t>9</w:t>
            </w:r>
          </w:p>
        </w:tc>
        <w:tc>
          <w:tcPr>
            <w:tcW w:w="3425" w:type="dxa"/>
            <w:tcMar>
              <w:top w:w="170" w:type="dxa"/>
              <w:bottom w:w="170" w:type="dxa"/>
            </w:tcMar>
          </w:tcPr>
          <w:p w14:paraId="0DB6A6BC" w14:textId="77777777" w:rsidR="000C2A14" w:rsidRPr="002F37D1" w:rsidRDefault="000C2A14" w:rsidP="00322042">
            <w:pPr>
              <w:autoSpaceDE w:val="0"/>
              <w:autoSpaceDN w:val="0"/>
              <w:adjustRightInd w:val="0"/>
              <w:spacing w:after="0" w:line="240" w:lineRule="auto"/>
              <w:rPr>
                <w:rFonts w:ascii="Lato" w:hAnsi="Lato"/>
                <w:i/>
                <w:iCs/>
                <w:sz w:val="20"/>
                <w:szCs w:val="20"/>
              </w:rPr>
            </w:pPr>
            <w:r w:rsidRPr="47CAFE16">
              <w:rPr>
                <w:rFonts w:ascii="Lato-Regular" w:eastAsiaTheme="minorEastAsia" w:hAnsi="Lato-Regular" w:cs="Lato-Regular"/>
                <w:sz w:val="20"/>
                <w:szCs w:val="20"/>
                <w:lang w:eastAsia="ja-JP"/>
              </w:rPr>
              <w:t>Projekt jest zgodny z regionalnymi i lokalnymi potrzebami wynikającymi z aktualnych danych statystycznych, w tym danych demograficznych, epidemiologicznych, danych z Zakładu Ubezpieczeń Społecznych, Inspekcji Pracy nt. wypadków przy pracy. Powyższe powinno wynikać z mapy potrzeb zdrowotnych lub w przypadku braku danych dostępnych na poziomie szczegółowości określonym przez specyfikę projektu – z danych Zakładu Ubezpieczeń Społecznych lub Inspekcji Pracy, lub zakładów pracy.</w:t>
            </w:r>
          </w:p>
          <w:p w14:paraId="332740BB" w14:textId="77777777" w:rsidR="000C2A14" w:rsidRPr="002F37D1" w:rsidRDefault="000C2A14" w:rsidP="00322042">
            <w:pPr>
              <w:autoSpaceDE w:val="0"/>
              <w:autoSpaceDN w:val="0"/>
              <w:adjustRightInd w:val="0"/>
              <w:spacing w:after="0" w:line="240" w:lineRule="auto"/>
              <w:rPr>
                <w:rFonts w:ascii="Lato-Regular" w:eastAsiaTheme="minorEastAsia" w:hAnsi="Lato-Regular" w:cs="Lato-Regular"/>
                <w:sz w:val="20"/>
                <w:szCs w:val="20"/>
                <w:lang w:eastAsia="ja-JP"/>
              </w:rPr>
            </w:pPr>
          </w:p>
          <w:p w14:paraId="03EB15E3" w14:textId="77777777" w:rsidR="000C2A14" w:rsidRPr="002F37D1" w:rsidRDefault="000C2A14" w:rsidP="00322042">
            <w:pPr>
              <w:spacing w:after="0" w:line="240" w:lineRule="auto"/>
              <w:rPr>
                <w:rFonts w:ascii="Lato-Regular" w:eastAsiaTheme="minorEastAsia" w:hAnsi="Lato-Regular" w:cs="Lato-Regular"/>
                <w:sz w:val="20"/>
                <w:szCs w:val="20"/>
                <w:lang w:eastAsia="ja-JP"/>
              </w:rPr>
            </w:pPr>
          </w:p>
        </w:tc>
        <w:tc>
          <w:tcPr>
            <w:tcW w:w="2705" w:type="dxa"/>
            <w:noWrap/>
            <w:tcMar>
              <w:top w:w="170" w:type="dxa"/>
              <w:bottom w:w="170" w:type="dxa"/>
            </w:tcMar>
            <w:hideMark/>
          </w:tcPr>
          <w:p w14:paraId="6CB351AC" w14:textId="77777777" w:rsidR="000C2A14" w:rsidRPr="001F555A" w:rsidRDefault="000C2A14" w:rsidP="00322042">
            <w:pPr>
              <w:spacing w:before="30" w:after="30" w:line="240" w:lineRule="auto"/>
              <w:rPr>
                <w:rFonts w:ascii="Lato" w:eastAsia="Lato" w:hAnsi="Lato" w:cs="Lato"/>
                <w:sz w:val="20"/>
                <w:szCs w:val="20"/>
              </w:rPr>
            </w:pPr>
            <w:r>
              <w:rPr>
                <w:rFonts w:ascii="Lato" w:eastAsia="Lato" w:hAnsi="Lato" w:cs="Lato"/>
                <w:sz w:val="20"/>
                <w:szCs w:val="20"/>
              </w:rPr>
              <w:t>Zgodność z RPZ</w:t>
            </w:r>
          </w:p>
          <w:p w14:paraId="365113C5" w14:textId="77777777" w:rsidR="000C2A14" w:rsidRPr="007D6908" w:rsidRDefault="000C2A14" w:rsidP="00322042">
            <w:pPr>
              <w:spacing w:before="30" w:after="30" w:line="240" w:lineRule="auto"/>
              <w:rPr>
                <w:rFonts w:ascii="Lato" w:hAnsi="Lato"/>
                <w:i/>
                <w:iCs/>
                <w:sz w:val="20"/>
                <w:szCs w:val="20"/>
              </w:rPr>
            </w:pPr>
          </w:p>
        </w:tc>
        <w:tc>
          <w:tcPr>
            <w:tcW w:w="2070" w:type="dxa"/>
            <w:noWrap/>
            <w:tcMar>
              <w:top w:w="170" w:type="dxa"/>
              <w:bottom w:w="170" w:type="dxa"/>
            </w:tcMar>
            <w:hideMark/>
          </w:tcPr>
          <w:p w14:paraId="5F702FC7" w14:textId="77777777" w:rsidR="000C2A14" w:rsidRPr="007D6908" w:rsidRDefault="000C2A14" w:rsidP="00322042">
            <w:pPr>
              <w:spacing w:before="30" w:after="30" w:line="240" w:lineRule="auto"/>
              <w:rPr>
                <w:rFonts w:cs="Calibri"/>
              </w:rPr>
            </w:pPr>
            <w:r w:rsidRPr="00897042">
              <w:rPr>
                <w:rFonts w:ascii="Lato" w:eastAsia="Lato" w:hAnsi="Lato" w:cs="Lato"/>
                <w:sz w:val="20"/>
                <w:szCs w:val="20"/>
              </w:rPr>
              <w:t xml:space="preserve"> Kryterium dostępu</w:t>
            </w:r>
          </w:p>
        </w:tc>
        <w:tc>
          <w:tcPr>
            <w:tcW w:w="6667" w:type="dxa"/>
            <w:noWrap/>
            <w:tcMar>
              <w:top w:w="170" w:type="dxa"/>
              <w:bottom w:w="170" w:type="dxa"/>
            </w:tcMar>
            <w:hideMark/>
          </w:tcPr>
          <w:p w14:paraId="6DE5BC82" w14:textId="7BFE1D66" w:rsidR="000C2A14" w:rsidRPr="001F555A" w:rsidRDefault="000C2A14" w:rsidP="00322042">
            <w:pPr>
              <w:pStyle w:val="Default"/>
              <w:spacing w:before="30" w:after="30"/>
              <w:rPr>
                <w:rFonts w:ascii="Lato" w:eastAsia="Lato" w:hAnsi="Lato" w:cs="Lato"/>
                <w:sz w:val="20"/>
                <w:szCs w:val="20"/>
              </w:rPr>
            </w:pPr>
            <w:r w:rsidRPr="6092000E">
              <w:rPr>
                <w:rFonts w:ascii="Lato" w:eastAsia="Lato" w:hAnsi="Lato" w:cs="Lato"/>
                <w:color w:val="auto"/>
                <w:sz w:val="20"/>
                <w:szCs w:val="20"/>
                <w:lang w:eastAsia="en-US"/>
              </w:rPr>
              <w:t xml:space="preserve">W ramach kryterium weryfikowane jest, czy projekt jest zgodny z „Regionalnym Programem Zdrowotnym w zakresie rehabilitacji medycznej schorzeń układu ruchu i obwodowego układu nerwowego, związanych ze sposobem wykonywania pracy, skierowanym do osób pracujących i powracających do pracy wśród mieszkańców województwa mazowieckiego” </w:t>
            </w:r>
            <w:r w:rsidR="2F1BF11A" w:rsidRPr="7A17243F">
              <w:rPr>
                <w:rFonts w:ascii="Lato" w:eastAsia="Lato" w:hAnsi="Lato" w:cs="Lato"/>
                <w:color w:val="auto"/>
                <w:sz w:val="20"/>
                <w:szCs w:val="20"/>
                <w:lang w:eastAsia="en-US"/>
              </w:rPr>
              <w:t>(</w:t>
            </w:r>
            <w:r w:rsidR="2F1BF11A" w:rsidRPr="2405F3D5">
              <w:rPr>
                <w:rFonts w:ascii="Lato" w:eastAsia="Lato" w:hAnsi="Lato" w:cs="Lato"/>
                <w:color w:val="auto"/>
                <w:sz w:val="20"/>
                <w:szCs w:val="20"/>
                <w:lang w:eastAsia="en-US"/>
              </w:rPr>
              <w:t xml:space="preserve">Program) </w:t>
            </w:r>
            <w:r w:rsidRPr="6092000E">
              <w:rPr>
                <w:rFonts w:ascii="Lato" w:eastAsia="Lato" w:hAnsi="Lato" w:cs="Lato"/>
                <w:color w:val="auto"/>
                <w:sz w:val="20"/>
                <w:szCs w:val="20"/>
                <w:lang w:eastAsia="en-US"/>
              </w:rPr>
              <w:t>w zakresie:</w:t>
            </w:r>
          </w:p>
          <w:p w14:paraId="2696700A" w14:textId="77777777" w:rsidR="000C2A14" w:rsidRPr="001F555A" w:rsidRDefault="000C2A14" w:rsidP="00733323">
            <w:pPr>
              <w:pStyle w:val="Default"/>
              <w:numPr>
                <w:ilvl w:val="0"/>
                <w:numId w:val="15"/>
              </w:numPr>
              <w:ind w:left="360" w:hanging="270"/>
              <w:rPr>
                <w:rFonts w:ascii="Lato" w:eastAsia="Lato" w:hAnsi="Lato" w:cs="Lato"/>
                <w:b/>
                <w:color w:val="auto"/>
                <w:sz w:val="20"/>
                <w:szCs w:val="20"/>
                <w:lang w:eastAsia="en-US"/>
              </w:rPr>
            </w:pPr>
            <w:r w:rsidRPr="6092000E">
              <w:rPr>
                <w:rFonts w:ascii="Lato" w:eastAsia="Lato" w:hAnsi="Lato" w:cs="Lato"/>
                <w:b/>
                <w:color w:val="auto"/>
                <w:sz w:val="20"/>
                <w:szCs w:val="20"/>
                <w:lang w:eastAsia="en-US"/>
              </w:rPr>
              <w:t>regionalnych i lokalnych potrzeb wynikających z aktualnych danych statystycznych, w tym danych demograficznych, epidemiologicznych, danych z Zakładu Ubezpieczeń Społecznych, Inspekcji Pracy nt. wypadków przy pracy;</w:t>
            </w:r>
          </w:p>
          <w:p w14:paraId="7454FF94" w14:textId="77777777" w:rsidR="000C2A14" w:rsidRPr="001F555A" w:rsidRDefault="000C2A14" w:rsidP="00733323">
            <w:pPr>
              <w:pStyle w:val="Default"/>
              <w:numPr>
                <w:ilvl w:val="0"/>
                <w:numId w:val="15"/>
              </w:numPr>
              <w:ind w:left="360" w:hanging="270"/>
              <w:rPr>
                <w:rFonts w:ascii="Lato" w:eastAsia="Lato" w:hAnsi="Lato" w:cs="Lato"/>
                <w:color w:val="auto"/>
                <w:sz w:val="20"/>
                <w:szCs w:val="20"/>
                <w:lang w:eastAsia="en-US"/>
              </w:rPr>
            </w:pPr>
            <w:r w:rsidRPr="6092000E">
              <w:rPr>
                <w:rFonts w:ascii="Lato" w:eastAsia="Lato" w:hAnsi="Lato" w:cs="Lato"/>
                <w:color w:val="auto"/>
                <w:sz w:val="20"/>
                <w:szCs w:val="20"/>
                <w:lang w:eastAsia="en-US"/>
              </w:rPr>
              <w:t>planowanych interwencji;</w:t>
            </w:r>
          </w:p>
          <w:p w14:paraId="7BDDC9B2" w14:textId="77777777" w:rsidR="000C2A14" w:rsidRPr="001F555A" w:rsidRDefault="000C2A14" w:rsidP="00733323">
            <w:pPr>
              <w:pStyle w:val="Default"/>
              <w:numPr>
                <w:ilvl w:val="0"/>
                <w:numId w:val="15"/>
              </w:numPr>
              <w:ind w:left="360" w:hanging="270"/>
              <w:rPr>
                <w:rFonts w:ascii="Lato" w:eastAsia="Lato" w:hAnsi="Lato" w:cs="Lato"/>
                <w:color w:val="auto"/>
                <w:sz w:val="20"/>
                <w:szCs w:val="20"/>
                <w:lang w:eastAsia="en-US"/>
              </w:rPr>
            </w:pPr>
            <w:r w:rsidRPr="6092000E">
              <w:rPr>
                <w:rFonts w:ascii="Lato" w:eastAsia="Lato" w:hAnsi="Lato" w:cs="Lato"/>
                <w:color w:val="auto"/>
                <w:sz w:val="20"/>
                <w:szCs w:val="20"/>
                <w:lang w:eastAsia="en-US"/>
              </w:rPr>
              <w:t>wymagań dotyczących wyposażenia i warunków lokalowych udzielanych świadczeń;</w:t>
            </w:r>
          </w:p>
          <w:p w14:paraId="068FB877" w14:textId="4E91FC2D" w:rsidR="000C2A14" w:rsidRPr="001F555A" w:rsidRDefault="000C2A14" w:rsidP="00733323">
            <w:pPr>
              <w:pStyle w:val="Default"/>
              <w:numPr>
                <w:ilvl w:val="0"/>
                <w:numId w:val="15"/>
              </w:numPr>
              <w:ind w:left="360" w:hanging="270"/>
              <w:rPr>
                <w:rFonts w:ascii="Lato" w:eastAsia="Lato" w:hAnsi="Lato" w:cs="Lato"/>
                <w:color w:val="auto"/>
                <w:sz w:val="20"/>
                <w:szCs w:val="20"/>
                <w:lang w:eastAsia="en-US"/>
              </w:rPr>
            </w:pPr>
            <w:r w:rsidRPr="2405F3D5">
              <w:rPr>
                <w:rFonts w:ascii="Lato" w:eastAsia="Lato" w:hAnsi="Lato" w:cs="Lato"/>
                <w:color w:val="auto"/>
                <w:sz w:val="20"/>
                <w:szCs w:val="20"/>
                <w:lang w:eastAsia="en-US"/>
              </w:rPr>
              <w:t xml:space="preserve">kosztów </w:t>
            </w:r>
            <w:r w:rsidR="031A53DE" w:rsidRPr="2405F3D5">
              <w:rPr>
                <w:rFonts w:ascii="Lato" w:eastAsia="Lato" w:hAnsi="Lato" w:cs="Lato"/>
                <w:color w:val="auto"/>
                <w:sz w:val="20"/>
                <w:szCs w:val="20"/>
                <w:lang w:eastAsia="en-US"/>
              </w:rPr>
              <w:t xml:space="preserve">planowanych </w:t>
            </w:r>
            <w:r w:rsidRPr="2405F3D5">
              <w:rPr>
                <w:rFonts w:ascii="Lato" w:eastAsia="Lato" w:hAnsi="Lato" w:cs="Lato"/>
                <w:color w:val="auto"/>
                <w:sz w:val="20"/>
                <w:szCs w:val="20"/>
                <w:lang w:eastAsia="en-US"/>
              </w:rPr>
              <w:t>świadczeń</w:t>
            </w:r>
            <w:r w:rsidR="4BC362A5" w:rsidRPr="5332163F">
              <w:rPr>
                <w:rFonts w:ascii="Lato" w:eastAsia="Lato" w:hAnsi="Lato" w:cs="Lato"/>
                <w:color w:val="auto"/>
                <w:sz w:val="20"/>
                <w:szCs w:val="20"/>
                <w:lang w:eastAsia="en-US"/>
              </w:rPr>
              <w:t>:</w:t>
            </w:r>
          </w:p>
          <w:p w14:paraId="75259ED2" w14:textId="6B7AE58B" w:rsidR="000C2A14" w:rsidRPr="001F555A" w:rsidRDefault="4BC362A5" w:rsidP="79A9B914">
            <w:pPr>
              <w:spacing w:after="0" w:line="240" w:lineRule="auto"/>
              <w:ind w:left="360"/>
              <w:rPr>
                <w:rFonts w:ascii="Lato" w:eastAsia="Lato" w:hAnsi="Lato" w:cs="Lato"/>
                <w:color w:val="000000" w:themeColor="text1"/>
                <w:sz w:val="20"/>
                <w:szCs w:val="20"/>
              </w:rPr>
            </w:pPr>
            <w:r w:rsidRPr="5332163F">
              <w:rPr>
                <w:rFonts w:ascii="Lato" w:eastAsia="Lato" w:hAnsi="Lato" w:cs="Lato"/>
                <w:color w:val="000000" w:themeColor="text1"/>
                <w:sz w:val="20"/>
                <w:szCs w:val="20"/>
              </w:rPr>
              <w:t>Program nie zakłada limitowania liczby świadczeń z zakresu rehabilitacji medycznej dla każdego uczestnika, z zastrzeżeniem, że świadczenia te nie mogą być udzielane dłużej niż 3 miesiące od dnia udzielenia pierwszego zabiegu.</w:t>
            </w:r>
          </w:p>
          <w:p w14:paraId="5D116DE4" w14:textId="3B8177A9" w:rsidR="000C2A14" w:rsidRPr="001F555A" w:rsidRDefault="4BC362A5" w:rsidP="79A9B914">
            <w:pPr>
              <w:spacing w:after="0" w:line="240" w:lineRule="auto"/>
              <w:ind w:left="360"/>
              <w:rPr>
                <w:rFonts w:ascii="Lato" w:eastAsia="Lato" w:hAnsi="Lato" w:cs="Lato"/>
                <w:color w:val="000000" w:themeColor="text1"/>
                <w:sz w:val="20"/>
                <w:szCs w:val="20"/>
              </w:rPr>
            </w:pPr>
            <w:r w:rsidRPr="5332163F">
              <w:rPr>
                <w:rFonts w:ascii="Lato" w:eastAsia="Lato" w:hAnsi="Lato" w:cs="Lato"/>
                <w:color w:val="000000" w:themeColor="text1"/>
                <w:sz w:val="20"/>
                <w:szCs w:val="20"/>
              </w:rPr>
              <w:t>Maksymalne koszty jednostkowe realizowanych świadczeń zostały określone w podrozdziale 6.1 Programu.</w:t>
            </w:r>
          </w:p>
          <w:p w14:paraId="78AF593B" w14:textId="56938D10" w:rsidR="5332163F" w:rsidRDefault="5332163F" w:rsidP="5332163F">
            <w:pPr>
              <w:spacing w:before="30" w:after="0" w:line="240" w:lineRule="auto"/>
              <w:rPr>
                <w:rFonts w:ascii="Lato" w:eastAsia="Lato" w:hAnsi="Lato" w:cs="Lato"/>
                <w:sz w:val="20"/>
                <w:szCs w:val="20"/>
              </w:rPr>
            </w:pPr>
          </w:p>
          <w:p w14:paraId="05D1606E" w14:textId="064707D7" w:rsidR="000C2A14" w:rsidRPr="001F555A" w:rsidRDefault="000C2A14" w:rsidP="00322042">
            <w:pPr>
              <w:spacing w:before="30" w:after="0" w:line="240" w:lineRule="auto"/>
              <w:rPr>
                <w:rFonts w:ascii="Lato" w:eastAsia="Lato" w:hAnsi="Lato" w:cs="Lato"/>
                <w:sz w:val="20"/>
                <w:szCs w:val="20"/>
              </w:rPr>
            </w:pPr>
            <w:r w:rsidRPr="47CAFE16">
              <w:rPr>
                <w:rFonts w:ascii="Lato" w:eastAsia="Lato" w:hAnsi="Lato" w:cs="Lato"/>
                <w:sz w:val="20"/>
                <w:szCs w:val="20"/>
              </w:rPr>
              <w:t>Spełnienie kryterium zostanie zweryfikowane na podstawie zapisów we wniosku o dofinansowanie projektu</w:t>
            </w:r>
            <w:r w:rsidRPr="2F32E251">
              <w:rPr>
                <w:rFonts w:ascii="Lato" w:eastAsia="Lato" w:hAnsi="Lato" w:cs="Lato"/>
                <w:sz w:val="20"/>
                <w:szCs w:val="20"/>
              </w:rPr>
              <w:t>.</w:t>
            </w:r>
          </w:p>
        </w:tc>
      </w:tr>
      <w:tr w:rsidR="000C2A14" w:rsidRPr="007D6908" w14:paraId="1998B5FC" w14:textId="77777777" w:rsidTr="0BAAB349">
        <w:trPr>
          <w:trHeight w:val="300"/>
        </w:trPr>
        <w:tc>
          <w:tcPr>
            <w:tcW w:w="534" w:type="dxa"/>
            <w:noWrap/>
            <w:tcMar>
              <w:top w:w="170" w:type="dxa"/>
              <w:bottom w:w="170" w:type="dxa"/>
            </w:tcMar>
            <w:hideMark/>
          </w:tcPr>
          <w:p w14:paraId="118B2F9E" w14:textId="77777777" w:rsidR="000C2A14" w:rsidRPr="007D6908" w:rsidRDefault="000C2A14" w:rsidP="00322042">
            <w:pPr>
              <w:spacing w:before="30" w:after="30" w:line="240" w:lineRule="auto"/>
              <w:rPr>
                <w:rFonts w:ascii="Lato" w:eastAsia="Lato" w:hAnsi="Lato" w:cs="Lato"/>
                <w:sz w:val="20"/>
                <w:szCs w:val="20"/>
              </w:rPr>
            </w:pPr>
            <w:r w:rsidRPr="47CAFE16">
              <w:rPr>
                <w:rFonts w:ascii="Lato" w:eastAsia="Lato" w:hAnsi="Lato" w:cs="Lato"/>
                <w:sz w:val="20"/>
                <w:szCs w:val="20"/>
              </w:rPr>
              <w:t>10</w:t>
            </w:r>
          </w:p>
        </w:tc>
        <w:tc>
          <w:tcPr>
            <w:tcW w:w="3425" w:type="dxa"/>
            <w:tcMar>
              <w:top w:w="170" w:type="dxa"/>
              <w:bottom w:w="170" w:type="dxa"/>
            </w:tcMar>
          </w:tcPr>
          <w:p w14:paraId="23AE7EAA" w14:textId="77777777" w:rsidR="000C2A14" w:rsidRPr="002F37D1" w:rsidRDefault="000C2A14" w:rsidP="00322042">
            <w:pPr>
              <w:autoSpaceDE w:val="0"/>
              <w:autoSpaceDN w:val="0"/>
              <w:adjustRightInd w:val="0"/>
              <w:spacing w:after="0" w:line="240" w:lineRule="auto"/>
              <w:rPr>
                <w:rFonts w:ascii="Lato-Regular" w:eastAsiaTheme="minorEastAsia" w:hAnsi="Lato-Regular" w:cs="Lato-Regular"/>
                <w:sz w:val="20"/>
                <w:szCs w:val="20"/>
                <w:lang w:eastAsia="ja-JP"/>
              </w:rPr>
            </w:pPr>
            <w:r w:rsidRPr="47CAFE16">
              <w:rPr>
                <w:rFonts w:ascii="Lato-Regular" w:eastAsiaTheme="minorEastAsia" w:hAnsi="Lato-Regular" w:cs="Lato-Regular"/>
                <w:sz w:val="20"/>
                <w:szCs w:val="20"/>
                <w:lang w:eastAsia="ja-JP"/>
              </w:rPr>
              <w:t>Na podstawie Wytycznych, w ramach celu szczegółowego 4d polityki spójności na lata 2021-2027 wyróżnia się następujące możliwe formuły wsparcia w obszarze zdrowia:</w:t>
            </w:r>
          </w:p>
          <w:p w14:paraId="783E176C" w14:textId="77777777" w:rsidR="000C2A14" w:rsidRDefault="000C2A14" w:rsidP="00322042">
            <w:pPr>
              <w:autoSpaceDE w:val="0"/>
              <w:autoSpaceDN w:val="0"/>
              <w:adjustRightInd w:val="0"/>
              <w:spacing w:after="0" w:line="240" w:lineRule="auto"/>
              <w:rPr>
                <w:rFonts w:ascii="Lato-Regular" w:eastAsiaTheme="minorEastAsia" w:hAnsi="Lato-Regular" w:cs="Lato-Regular"/>
                <w:sz w:val="20"/>
                <w:szCs w:val="20"/>
                <w:lang w:eastAsia="ja-JP"/>
              </w:rPr>
            </w:pPr>
            <w:r w:rsidRPr="47CAFE16">
              <w:rPr>
                <w:rFonts w:ascii="Lato-Regular" w:eastAsiaTheme="minorEastAsia" w:hAnsi="Lato-Regular" w:cs="Lato-Regular"/>
                <w:sz w:val="20"/>
                <w:szCs w:val="20"/>
                <w:lang w:eastAsia="ja-JP"/>
              </w:rPr>
              <w:t xml:space="preserve">a. regionalny program zdrowotny (RPZ) dotyczący profilaktyki chorób </w:t>
            </w:r>
            <w:r w:rsidRPr="47CAFE16">
              <w:rPr>
                <w:rFonts w:ascii="Lato-Regular" w:eastAsiaTheme="minorEastAsia" w:hAnsi="Lato-Regular" w:cs="Lato-Regular"/>
                <w:sz w:val="20"/>
                <w:szCs w:val="20"/>
                <w:lang w:eastAsia="ja-JP"/>
              </w:rPr>
              <w:lastRenderedPageBreak/>
              <w:t>związanych z miejscem pracy kierowanej do osób pracujących;</w:t>
            </w:r>
          </w:p>
          <w:p w14:paraId="01157802" w14:textId="77777777" w:rsidR="000C2A14" w:rsidRDefault="000C2A14" w:rsidP="00322042">
            <w:pPr>
              <w:autoSpaceDE w:val="0"/>
              <w:autoSpaceDN w:val="0"/>
              <w:adjustRightInd w:val="0"/>
              <w:spacing w:after="0" w:line="240" w:lineRule="auto"/>
              <w:rPr>
                <w:rFonts w:ascii="Lato-Regular" w:eastAsiaTheme="minorEastAsia" w:hAnsi="Lato-Regular" w:cs="Lato-Regular"/>
                <w:sz w:val="20"/>
                <w:szCs w:val="20"/>
                <w:lang w:eastAsia="ja-JP"/>
              </w:rPr>
            </w:pPr>
            <w:r w:rsidRPr="47CAFE16">
              <w:rPr>
                <w:rFonts w:ascii="Lato-Regular" w:eastAsiaTheme="minorEastAsia" w:hAnsi="Lato-Regular" w:cs="Lato-Regular"/>
                <w:sz w:val="20"/>
                <w:szCs w:val="20"/>
                <w:lang w:eastAsia="ja-JP"/>
              </w:rPr>
              <w:t>b. RPZ w zakresie eliminowania czynników ryzyka dla zdrowia występujących w miejscu pracy – wsparcie ma charakter medyczny i uniwersalny, czyli pozwala wdrożyć przewidziane w nim rozwiązania w miejscach pracy narażonych na podobne czynniki ryzyka dla zdrowia;</w:t>
            </w:r>
          </w:p>
          <w:p w14:paraId="2FA99C40" w14:textId="77777777" w:rsidR="000C2A14" w:rsidRDefault="000C2A14" w:rsidP="00322042">
            <w:pPr>
              <w:autoSpaceDE w:val="0"/>
              <w:autoSpaceDN w:val="0"/>
              <w:adjustRightInd w:val="0"/>
              <w:spacing w:after="0" w:line="240" w:lineRule="auto"/>
              <w:rPr>
                <w:rFonts w:ascii="Lato-Regular" w:eastAsiaTheme="minorEastAsia" w:hAnsi="Lato-Regular" w:cs="Lato-Regular"/>
                <w:sz w:val="20"/>
                <w:szCs w:val="20"/>
                <w:lang w:eastAsia="ja-JP"/>
              </w:rPr>
            </w:pPr>
            <w:r w:rsidRPr="47CAFE16">
              <w:rPr>
                <w:rFonts w:ascii="Lato-Regular" w:eastAsiaTheme="minorEastAsia" w:hAnsi="Lato-Regular" w:cs="Lato-Regular"/>
                <w:sz w:val="20"/>
                <w:szCs w:val="20"/>
                <w:lang w:eastAsia="ja-JP"/>
              </w:rPr>
              <w:t>c. eliminowanie czynników ryzyka dla zdrowia występujących w miejscu pracy poza formułą RPZ – działania dostosowane do potrzeb konkretnego pracodawcy i jego pracowników;</w:t>
            </w:r>
          </w:p>
          <w:p w14:paraId="18DC0D95" w14:textId="77777777" w:rsidR="000C2A14" w:rsidRDefault="000C2A14" w:rsidP="00322042">
            <w:pPr>
              <w:autoSpaceDE w:val="0"/>
              <w:autoSpaceDN w:val="0"/>
              <w:adjustRightInd w:val="0"/>
              <w:spacing w:after="0" w:line="240" w:lineRule="auto"/>
              <w:rPr>
                <w:rFonts w:ascii="Lato-Regular" w:eastAsiaTheme="minorEastAsia" w:hAnsi="Lato-Regular" w:cs="Lato-Regular"/>
                <w:sz w:val="20"/>
                <w:szCs w:val="20"/>
                <w:lang w:eastAsia="ja-JP"/>
              </w:rPr>
            </w:pPr>
            <w:r w:rsidRPr="47CAFE16">
              <w:rPr>
                <w:rFonts w:ascii="Lato-Regular" w:eastAsiaTheme="minorEastAsia" w:hAnsi="Lato-Regular" w:cs="Lato-Regular"/>
                <w:sz w:val="20"/>
                <w:szCs w:val="20"/>
                <w:lang w:eastAsia="ja-JP"/>
              </w:rPr>
              <w:t>d. profilaktyczne programy prozdrowotne wynikające z oceny stanu zdrowia pracujących, realizowane przez służby medycyny pracy (poza formułą RPZ);</w:t>
            </w:r>
          </w:p>
          <w:p w14:paraId="4D01D34C" w14:textId="77777777" w:rsidR="000C2A14" w:rsidRDefault="000C2A14" w:rsidP="00322042">
            <w:pPr>
              <w:autoSpaceDE w:val="0"/>
              <w:autoSpaceDN w:val="0"/>
              <w:adjustRightInd w:val="0"/>
              <w:spacing w:after="0" w:line="240" w:lineRule="auto"/>
              <w:rPr>
                <w:rFonts w:ascii="Lato-Regular" w:eastAsiaTheme="minorEastAsia" w:hAnsi="Lato-Regular" w:cs="Lato-Regular"/>
                <w:sz w:val="20"/>
                <w:szCs w:val="20"/>
                <w:lang w:eastAsia="ja-JP"/>
              </w:rPr>
            </w:pPr>
            <w:r w:rsidRPr="6092000E">
              <w:rPr>
                <w:rFonts w:ascii="Lato-Regular" w:eastAsiaTheme="minorEastAsia" w:hAnsi="Lato-Regular" w:cs="Lato-Regular"/>
                <w:sz w:val="20"/>
                <w:szCs w:val="20"/>
                <w:lang w:eastAsia="ja-JP"/>
              </w:rPr>
              <w:t>e. RPZ z zakresu rehabilitacji leczniczej ułatwiającej powrót do pracy lub utrzymanie zatrudnienia;</w:t>
            </w:r>
          </w:p>
          <w:p w14:paraId="5A13FBB6" w14:textId="77777777" w:rsidR="000C2A14" w:rsidRPr="00A37B57" w:rsidRDefault="000C2A14" w:rsidP="00322042">
            <w:pPr>
              <w:autoSpaceDE w:val="0"/>
              <w:autoSpaceDN w:val="0"/>
              <w:adjustRightInd w:val="0"/>
              <w:spacing w:after="0" w:line="240" w:lineRule="auto"/>
              <w:rPr>
                <w:rFonts w:ascii="Lato" w:hAnsi="Lato"/>
                <w:sz w:val="20"/>
                <w:szCs w:val="20"/>
              </w:rPr>
            </w:pPr>
            <w:r w:rsidRPr="002F37D1">
              <w:rPr>
                <w:rFonts w:ascii="Lato-Regular" w:eastAsiaTheme="minorEastAsia" w:hAnsi="Lato-Regular" w:cs="Lato-Regular"/>
                <w:sz w:val="20"/>
                <w:szCs w:val="20"/>
                <w:lang w:eastAsia="ja-JP"/>
              </w:rPr>
              <w:t xml:space="preserve">f. działania z zakresu rehabilitacji leczniczej ułatwiającej powrót do pracy lub utrzymanie zatrudnienia realizowane poza formułą RPZ (np. świadczenia z zakresu rehabilitacji finansowane w kompleksowym projekcie z zakresu aktywizacji </w:t>
            </w:r>
            <w:r w:rsidRPr="002F37D1">
              <w:rPr>
                <w:rFonts w:ascii="Lato-Regular" w:eastAsiaTheme="minorEastAsia" w:hAnsi="Lato-Regular" w:cs="Lato-Regular"/>
                <w:sz w:val="20"/>
                <w:szCs w:val="20"/>
                <w:lang w:eastAsia="ja-JP"/>
              </w:rPr>
              <w:lastRenderedPageBreak/>
              <w:t>zawodowej lub z zakresu eliminowania czynników ryzyka w miejscu pracy u konkretnego pracodawcy).</w:t>
            </w:r>
          </w:p>
        </w:tc>
        <w:tc>
          <w:tcPr>
            <w:tcW w:w="2705" w:type="dxa"/>
            <w:noWrap/>
            <w:tcMar>
              <w:top w:w="170" w:type="dxa"/>
              <w:bottom w:w="170" w:type="dxa"/>
            </w:tcMar>
            <w:hideMark/>
          </w:tcPr>
          <w:p w14:paraId="4BAC6941" w14:textId="77777777" w:rsidR="000C2A14" w:rsidRPr="0057192D" w:rsidRDefault="000C2A14" w:rsidP="00322042">
            <w:pPr>
              <w:spacing w:before="30" w:after="30" w:line="240" w:lineRule="auto"/>
              <w:rPr>
                <w:rFonts w:ascii="Lato" w:eastAsia="Lato" w:hAnsi="Lato" w:cs="Lato"/>
                <w:sz w:val="20"/>
                <w:szCs w:val="20"/>
              </w:rPr>
            </w:pPr>
          </w:p>
        </w:tc>
        <w:tc>
          <w:tcPr>
            <w:tcW w:w="2070" w:type="dxa"/>
            <w:noWrap/>
            <w:tcMar>
              <w:top w:w="170" w:type="dxa"/>
              <w:bottom w:w="170" w:type="dxa"/>
            </w:tcMar>
            <w:hideMark/>
          </w:tcPr>
          <w:p w14:paraId="304ED149" w14:textId="77777777" w:rsidR="000C2A14" w:rsidRPr="0057192D" w:rsidRDefault="000C2A14" w:rsidP="00322042">
            <w:pPr>
              <w:spacing w:before="30" w:after="30" w:line="240" w:lineRule="auto"/>
              <w:rPr>
                <w:rFonts w:ascii="Lato" w:eastAsia="Lato" w:hAnsi="Lato" w:cs="Lato"/>
                <w:sz w:val="20"/>
                <w:szCs w:val="20"/>
              </w:rPr>
            </w:pPr>
            <w:r w:rsidRPr="6092000E">
              <w:rPr>
                <w:rFonts w:ascii="Lato" w:eastAsia="Lato" w:hAnsi="Lato" w:cs="Lato"/>
                <w:sz w:val="20"/>
                <w:szCs w:val="20"/>
                <w:lang w:eastAsia="ja-JP"/>
              </w:rPr>
              <w:t>Kryterium nie jest planowane</w:t>
            </w:r>
          </w:p>
          <w:p w14:paraId="5ABF9BDC" w14:textId="77777777" w:rsidR="000C2A14" w:rsidRPr="0057192D" w:rsidRDefault="000C2A14" w:rsidP="00322042">
            <w:pPr>
              <w:spacing w:before="30" w:after="30" w:line="240" w:lineRule="auto"/>
              <w:rPr>
                <w:rFonts w:ascii="Lato" w:eastAsia="Lato" w:hAnsi="Lato" w:cs="Lato"/>
                <w:color w:val="BFBFBF" w:themeColor="background1" w:themeShade="BF"/>
                <w:sz w:val="20"/>
                <w:szCs w:val="20"/>
              </w:rPr>
            </w:pPr>
          </w:p>
        </w:tc>
        <w:tc>
          <w:tcPr>
            <w:tcW w:w="6667" w:type="dxa"/>
            <w:noWrap/>
            <w:tcMar>
              <w:top w:w="170" w:type="dxa"/>
              <w:bottom w:w="170" w:type="dxa"/>
            </w:tcMar>
            <w:hideMark/>
          </w:tcPr>
          <w:p w14:paraId="03CB258F" w14:textId="77777777" w:rsidR="000C2A14" w:rsidRDefault="000C2A14" w:rsidP="00322042">
            <w:pPr>
              <w:spacing w:after="0" w:line="240" w:lineRule="auto"/>
              <w:rPr>
                <w:rFonts w:ascii="Lato" w:eastAsia="Lato" w:hAnsi="Lato" w:cs="Lato"/>
                <w:sz w:val="20"/>
                <w:szCs w:val="20"/>
              </w:rPr>
            </w:pPr>
            <w:r w:rsidRPr="6092000E">
              <w:rPr>
                <w:rFonts w:ascii="Lato" w:eastAsia="Lato" w:hAnsi="Lato" w:cs="Lato"/>
                <w:sz w:val="20"/>
                <w:szCs w:val="20"/>
              </w:rPr>
              <w:t>Projekt realizowany w formule RPZ.</w:t>
            </w:r>
          </w:p>
          <w:p w14:paraId="236CA23D" w14:textId="77777777" w:rsidR="000C2A14" w:rsidRPr="0057192D" w:rsidRDefault="000C2A14" w:rsidP="00322042">
            <w:pPr>
              <w:spacing w:after="0" w:line="240" w:lineRule="auto"/>
              <w:rPr>
                <w:rFonts w:ascii="Lato" w:eastAsia="Lato" w:hAnsi="Lato" w:cs="Lato"/>
                <w:color w:val="BFBFBF" w:themeColor="background1" w:themeShade="BF"/>
                <w:sz w:val="20"/>
                <w:szCs w:val="20"/>
                <w:lang w:eastAsia="ja-JP"/>
              </w:rPr>
            </w:pPr>
          </w:p>
        </w:tc>
      </w:tr>
      <w:tr w:rsidR="000C2A14" w:rsidRPr="007D6908" w14:paraId="787C913A" w14:textId="77777777" w:rsidTr="0BAAB349">
        <w:trPr>
          <w:trHeight w:val="300"/>
        </w:trPr>
        <w:tc>
          <w:tcPr>
            <w:tcW w:w="534" w:type="dxa"/>
            <w:noWrap/>
            <w:tcMar>
              <w:top w:w="170" w:type="dxa"/>
              <w:bottom w:w="170" w:type="dxa"/>
            </w:tcMar>
            <w:hideMark/>
          </w:tcPr>
          <w:p w14:paraId="128A4464" w14:textId="77777777" w:rsidR="000C2A14" w:rsidRPr="007D6908" w:rsidRDefault="000C2A14" w:rsidP="00322042">
            <w:pPr>
              <w:spacing w:before="30" w:after="30" w:line="240" w:lineRule="auto"/>
              <w:rPr>
                <w:rFonts w:ascii="Lato" w:eastAsia="Lato" w:hAnsi="Lato" w:cs="Lato"/>
                <w:sz w:val="20"/>
                <w:szCs w:val="20"/>
              </w:rPr>
            </w:pPr>
            <w:r w:rsidRPr="6092000E">
              <w:rPr>
                <w:rFonts w:ascii="Lato" w:eastAsia="Lato" w:hAnsi="Lato" w:cs="Lato"/>
                <w:sz w:val="20"/>
                <w:szCs w:val="20"/>
              </w:rPr>
              <w:lastRenderedPageBreak/>
              <w:t>11</w:t>
            </w:r>
          </w:p>
        </w:tc>
        <w:tc>
          <w:tcPr>
            <w:tcW w:w="3425" w:type="dxa"/>
            <w:tcMar>
              <w:top w:w="170" w:type="dxa"/>
              <w:bottom w:w="170" w:type="dxa"/>
            </w:tcMar>
          </w:tcPr>
          <w:p w14:paraId="5D6E5A83" w14:textId="77777777" w:rsidR="000C2A14" w:rsidRPr="00A14EBB" w:rsidRDefault="000C2A14" w:rsidP="00322042">
            <w:pPr>
              <w:autoSpaceDE w:val="0"/>
              <w:autoSpaceDN w:val="0"/>
              <w:adjustRightInd w:val="0"/>
              <w:spacing w:after="0" w:line="240" w:lineRule="auto"/>
              <w:rPr>
                <w:rFonts w:ascii="Lato-Regular" w:eastAsiaTheme="minorEastAsia" w:hAnsi="Lato-Regular" w:cs="Lato-Regular"/>
                <w:sz w:val="16"/>
                <w:szCs w:val="16"/>
                <w:lang w:eastAsia="ja-JP"/>
              </w:rPr>
            </w:pPr>
            <w:r w:rsidRPr="002F37D1">
              <w:rPr>
                <w:rFonts w:ascii="Lato-Regular" w:eastAsiaTheme="minorEastAsia" w:hAnsi="Lato-Regular" w:cs="Lato-Regular"/>
                <w:sz w:val="20"/>
                <w:szCs w:val="20"/>
                <w:lang w:eastAsia="ja-JP"/>
              </w:rPr>
              <w:t xml:space="preserve">Grupę docelową w projekcie stanowią osoby pracujące lub zarejestrowane jako bezrobotne. </w:t>
            </w:r>
          </w:p>
          <w:p w14:paraId="6D93378B" w14:textId="77777777" w:rsidR="000C2A14" w:rsidRPr="005107A4" w:rsidRDefault="000C2A14" w:rsidP="00733323">
            <w:pPr>
              <w:pStyle w:val="Akapitzlist"/>
              <w:numPr>
                <w:ilvl w:val="0"/>
                <w:numId w:val="18"/>
              </w:numPr>
              <w:autoSpaceDE w:val="0"/>
              <w:autoSpaceDN w:val="0"/>
              <w:adjustRightInd w:val="0"/>
              <w:spacing w:after="0" w:line="240" w:lineRule="auto"/>
              <w:rPr>
                <w:rFonts w:ascii="Lato" w:hAnsi="Lato"/>
                <w:sz w:val="20"/>
                <w:szCs w:val="20"/>
              </w:rPr>
            </w:pPr>
            <w:r w:rsidRPr="005107A4">
              <w:rPr>
                <w:rFonts w:ascii="Lato-Regular" w:eastAsiaTheme="minorEastAsia" w:hAnsi="Lato-Regular" w:cs="Lato-Regular"/>
                <w:sz w:val="16"/>
                <w:szCs w:val="16"/>
                <w:lang w:eastAsia="ja-JP"/>
              </w:rPr>
              <w:t>W przypadku osób zarejestrowanych jako bezrobotne, wsparcie może objąć jedynie działania z zakresu rehabilitacji leczniczej</w:t>
            </w:r>
            <w:r w:rsidRPr="005107A4">
              <w:rPr>
                <w:rFonts w:ascii="Lato-Regular" w:eastAsiaTheme="minorEastAsia" w:hAnsi="Lato-Regular" w:cs="Lato-Regular"/>
                <w:sz w:val="20"/>
                <w:szCs w:val="20"/>
                <w:lang w:eastAsia="ja-JP"/>
              </w:rPr>
              <w:t>.</w:t>
            </w:r>
          </w:p>
          <w:p w14:paraId="43C6B52D" w14:textId="77777777" w:rsidR="000C2A14" w:rsidRPr="005107A4" w:rsidRDefault="000C2A14" w:rsidP="00322042">
            <w:pPr>
              <w:autoSpaceDE w:val="0"/>
              <w:autoSpaceDN w:val="0"/>
              <w:adjustRightInd w:val="0"/>
              <w:spacing w:after="0" w:line="240" w:lineRule="auto"/>
              <w:rPr>
                <w:rFonts w:ascii="Lato" w:hAnsi="Lato"/>
              </w:rPr>
            </w:pPr>
          </w:p>
          <w:p w14:paraId="3921458E" w14:textId="77777777" w:rsidR="000C2A14" w:rsidRPr="005107A4" w:rsidRDefault="000C2A14" w:rsidP="00322042">
            <w:pPr>
              <w:autoSpaceDE w:val="0"/>
              <w:autoSpaceDN w:val="0"/>
              <w:adjustRightInd w:val="0"/>
              <w:spacing w:after="0" w:line="240" w:lineRule="auto"/>
              <w:rPr>
                <w:rFonts w:ascii="Lato" w:hAnsi="Lato"/>
                <w:highlight w:val="red"/>
              </w:rPr>
            </w:pPr>
          </w:p>
        </w:tc>
        <w:tc>
          <w:tcPr>
            <w:tcW w:w="2705" w:type="dxa"/>
            <w:noWrap/>
            <w:tcMar>
              <w:top w:w="170" w:type="dxa"/>
              <w:bottom w:w="170" w:type="dxa"/>
            </w:tcMar>
            <w:hideMark/>
          </w:tcPr>
          <w:p w14:paraId="4C7639FE" w14:textId="77777777" w:rsidR="000C2A14" w:rsidRPr="009315C2" w:rsidRDefault="000C2A14" w:rsidP="00322042">
            <w:pPr>
              <w:spacing w:before="30" w:after="30" w:line="240" w:lineRule="auto"/>
              <w:rPr>
                <w:rFonts w:ascii="Lato" w:eastAsia="Lato" w:hAnsi="Lato" w:cs="Lato"/>
                <w:sz w:val="20"/>
                <w:szCs w:val="20"/>
              </w:rPr>
            </w:pPr>
            <w:r w:rsidRPr="009315C2">
              <w:rPr>
                <w:rFonts w:ascii="Lato" w:eastAsia="Lato" w:hAnsi="Lato" w:cs="Lato"/>
                <w:sz w:val="20"/>
                <w:szCs w:val="20"/>
              </w:rPr>
              <w:t>Grupa docelowa</w:t>
            </w:r>
          </w:p>
        </w:tc>
        <w:tc>
          <w:tcPr>
            <w:tcW w:w="2070" w:type="dxa"/>
            <w:noWrap/>
            <w:tcMar>
              <w:top w:w="170" w:type="dxa"/>
              <w:bottom w:w="170" w:type="dxa"/>
            </w:tcMar>
            <w:hideMark/>
          </w:tcPr>
          <w:p w14:paraId="6E9BA434" w14:textId="77777777" w:rsidR="000C2A14" w:rsidRPr="009315C2" w:rsidRDefault="000C2A14" w:rsidP="00322042">
            <w:pPr>
              <w:spacing w:after="0" w:line="240" w:lineRule="auto"/>
              <w:rPr>
                <w:rFonts w:ascii="Lato" w:eastAsia="Lato" w:hAnsi="Lato" w:cs="Lato"/>
                <w:sz w:val="20"/>
                <w:szCs w:val="20"/>
              </w:rPr>
            </w:pPr>
            <w:r w:rsidRPr="009315C2">
              <w:rPr>
                <w:rFonts w:ascii="Lato" w:eastAsia="Lato" w:hAnsi="Lato" w:cs="Lato"/>
                <w:sz w:val="20"/>
                <w:szCs w:val="20"/>
              </w:rPr>
              <w:t>Kryterium dostępu</w:t>
            </w:r>
          </w:p>
        </w:tc>
        <w:tc>
          <w:tcPr>
            <w:tcW w:w="6667" w:type="dxa"/>
            <w:noWrap/>
            <w:tcMar>
              <w:top w:w="170" w:type="dxa"/>
              <w:bottom w:w="170" w:type="dxa"/>
            </w:tcMar>
            <w:hideMark/>
          </w:tcPr>
          <w:p w14:paraId="63F76469" w14:textId="77777777" w:rsidR="000C2A14" w:rsidRPr="00A2392B" w:rsidRDefault="000C2A14" w:rsidP="00322042">
            <w:pPr>
              <w:spacing w:after="0" w:line="240" w:lineRule="auto"/>
              <w:rPr>
                <w:rFonts w:ascii="Lato" w:eastAsia="Lato" w:hAnsi="Lato" w:cs="Lato"/>
                <w:sz w:val="20"/>
                <w:szCs w:val="20"/>
              </w:rPr>
            </w:pPr>
            <w:r w:rsidRPr="00A2392B">
              <w:rPr>
                <w:rFonts w:ascii="Lato" w:eastAsia="Lato" w:hAnsi="Lato" w:cs="Lato"/>
                <w:sz w:val="20"/>
                <w:szCs w:val="20"/>
              </w:rPr>
              <w:t>W ramach kryterium weryfikowane jest, czy grupę docelową w projekcie stanowią:</w:t>
            </w:r>
          </w:p>
          <w:p w14:paraId="24D4045C" w14:textId="77777777" w:rsidR="000C2A14" w:rsidRPr="00A2392B" w:rsidRDefault="000C2A14" w:rsidP="00733323">
            <w:pPr>
              <w:pStyle w:val="Akapitzlist"/>
              <w:numPr>
                <w:ilvl w:val="0"/>
                <w:numId w:val="20"/>
              </w:numPr>
              <w:spacing w:after="0" w:line="240" w:lineRule="auto"/>
              <w:ind w:left="360"/>
              <w:rPr>
                <w:rFonts w:ascii="Lato" w:eastAsia="Lato" w:hAnsi="Lato" w:cs="Lato"/>
                <w:sz w:val="20"/>
                <w:szCs w:val="20"/>
              </w:rPr>
            </w:pPr>
            <w:r w:rsidRPr="00A2392B">
              <w:rPr>
                <w:rFonts w:ascii="Lato" w:eastAsia="Lato" w:hAnsi="Lato" w:cs="Lato"/>
                <w:sz w:val="20"/>
                <w:szCs w:val="20"/>
              </w:rPr>
              <w:t xml:space="preserve">osoby </w:t>
            </w:r>
            <w:r w:rsidRPr="00296302">
              <w:rPr>
                <w:rFonts w:ascii="Lato" w:eastAsia="Lato" w:hAnsi="Lato" w:cs="Lato"/>
                <w:sz w:val="20"/>
                <w:szCs w:val="20"/>
              </w:rPr>
              <w:t>w wieku aktywności zawodowej pozostające w zatrudnieniu</w:t>
            </w:r>
            <w:r w:rsidRPr="00296302">
              <w:rPr>
                <w:rFonts w:ascii="Lato" w:eastAsia="Lato" w:hAnsi="Lato" w:cs="Lato"/>
                <w:sz w:val="20"/>
                <w:szCs w:val="20"/>
                <w:vertAlign w:val="superscript"/>
              </w:rPr>
              <w:footnoteReference w:id="8"/>
            </w:r>
            <w:r w:rsidRPr="00296302">
              <w:rPr>
                <w:rFonts w:ascii="Lato" w:eastAsia="Lato" w:hAnsi="Lato" w:cs="Lato"/>
                <w:sz w:val="20"/>
                <w:szCs w:val="20"/>
              </w:rPr>
              <w:t>, które z powodu schorzeń układu ruchu lub obwodowego układu nerwowego, skutków wypadków przy pracy lub chorób zawodowych, odczuwają ograniczenie w wykonywaniu pracy zarobkowej lub są zagrożeni utratą zdolności do pracy</w:t>
            </w:r>
            <w:r w:rsidRPr="00A2392B">
              <w:rPr>
                <w:rFonts w:ascii="Lato" w:eastAsia="Lato" w:hAnsi="Lato" w:cs="Lato"/>
                <w:sz w:val="20"/>
                <w:szCs w:val="20"/>
              </w:rPr>
              <w:t>;</w:t>
            </w:r>
          </w:p>
          <w:p w14:paraId="74B80CB1" w14:textId="77777777" w:rsidR="000C2A14" w:rsidRPr="00BA7106" w:rsidRDefault="000C2A14" w:rsidP="00733323">
            <w:pPr>
              <w:pStyle w:val="Akapitzlist"/>
              <w:numPr>
                <w:ilvl w:val="0"/>
                <w:numId w:val="20"/>
              </w:numPr>
              <w:spacing w:after="0" w:line="240" w:lineRule="auto"/>
              <w:ind w:left="360"/>
              <w:rPr>
                <w:rFonts w:ascii="Lato" w:eastAsia="Lato" w:hAnsi="Lato" w:cs="Lato"/>
                <w:sz w:val="20"/>
                <w:szCs w:val="20"/>
              </w:rPr>
            </w:pPr>
            <w:r w:rsidRPr="00A2392B">
              <w:rPr>
                <w:rFonts w:ascii="Lato" w:eastAsia="Lato" w:hAnsi="Lato" w:cs="Lato"/>
                <w:sz w:val="20"/>
                <w:szCs w:val="20"/>
              </w:rPr>
              <w:t xml:space="preserve">osoby </w:t>
            </w:r>
            <w:r w:rsidRPr="00616279">
              <w:rPr>
                <w:rFonts w:ascii="Lato" w:eastAsia="Lato" w:hAnsi="Lato" w:cs="Lato"/>
                <w:sz w:val="20"/>
                <w:szCs w:val="20"/>
              </w:rPr>
              <w:t>w wieku aktywności zawodowej pozostające bez zatrudnienia</w:t>
            </w:r>
            <w:r w:rsidRPr="00616279">
              <w:rPr>
                <w:rFonts w:ascii="Lato" w:eastAsia="Lato" w:hAnsi="Lato" w:cs="Lato"/>
                <w:sz w:val="20"/>
                <w:szCs w:val="20"/>
                <w:vertAlign w:val="superscript"/>
              </w:rPr>
              <w:footnoteReference w:id="9"/>
            </w:r>
            <w:r w:rsidRPr="00616279">
              <w:rPr>
                <w:rFonts w:ascii="Lato" w:eastAsia="Lato" w:hAnsi="Lato" w:cs="Lato"/>
                <w:sz w:val="20"/>
                <w:szCs w:val="20"/>
              </w:rPr>
              <w:t xml:space="preserve"> doświadczające problemów z podjęciem zatrudnienia lub powrotem na rynek pracy na skutek choroby lub niepełnosprawności (dotyczy schorzeń układu ruchu lub obwodowego układu nerwowego, skutków wypadków przy pracy lub chorób zawodowych), u których rokowanie co do odzyskania sprawności i zdolności do pracy jest pozytywne;</w:t>
            </w:r>
          </w:p>
          <w:p w14:paraId="53CBE93F" w14:textId="65156A58" w:rsidR="000C2A14" w:rsidRPr="00BA7106" w:rsidRDefault="000C2A14" w:rsidP="00322042">
            <w:pPr>
              <w:spacing w:after="0" w:line="240" w:lineRule="auto"/>
              <w:rPr>
                <w:rFonts w:ascii="Lato" w:eastAsia="Lato" w:hAnsi="Lato" w:cs="Lato"/>
                <w:sz w:val="20"/>
                <w:szCs w:val="20"/>
              </w:rPr>
            </w:pPr>
            <w:r w:rsidRPr="6092000E">
              <w:rPr>
                <w:rFonts w:ascii="Lato" w:eastAsia="Lato" w:hAnsi="Lato" w:cs="Lato"/>
                <w:sz w:val="20"/>
                <w:szCs w:val="20"/>
              </w:rPr>
              <w:t xml:space="preserve">i </w:t>
            </w:r>
            <w:r w:rsidRPr="00BA7106">
              <w:rPr>
                <w:rFonts w:ascii="Lato" w:eastAsia="Lato" w:hAnsi="Lato" w:cs="Lato"/>
                <w:sz w:val="20"/>
                <w:szCs w:val="20"/>
              </w:rPr>
              <w:t xml:space="preserve">jednocześnie spełniające </w:t>
            </w:r>
            <w:r w:rsidRPr="0D6BDB21">
              <w:rPr>
                <w:rFonts w:ascii="Lato" w:eastAsia="Lato" w:hAnsi="Lato" w:cs="Lato"/>
                <w:sz w:val="20"/>
                <w:szCs w:val="20"/>
              </w:rPr>
              <w:t>po</w:t>
            </w:r>
            <w:r w:rsidR="1B02085E" w:rsidRPr="0D6BDB21">
              <w:rPr>
                <w:rFonts w:ascii="Lato" w:eastAsia="Lato" w:hAnsi="Lato" w:cs="Lato"/>
                <w:sz w:val="20"/>
                <w:szCs w:val="20"/>
              </w:rPr>
              <w:t>niższ</w:t>
            </w:r>
            <w:r w:rsidRPr="0D6BDB21">
              <w:rPr>
                <w:rFonts w:ascii="Lato" w:eastAsia="Lato" w:hAnsi="Lato" w:cs="Lato"/>
                <w:sz w:val="20"/>
                <w:szCs w:val="20"/>
              </w:rPr>
              <w:t>e</w:t>
            </w:r>
            <w:r w:rsidRPr="00BA7106">
              <w:rPr>
                <w:rFonts w:ascii="Lato" w:eastAsia="Lato" w:hAnsi="Lato" w:cs="Lato"/>
                <w:sz w:val="20"/>
                <w:szCs w:val="20"/>
              </w:rPr>
              <w:t xml:space="preserve"> warunki:</w:t>
            </w:r>
          </w:p>
          <w:p w14:paraId="50BFF4F8" w14:textId="2C74A8F0" w:rsidR="000C2A14" w:rsidRPr="00BA7106" w:rsidRDefault="000C2A14" w:rsidP="0D6BDB21">
            <w:pPr>
              <w:pStyle w:val="Akapitzlist"/>
              <w:numPr>
                <w:ilvl w:val="0"/>
                <w:numId w:val="20"/>
              </w:numPr>
              <w:spacing w:after="0" w:line="240" w:lineRule="auto"/>
              <w:ind w:left="360"/>
              <w:rPr>
                <w:rFonts w:ascii="Lato" w:eastAsia="Lato" w:hAnsi="Lato" w:cs="Lato"/>
                <w:sz w:val="20"/>
                <w:szCs w:val="20"/>
              </w:rPr>
            </w:pPr>
            <w:r w:rsidRPr="00BA7106">
              <w:rPr>
                <w:rFonts w:ascii="Lato" w:eastAsia="Lato" w:hAnsi="Lato" w:cs="Lato"/>
                <w:sz w:val="20"/>
                <w:szCs w:val="20"/>
              </w:rPr>
              <w:t>osoby mieszkające na terenie województwa mazowi</w:t>
            </w:r>
            <w:r w:rsidRPr="2AC4D95F">
              <w:rPr>
                <w:rFonts w:asciiTheme="minorHAnsi" w:eastAsiaTheme="minorEastAsia" w:hAnsiTheme="minorHAnsi" w:cstheme="minorBidi"/>
                <w:sz w:val="20"/>
                <w:szCs w:val="20"/>
              </w:rPr>
              <w:t>eckiego</w:t>
            </w:r>
            <w:r w:rsidR="13FC461A" w:rsidRPr="2AC4D95F">
              <w:rPr>
                <w:rFonts w:asciiTheme="minorHAnsi" w:eastAsiaTheme="minorEastAsia" w:hAnsiTheme="minorHAnsi" w:cstheme="minorBidi"/>
                <w:sz w:val="20"/>
                <w:szCs w:val="20"/>
              </w:rPr>
              <w:t xml:space="preserve"> (region warszawski stołeczny lub region mazowiecki regionalny)</w:t>
            </w:r>
            <w:r w:rsidRPr="2AC4D95F">
              <w:rPr>
                <w:rFonts w:asciiTheme="minorHAnsi" w:eastAsiaTheme="minorEastAsia" w:hAnsiTheme="minorHAnsi" w:cstheme="minorBidi"/>
                <w:sz w:val="20"/>
                <w:szCs w:val="20"/>
              </w:rPr>
              <w:t>;</w:t>
            </w:r>
          </w:p>
          <w:p w14:paraId="6F25BB30" w14:textId="77777777" w:rsidR="000C2A14" w:rsidRPr="00BA7106" w:rsidRDefault="000C2A14" w:rsidP="0D6BDB21">
            <w:pPr>
              <w:pStyle w:val="Akapitzlist"/>
              <w:numPr>
                <w:ilvl w:val="0"/>
                <w:numId w:val="20"/>
              </w:numPr>
              <w:spacing w:after="0" w:line="240" w:lineRule="auto"/>
              <w:ind w:left="360"/>
              <w:rPr>
                <w:rFonts w:ascii="Lato" w:eastAsia="Lato" w:hAnsi="Lato" w:cs="Lato"/>
                <w:sz w:val="20"/>
                <w:szCs w:val="20"/>
              </w:rPr>
            </w:pPr>
            <w:r w:rsidRPr="00BA7106">
              <w:rPr>
                <w:rFonts w:ascii="Lato" w:eastAsia="Lato" w:hAnsi="Lato" w:cs="Lato"/>
                <w:sz w:val="20"/>
                <w:szCs w:val="20"/>
              </w:rPr>
              <w:t>osoby, u których stwierdzono schorzenie układu ruchu lub obwodowego układu nerwowego, związane ze sposobem wykonywania pracy.</w:t>
            </w:r>
          </w:p>
          <w:p w14:paraId="158B0C43" w14:textId="77777777" w:rsidR="000C2A14" w:rsidRPr="00BA7106" w:rsidRDefault="000C2A14" w:rsidP="00322042">
            <w:pPr>
              <w:spacing w:after="0" w:line="240" w:lineRule="auto"/>
              <w:rPr>
                <w:rFonts w:ascii="Lato" w:eastAsia="Lato" w:hAnsi="Lato" w:cs="Lato"/>
                <w:sz w:val="20"/>
                <w:szCs w:val="20"/>
              </w:rPr>
            </w:pPr>
            <w:r w:rsidRPr="00BA7106">
              <w:rPr>
                <w:rFonts w:ascii="Lato" w:eastAsia="Lato" w:hAnsi="Lato" w:cs="Lato"/>
                <w:sz w:val="20"/>
                <w:szCs w:val="20"/>
              </w:rPr>
              <w:t xml:space="preserve">Schorzenia kwalifikujące do udziału w projekcie zostały wymienione w Tabeli 1 i 2 w „Regionalnym </w:t>
            </w:r>
            <w:r w:rsidRPr="6092000E">
              <w:rPr>
                <w:rFonts w:ascii="Lato" w:eastAsia="Lato" w:hAnsi="Lato" w:cs="Lato"/>
                <w:sz w:val="20"/>
                <w:szCs w:val="20"/>
              </w:rPr>
              <w:t>Programie</w:t>
            </w:r>
            <w:r w:rsidRPr="00BA7106">
              <w:rPr>
                <w:rFonts w:ascii="Lato" w:eastAsia="Lato" w:hAnsi="Lato" w:cs="Lato"/>
                <w:sz w:val="20"/>
                <w:szCs w:val="20"/>
              </w:rPr>
              <w:t xml:space="preserve"> Zdrowotnym w zakresie rehabilitacji medycznej schorzeń układu ruchu i obwodowego układu nerwowego, związanych ze sposobem wykonywania pracy, skierowanym do osób pracujących i powracających do pracy wśród mieszkańców województwa mazowieckiego”.</w:t>
            </w:r>
            <w:r>
              <w:rPr>
                <w:rFonts w:ascii="Lato" w:eastAsia="Lato" w:hAnsi="Lato" w:cs="Lato"/>
                <w:sz w:val="20"/>
                <w:szCs w:val="20"/>
              </w:rPr>
              <w:t xml:space="preserve"> Uczestnik </w:t>
            </w:r>
            <w:r w:rsidRPr="00F67BB4">
              <w:rPr>
                <w:rFonts w:ascii="Lato" w:eastAsia="Lato" w:hAnsi="Lato" w:cs="Lato"/>
                <w:sz w:val="20"/>
                <w:szCs w:val="20"/>
              </w:rPr>
              <w:t xml:space="preserve">przedstawi stosowną dokumentację medyczną </w:t>
            </w:r>
            <w:r w:rsidRPr="00F67BB4">
              <w:rPr>
                <w:rFonts w:ascii="Lato" w:eastAsia="Lato" w:hAnsi="Lato" w:cs="Lato"/>
                <w:sz w:val="20"/>
                <w:szCs w:val="20"/>
              </w:rPr>
              <w:lastRenderedPageBreak/>
              <w:t>potwierdzającą diagnozę choroby układu ruchu lub układu nerwowego, zgodną z klasyfikacją ICD-10. Klasyfikacja ICD-10 zdiagnozowanego schorzenia musi nawiązywać do tabel 1 i 2.</w:t>
            </w:r>
          </w:p>
          <w:p w14:paraId="12622881" w14:textId="77777777" w:rsidR="000C2A14" w:rsidRPr="00BA7106" w:rsidRDefault="000C2A14" w:rsidP="00322042">
            <w:pPr>
              <w:spacing w:after="0" w:line="240" w:lineRule="auto"/>
              <w:rPr>
                <w:rFonts w:ascii="Lato" w:eastAsia="Lato" w:hAnsi="Lato" w:cs="Lato"/>
                <w:sz w:val="20"/>
                <w:szCs w:val="20"/>
              </w:rPr>
            </w:pPr>
            <w:r w:rsidRPr="00BA7106">
              <w:rPr>
                <w:rFonts w:ascii="Lato" w:eastAsia="Lato" w:hAnsi="Lato" w:cs="Lato"/>
                <w:sz w:val="20"/>
                <w:szCs w:val="20"/>
              </w:rPr>
              <w:t>Definicje osoby pracującej i osoby bezrobotnej zawarte są w Wytycznych dotyczących realizacji projektów z udziałem środków Europejskiego Funduszu Społecznego Plus w regionalnych programach na lata 2021-2027.</w:t>
            </w:r>
          </w:p>
          <w:p w14:paraId="5AB89F40" w14:textId="77777777" w:rsidR="000C2A14" w:rsidRPr="00BA7106" w:rsidRDefault="000C2A14" w:rsidP="00322042">
            <w:pPr>
              <w:spacing w:after="0" w:line="240" w:lineRule="auto"/>
              <w:rPr>
                <w:rFonts w:ascii="Lato" w:eastAsia="Lato" w:hAnsi="Lato" w:cs="Lato"/>
                <w:sz w:val="20"/>
                <w:szCs w:val="20"/>
              </w:rPr>
            </w:pPr>
            <w:r w:rsidRPr="00BA7106">
              <w:rPr>
                <w:rFonts w:ascii="Lato" w:eastAsia="Lato" w:hAnsi="Lato" w:cs="Lato"/>
                <w:sz w:val="20"/>
                <w:szCs w:val="20"/>
              </w:rPr>
              <w:t xml:space="preserve">Definicja miejsca zamieszkania zawarta jest w „Regionalnym </w:t>
            </w:r>
            <w:r w:rsidRPr="6092000E">
              <w:rPr>
                <w:rFonts w:ascii="Lato" w:eastAsia="Lato" w:hAnsi="Lato" w:cs="Lato"/>
                <w:sz w:val="20"/>
                <w:szCs w:val="20"/>
              </w:rPr>
              <w:t>Programie</w:t>
            </w:r>
            <w:r w:rsidRPr="00BA7106">
              <w:rPr>
                <w:rFonts w:ascii="Lato" w:eastAsia="Lato" w:hAnsi="Lato" w:cs="Lato"/>
                <w:sz w:val="20"/>
                <w:szCs w:val="20"/>
              </w:rPr>
              <w:t xml:space="preserve"> Zdrowotnym w zakresie rehabilitacji medycznej schorzeń układu ruchu i obwodowego układu nerwowego, związanych ze sposobem wykonywania pracy, skierowanym do osób pracujących i powracających do pracy wśród mieszkańców województwa mazowieckiego”.</w:t>
            </w:r>
          </w:p>
          <w:p w14:paraId="77C2318A" w14:textId="77777777" w:rsidR="000C2A14" w:rsidRPr="00BA7106" w:rsidRDefault="000C2A14" w:rsidP="00322042">
            <w:pPr>
              <w:spacing w:after="0" w:line="240" w:lineRule="auto"/>
              <w:rPr>
                <w:rFonts w:ascii="Lato" w:eastAsia="Lato" w:hAnsi="Lato" w:cs="Lato"/>
                <w:sz w:val="20"/>
                <w:szCs w:val="20"/>
              </w:rPr>
            </w:pPr>
            <w:r w:rsidRPr="00BA7106">
              <w:rPr>
                <w:rFonts w:ascii="Lato" w:eastAsia="Lato" w:hAnsi="Lato" w:cs="Lato"/>
                <w:sz w:val="20"/>
                <w:szCs w:val="20"/>
              </w:rPr>
              <w:t>Miejsce zamieszkania uczestnika projektu decyduje o przyporządkowaniu wsparcia do konkretnego obszaru realizacji projektu (region warszawski stołeczny lub region mazowiecki regionalny).</w:t>
            </w:r>
          </w:p>
          <w:p w14:paraId="6FF36C6C" w14:textId="77777777" w:rsidR="000C2A14" w:rsidRDefault="000C2A14" w:rsidP="00322042">
            <w:pPr>
              <w:spacing w:after="0" w:line="240" w:lineRule="auto"/>
              <w:rPr>
                <w:rFonts w:ascii="Lato" w:eastAsia="Lato" w:hAnsi="Lato" w:cs="Lato"/>
                <w:sz w:val="20"/>
                <w:szCs w:val="20"/>
              </w:rPr>
            </w:pPr>
          </w:p>
          <w:p w14:paraId="68935DA6" w14:textId="77777777" w:rsidR="000C2A14" w:rsidRPr="00CC0919" w:rsidRDefault="000C2A14" w:rsidP="00322042">
            <w:pPr>
              <w:spacing w:after="0" w:line="240" w:lineRule="auto"/>
              <w:rPr>
                <w:rFonts w:ascii="Lato" w:eastAsia="Lato" w:hAnsi="Lato" w:cs="Lato"/>
                <w:sz w:val="20"/>
                <w:szCs w:val="20"/>
              </w:rPr>
            </w:pPr>
            <w:r w:rsidRPr="00BA7106">
              <w:rPr>
                <w:rFonts w:ascii="Lato" w:eastAsia="Lato" w:hAnsi="Lato" w:cs="Lato"/>
                <w:sz w:val="20"/>
                <w:szCs w:val="20"/>
              </w:rPr>
              <w:t>Spełnienie kryterium zostanie zweryfikowane na podstawie deklaracji zawartej we wniosku o dofinansowanie projektu potwierdzającej, że uczestnik projektu jest osobą spełniającą powyższe wymagania oraz miejsce jego zamieszkania znajduje się na obszarze realizacji projektu.</w:t>
            </w:r>
          </w:p>
        </w:tc>
      </w:tr>
      <w:tr w:rsidR="000C2A14" w:rsidRPr="007D6908" w14:paraId="0C1A65FD" w14:textId="77777777" w:rsidTr="0BAAB349">
        <w:trPr>
          <w:trHeight w:val="300"/>
        </w:trPr>
        <w:tc>
          <w:tcPr>
            <w:tcW w:w="534" w:type="dxa"/>
            <w:noWrap/>
            <w:tcMar>
              <w:top w:w="170" w:type="dxa"/>
              <w:bottom w:w="170" w:type="dxa"/>
            </w:tcMar>
            <w:hideMark/>
          </w:tcPr>
          <w:p w14:paraId="5DDC5BCC" w14:textId="77777777" w:rsidR="000C2A14" w:rsidRPr="007D6908" w:rsidRDefault="000C2A14" w:rsidP="00322042">
            <w:pPr>
              <w:spacing w:before="30" w:after="30" w:line="240" w:lineRule="auto"/>
              <w:rPr>
                <w:rFonts w:ascii="Lato" w:eastAsia="Lato" w:hAnsi="Lato" w:cs="Lato"/>
                <w:sz w:val="20"/>
                <w:szCs w:val="20"/>
              </w:rPr>
            </w:pPr>
            <w:r w:rsidRPr="6092000E">
              <w:rPr>
                <w:rFonts w:ascii="Lato" w:eastAsia="Lato" w:hAnsi="Lato" w:cs="Lato"/>
                <w:sz w:val="20"/>
                <w:szCs w:val="20"/>
              </w:rPr>
              <w:lastRenderedPageBreak/>
              <w:t>12</w:t>
            </w:r>
          </w:p>
        </w:tc>
        <w:tc>
          <w:tcPr>
            <w:tcW w:w="3425" w:type="dxa"/>
            <w:tcMar>
              <w:top w:w="170" w:type="dxa"/>
              <w:bottom w:w="170" w:type="dxa"/>
            </w:tcMar>
          </w:tcPr>
          <w:p w14:paraId="69BA9984" w14:textId="77777777" w:rsidR="000C2A14" w:rsidRPr="002F37D1" w:rsidRDefault="000C2A14" w:rsidP="00322042">
            <w:pPr>
              <w:autoSpaceDE w:val="0"/>
              <w:autoSpaceDN w:val="0"/>
              <w:adjustRightInd w:val="0"/>
              <w:spacing w:after="0" w:line="240" w:lineRule="auto"/>
              <w:rPr>
                <w:rFonts w:ascii="Lato-Regular" w:eastAsiaTheme="minorEastAsia" w:hAnsi="Lato-Regular" w:cs="Lato-Regular"/>
                <w:sz w:val="20"/>
                <w:szCs w:val="20"/>
                <w:lang w:eastAsia="ja-JP"/>
              </w:rPr>
            </w:pPr>
            <w:r w:rsidRPr="002F37D1">
              <w:rPr>
                <w:rFonts w:ascii="Lato-Regular" w:eastAsiaTheme="minorEastAsia" w:hAnsi="Lato-Regular" w:cs="Lato-Regular"/>
                <w:sz w:val="20"/>
                <w:szCs w:val="20"/>
                <w:lang w:eastAsia="ja-JP"/>
              </w:rPr>
              <w:t>Projekt obejmuje działania z zakresu profilaktyki chorób związanych z miejscem pracy</w:t>
            </w:r>
            <w:r>
              <w:rPr>
                <w:rFonts w:ascii="Lato-Regular" w:eastAsiaTheme="minorEastAsia" w:hAnsi="Lato-Regular" w:cs="Lato-Regular"/>
                <w:sz w:val="20"/>
                <w:szCs w:val="20"/>
                <w:lang w:eastAsia="ja-JP"/>
              </w:rPr>
              <w:t xml:space="preserve"> </w:t>
            </w:r>
            <w:r w:rsidRPr="002F37D1">
              <w:rPr>
                <w:rFonts w:ascii="Lato-Regular" w:eastAsiaTheme="minorEastAsia" w:hAnsi="Lato-Regular" w:cs="Lato-Regular"/>
                <w:sz w:val="20"/>
                <w:szCs w:val="20"/>
                <w:lang w:eastAsia="ja-JP"/>
              </w:rPr>
              <w:t>lub wsparcia pracowników w powrotach do pracy po długotrwałych zwolnieniach lekarskich</w:t>
            </w:r>
            <w:r>
              <w:rPr>
                <w:rFonts w:ascii="Lato-Regular" w:eastAsiaTheme="minorEastAsia" w:hAnsi="Lato-Regular" w:cs="Lato-Regular"/>
                <w:sz w:val="20"/>
                <w:szCs w:val="20"/>
                <w:lang w:eastAsia="ja-JP"/>
              </w:rPr>
              <w:t xml:space="preserve"> (</w:t>
            </w:r>
            <w:r w:rsidRPr="002F37D1">
              <w:rPr>
                <w:rFonts w:ascii="Lato-Regular" w:eastAsiaTheme="minorEastAsia" w:hAnsi="Lato-Regular" w:cs="Lato-Regular"/>
                <w:sz w:val="20"/>
                <w:szCs w:val="20"/>
                <w:lang w:eastAsia="ja-JP"/>
              </w:rPr>
              <w:t>2</w:t>
            </w:r>
            <w:r>
              <w:rPr>
                <w:rFonts w:ascii="Lato-Regular" w:eastAsiaTheme="minorEastAsia" w:hAnsi="Lato-Regular" w:cs="Lato-Regular"/>
                <w:sz w:val="20"/>
                <w:szCs w:val="20"/>
                <w:lang w:eastAsia="ja-JP"/>
              </w:rPr>
              <w:t>)</w:t>
            </w:r>
            <w:r w:rsidRPr="002F37D1">
              <w:rPr>
                <w:rFonts w:ascii="Lato-Regular" w:eastAsiaTheme="minorEastAsia" w:hAnsi="Lato-Regular" w:cs="Lato-Regular"/>
                <w:sz w:val="20"/>
                <w:szCs w:val="20"/>
                <w:lang w:eastAsia="ja-JP"/>
              </w:rPr>
              <w:t xml:space="preserve"> i osób ponownie wracających na rynek pracy po długotrwałej niezdolności</w:t>
            </w:r>
          </w:p>
          <w:p w14:paraId="36A0592F" w14:textId="77777777" w:rsidR="000C2A14" w:rsidRPr="002F37D1" w:rsidRDefault="000C2A14" w:rsidP="00322042">
            <w:pPr>
              <w:spacing w:before="30" w:after="30" w:line="240" w:lineRule="auto"/>
              <w:rPr>
                <w:rFonts w:ascii="Lato-Regular" w:eastAsiaTheme="minorEastAsia" w:hAnsi="Lato-Regular" w:cs="Lato-Regular"/>
                <w:sz w:val="20"/>
                <w:szCs w:val="20"/>
                <w:lang w:eastAsia="ja-JP"/>
              </w:rPr>
            </w:pPr>
            <w:r w:rsidRPr="002F37D1">
              <w:rPr>
                <w:rFonts w:ascii="Lato-Regular" w:eastAsiaTheme="minorEastAsia" w:hAnsi="Lato-Regular" w:cs="Lato-Regular"/>
                <w:sz w:val="20"/>
                <w:szCs w:val="20"/>
                <w:lang w:eastAsia="ja-JP"/>
              </w:rPr>
              <w:t>do pracy lub działania z zakresu zapobiegania długotrwałej niezdolności do pracy</w:t>
            </w:r>
            <w:r>
              <w:rPr>
                <w:rFonts w:ascii="Lato-Regular" w:eastAsiaTheme="minorEastAsia" w:hAnsi="Lato-Regular" w:cs="Lato-Regular"/>
                <w:sz w:val="20"/>
                <w:szCs w:val="20"/>
                <w:lang w:eastAsia="ja-JP"/>
              </w:rPr>
              <w:t>(</w:t>
            </w:r>
            <w:r w:rsidRPr="002F37D1">
              <w:rPr>
                <w:rFonts w:ascii="Lato-Regular" w:eastAsiaTheme="minorEastAsia" w:hAnsi="Lato-Regular" w:cs="Lato-Regular"/>
                <w:sz w:val="20"/>
                <w:szCs w:val="20"/>
                <w:lang w:eastAsia="ja-JP"/>
              </w:rPr>
              <w:t>3</w:t>
            </w:r>
            <w:r>
              <w:rPr>
                <w:rFonts w:ascii="Lato-Regular" w:eastAsiaTheme="minorEastAsia" w:hAnsi="Lato-Regular" w:cs="Lato-Regular"/>
                <w:sz w:val="20"/>
                <w:szCs w:val="20"/>
                <w:lang w:eastAsia="ja-JP"/>
              </w:rPr>
              <w:t>)</w:t>
            </w:r>
            <w:r w:rsidRPr="002F37D1">
              <w:rPr>
                <w:rFonts w:ascii="Lato-Regular" w:eastAsiaTheme="minorEastAsia" w:hAnsi="Lato-Regular" w:cs="Lato-Regular"/>
                <w:sz w:val="20"/>
                <w:szCs w:val="20"/>
                <w:lang w:eastAsia="ja-JP"/>
              </w:rPr>
              <w:t>.</w:t>
            </w:r>
          </w:p>
          <w:p w14:paraId="408A400F" w14:textId="77777777" w:rsidR="000C2A14" w:rsidRPr="005107A4" w:rsidRDefault="000C2A14" w:rsidP="00733323">
            <w:pPr>
              <w:pStyle w:val="Akapitzlist"/>
              <w:numPr>
                <w:ilvl w:val="0"/>
                <w:numId w:val="18"/>
              </w:numPr>
              <w:autoSpaceDE w:val="0"/>
              <w:autoSpaceDN w:val="0"/>
              <w:adjustRightInd w:val="0"/>
              <w:spacing w:after="0" w:line="240" w:lineRule="auto"/>
              <w:rPr>
                <w:rFonts w:ascii="Lato-Regular" w:eastAsiaTheme="minorEastAsia" w:hAnsi="Lato-Regular" w:cs="Lato-Regular"/>
                <w:sz w:val="16"/>
                <w:szCs w:val="16"/>
                <w:lang w:eastAsia="ja-JP"/>
              </w:rPr>
            </w:pPr>
            <w:r w:rsidRPr="005107A4">
              <w:rPr>
                <w:rFonts w:ascii="Lato-Regular" w:eastAsiaTheme="minorEastAsia" w:hAnsi="Lato-Regular" w:cs="Lato-Regular"/>
                <w:sz w:val="16"/>
                <w:szCs w:val="16"/>
                <w:lang w:eastAsia="ja-JP"/>
              </w:rPr>
              <w:lastRenderedPageBreak/>
              <w:t>Niezdolności do pracy trwającej dłużej niż 30 dni, po której zgodnie z art. 229 § 2 Kodeksu pracy (Dz.U. z 2023 r., poz. 1465), pracownik podlega kontrolnym badaniom lekarskim w celu ustalenia zdolności do wykonywania pracy na dotychczasowym stanowisku.</w:t>
            </w:r>
          </w:p>
          <w:p w14:paraId="12C84D14" w14:textId="77777777" w:rsidR="000C2A14" w:rsidRPr="002F37D1" w:rsidRDefault="000C2A14" w:rsidP="00733323">
            <w:pPr>
              <w:pStyle w:val="Akapitzlist"/>
              <w:numPr>
                <w:ilvl w:val="0"/>
                <w:numId w:val="18"/>
              </w:numPr>
              <w:autoSpaceDE w:val="0"/>
              <w:autoSpaceDN w:val="0"/>
              <w:adjustRightInd w:val="0"/>
              <w:spacing w:after="0" w:line="240" w:lineRule="auto"/>
              <w:rPr>
                <w:rFonts w:ascii="Lato" w:hAnsi="Lato"/>
                <w:sz w:val="20"/>
                <w:szCs w:val="20"/>
              </w:rPr>
            </w:pPr>
            <w:r w:rsidRPr="005107A4">
              <w:rPr>
                <w:rFonts w:ascii="Lato-Regular" w:eastAsiaTheme="minorEastAsia" w:hAnsi="Lato-Regular" w:cs="Lato-Regular"/>
                <w:sz w:val="16"/>
                <w:szCs w:val="16"/>
                <w:lang w:eastAsia="ja-JP"/>
              </w:rPr>
              <w:t>Niezdolność do pracy związana z korzystaniem ze świadczenia</w:t>
            </w:r>
            <w:r w:rsidRPr="005107A4">
              <w:rPr>
                <w:rFonts w:ascii="Lato-Regular" w:eastAsiaTheme="minorEastAsia" w:hAnsi="Lato-Regular" w:cs="Lato-Regular"/>
                <w:sz w:val="20"/>
                <w:szCs w:val="20"/>
                <w:lang w:eastAsia="ja-JP"/>
              </w:rPr>
              <w:t xml:space="preserve"> </w:t>
            </w:r>
            <w:r w:rsidRPr="005107A4">
              <w:rPr>
                <w:rFonts w:ascii="Lato-Regular" w:eastAsiaTheme="minorEastAsia" w:hAnsi="Lato-Regular" w:cs="Lato-Regular"/>
                <w:sz w:val="16"/>
                <w:szCs w:val="16"/>
                <w:lang w:eastAsia="ja-JP"/>
              </w:rPr>
              <w:t>rehabilitacyjnego po którym ubezpieczony rokuje odzyskanie zdolności do pracy, przysługującego zgodnie z art. 18 ustawy o świadczenia pieniężnych z ubezpieczenia</w:t>
            </w:r>
            <w:r>
              <w:rPr>
                <w:rFonts w:ascii="Lato-Regular" w:eastAsiaTheme="minorEastAsia" w:hAnsi="Lato-Regular" w:cs="Lato-Regular"/>
                <w:sz w:val="16"/>
                <w:szCs w:val="16"/>
                <w:lang w:eastAsia="ja-JP"/>
              </w:rPr>
              <w:t xml:space="preserve"> </w:t>
            </w:r>
            <w:r w:rsidRPr="005107A4">
              <w:rPr>
                <w:rFonts w:ascii="Lato-Regular" w:eastAsiaTheme="minorEastAsia" w:hAnsi="Lato-Regular" w:cs="Lato-Regular"/>
                <w:sz w:val="16"/>
                <w:szCs w:val="16"/>
                <w:lang w:eastAsia="ja-JP"/>
              </w:rPr>
              <w:t>społecznego w razie choroby i macierzyństwa (Dz.U. z 2022 r., poz. 1732, z późn. zm.).</w:t>
            </w:r>
          </w:p>
        </w:tc>
        <w:tc>
          <w:tcPr>
            <w:tcW w:w="2705" w:type="dxa"/>
            <w:noWrap/>
            <w:tcMar>
              <w:top w:w="170" w:type="dxa"/>
              <w:bottom w:w="170" w:type="dxa"/>
            </w:tcMar>
          </w:tcPr>
          <w:p w14:paraId="2941B2A3" w14:textId="77777777" w:rsidR="000C2A14" w:rsidRPr="00D71E87" w:rsidRDefault="000C2A14" w:rsidP="00322042">
            <w:pPr>
              <w:rPr>
                <w:rFonts w:ascii="Lato" w:eastAsiaTheme="minorEastAsia" w:hAnsi="Lato" w:cs="Lato-Regular"/>
                <w:sz w:val="20"/>
                <w:szCs w:val="20"/>
                <w:lang w:eastAsia="ja-JP"/>
              </w:rPr>
            </w:pPr>
            <w:r w:rsidRPr="6092000E">
              <w:rPr>
                <w:rFonts w:ascii="Lato" w:eastAsiaTheme="minorEastAsia" w:hAnsi="Lato" w:cs="Lato-Regular"/>
                <w:sz w:val="20"/>
                <w:szCs w:val="20"/>
                <w:lang w:eastAsia="ja-JP"/>
              </w:rPr>
              <w:lastRenderedPageBreak/>
              <w:t>Profilaktyka</w:t>
            </w:r>
            <w:r w:rsidRPr="00D71E87">
              <w:rPr>
                <w:rFonts w:ascii="Lato" w:eastAsiaTheme="minorEastAsia" w:hAnsi="Lato" w:cs="Lato-Regular"/>
                <w:sz w:val="20"/>
                <w:szCs w:val="20"/>
                <w:lang w:eastAsia="ja-JP"/>
              </w:rPr>
              <w:t xml:space="preserve"> chorób związanych z miejscem pracy </w:t>
            </w:r>
          </w:p>
          <w:p w14:paraId="586EDDCC" w14:textId="77777777" w:rsidR="000C2A14" w:rsidRPr="00CC0919" w:rsidRDefault="000C2A14" w:rsidP="00322042">
            <w:pPr>
              <w:rPr>
                <w:rFonts w:ascii="Lato" w:eastAsia="Lato" w:hAnsi="Lato" w:cs="Lato"/>
                <w:i/>
                <w:color w:val="BFBFBF" w:themeColor="background1" w:themeShade="BF"/>
                <w:sz w:val="20"/>
                <w:szCs w:val="20"/>
                <w:lang w:eastAsia="ja-JP"/>
              </w:rPr>
            </w:pPr>
          </w:p>
        </w:tc>
        <w:tc>
          <w:tcPr>
            <w:tcW w:w="2070" w:type="dxa"/>
            <w:noWrap/>
            <w:tcMar>
              <w:top w:w="170" w:type="dxa"/>
              <w:bottom w:w="170" w:type="dxa"/>
            </w:tcMar>
            <w:hideMark/>
          </w:tcPr>
          <w:p w14:paraId="303FB8FF" w14:textId="77777777" w:rsidR="000C2A14" w:rsidRPr="00CC0919" w:rsidRDefault="000C2A14" w:rsidP="00322042">
            <w:pPr>
              <w:spacing w:before="30" w:after="30" w:line="240" w:lineRule="auto"/>
              <w:rPr>
                <w:rFonts w:ascii="Lato" w:eastAsia="Lato" w:hAnsi="Lato" w:cs="Lato"/>
                <w:sz w:val="20"/>
                <w:szCs w:val="20"/>
              </w:rPr>
            </w:pPr>
            <w:r w:rsidRPr="004E21F3">
              <w:rPr>
                <w:rFonts w:ascii="Lato" w:eastAsia="Lato" w:hAnsi="Lato" w:cs="Lato"/>
                <w:sz w:val="20"/>
                <w:szCs w:val="20"/>
              </w:rPr>
              <w:t>Kryterium dostępu</w:t>
            </w:r>
          </w:p>
        </w:tc>
        <w:tc>
          <w:tcPr>
            <w:tcW w:w="6667" w:type="dxa"/>
            <w:noWrap/>
            <w:tcMar>
              <w:top w:w="170" w:type="dxa"/>
              <w:bottom w:w="170" w:type="dxa"/>
            </w:tcMar>
            <w:hideMark/>
          </w:tcPr>
          <w:p w14:paraId="17A8D8F8" w14:textId="77777777" w:rsidR="000C2A14" w:rsidRPr="00CC0919" w:rsidRDefault="000C2A14" w:rsidP="00322042">
            <w:pPr>
              <w:autoSpaceDE w:val="0"/>
              <w:autoSpaceDN w:val="0"/>
              <w:adjustRightInd w:val="0"/>
              <w:spacing w:before="30" w:after="30" w:line="240" w:lineRule="auto"/>
              <w:rPr>
                <w:rFonts w:ascii="Lato" w:eastAsia="Lato" w:hAnsi="Lato" w:cs="Lato"/>
                <w:sz w:val="20"/>
                <w:szCs w:val="20"/>
              </w:rPr>
            </w:pPr>
            <w:r w:rsidRPr="00CC0919">
              <w:rPr>
                <w:rFonts w:ascii="Lato" w:eastAsia="Lato" w:hAnsi="Lato" w:cs="Lato"/>
                <w:sz w:val="20"/>
                <w:szCs w:val="20"/>
              </w:rPr>
              <w:t>W ramach kryterium weryfikowane jest, czy projekt obejmuje następujące działania z zakresu profilaktyki chorób związanych z miejscem pracy, tj.:</w:t>
            </w:r>
          </w:p>
          <w:p w14:paraId="43985CC3" w14:textId="77777777" w:rsidR="000C2A14" w:rsidRPr="00CC0919" w:rsidRDefault="000C2A14" w:rsidP="00733323">
            <w:pPr>
              <w:pStyle w:val="Akapitzlist"/>
              <w:numPr>
                <w:ilvl w:val="0"/>
                <w:numId w:val="26"/>
              </w:numPr>
              <w:autoSpaceDE w:val="0"/>
              <w:autoSpaceDN w:val="0"/>
              <w:adjustRightInd w:val="0"/>
              <w:spacing w:after="0" w:line="240" w:lineRule="auto"/>
              <w:ind w:left="360"/>
              <w:rPr>
                <w:rFonts w:ascii="Lato" w:eastAsia="Lato" w:hAnsi="Lato" w:cs="Lato"/>
              </w:rPr>
            </w:pPr>
            <w:r w:rsidRPr="00CC0919">
              <w:rPr>
                <w:rFonts w:ascii="Lato" w:eastAsia="Lato" w:hAnsi="Lato" w:cs="Lato"/>
                <w:sz w:val="20"/>
                <w:szCs w:val="20"/>
              </w:rPr>
              <w:t>kwalifikacja do udziału w programie;</w:t>
            </w:r>
          </w:p>
          <w:p w14:paraId="472B874C" w14:textId="77777777" w:rsidR="000C2A14" w:rsidRPr="00997466" w:rsidRDefault="000C2A14" w:rsidP="7BA4E38E">
            <w:pPr>
              <w:pStyle w:val="Akapitzlist"/>
              <w:numPr>
                <w:ilvl w:val="0"/>
                <w:numId w:val="26"/>
              </w:numPr>
              <w:autoSpaceDE w:val="0"/>
              <w:autoSpaceDN w:val="0"/>
              <w:adjustRightInd w:val="0"/>
              <w:spacing w:after="0" w:line="240" w:lineRule="auto"/>
              <w:ind w:left="360"/>
              <w:rPr>
                <w:rFonts w:ascii="Lato" w:eastAsia="Lato" w:hAnsi="Lato" w:cs="Lato"/>
              </w:rPr>
            </w:pPr>
            <w:r w:rsidRPr="00997466">
              <w:rPr>
                <w:rFonts w:ascii="Lato" w:eastAsia="Lato" w:hAnsi="Lato" w:cs="Lato"/>
                <w:sz w:val="20"/>
                <w:szCs w:val="20"/>
              </w:rPr>
              <w:t>konsultacja medyczna wstępna (lekarz rehabilitacji medycznej);</w:t>
            </w:r>
          </w:p>
          <w:p w14:paraId="6BF23C02" w14:textId="77777777" w:rsidR="000C2A14" w:rsidRPr="00997466" w:rsidRDefault="000C2A14" w:rsidP="4A25C0A2">
            <w:pPr>
              <w:pStyle w:val="Akapitzlist"/>
              <w:numPr>
                <w:ilvl w:val="0"/>
                <w:numId w:val="26"/>
              </w:numPr>
              <w:autoSpaceDE w:val="0"/>
              <w:autoSpaceDN w:val="0"/>
              <w:adjustRightInd w:val="0"/>
              <w:spacing w:after="0" w:line="240" w:lineRule="auto"/>
              <w:ind w:left="360"/>
              <w:rPr>
                <w:rFonts w:ascii="Lato" w:eastAsia="Lato" w:hAnsi="Lato" w:cs="Lato"/>
              </w:rPr>
            </w:pPr>
            <w:r w:rsidRPr="00997466">
              <w:rPr>
                <w:rFonts w:ascii="Lato" w:eastAsia="Lato" w:hAnsi="Lato" w:cs="Lato"/>
                <w:sz w:val="20"/>
                <w:szCs w:val="20"/>
              </w:rPr>
              <w:t>świadczenia z zakresu rehabilitacji medycznej;</w:t>
            </w:r>
          </w:p>
          <w:p w14:paraId="46F50AEB" w14:textId="77777777" w:rsidR="000C2A14" w:rsidRPr="00CC0919" w:rsidRDefault="000C2A14" w:rsidP="00733323">
            <w:pPr>
              <w:pStyle w:val="Akapitzlist"/>
              <w:numPr>
                <w:ilvl w:val="0"/>
                <w:numId w:val="26"/>
              </w:numPr>
              <w:autoSpaceDE w:val="0"/>
              <w:autoSpaceDN w:val="0"/>
              <w:adjustRightInd w:val="0"/>
              <w:spacing w:after="0" w:line="240" w:lineRule="auto"/>
              <w:ind w:left="360"/>
              <w:rPr>
                <w:rFonts w:ascii="Lato" w:eastAsia="Lato" w:hAnsi="Lato" w:cs="Lato"/>
              </w:rPr>
            </w:pPr>
            <w:r w:rsidRPr="00CC0919">
              <w:rPr>
                <w:rFonts w:ascii="Lato" w:eastAsia="Lato" w:hAnsi="Lato" w:cs="Lato"/>
                <w:sz w:val="20"/>
                <w:szCs w:val="20"/>
              </w:rPr>
              <w:t>konsultacja psychologiczna;</w:t>
            </w:r>
          </w:p>
          <w:p w14:paraId="41B0AC51" w14:textId="77777777" w:rsidR="000C2A14" w:rsidRPr="00CC0919" w:rsidRDefault="000C2A14" w:rsidP="00733323">
            <w:pPr>
              <w:pStyle w:val="Akapitzlist"/>
              <w:numPr>
                <w:ilvl w:val="0"/>
                <w:numId w:val="26"/>
              </w:numPr>
              <w:autoSpaceDE w:val="0"/>
              <w:autoSpaceDN w:val="0"/>
              <w:adjustRightInd w:val="0"/>
              <w:spacing w:after="0" w:line="240" w:lineRule="auto"/>
              <w:ind w:left="360"/>
              <w:rPr>
                <w:rFonts w:ascii="Lato" w:eastAsia="Lato" w:hAnsi="Lato" w:cs="Lato"/>
              </w:rPr>
            </w:pPr>
            <w:r w:rsidRPr="00CC0919">
              <w:rPr>
                <w:rFonts w:ascii="Lato" w:eastAsia="Lato" w:hAnsi="Lato" w:cs="Lato"/>
                <w:sz w:val="20"/>
                <w:szCs w:val="20"/>
              </w:rPr>
              <w:t>konsultacja z lekarzem medycyny pracy;</w:t>
            </w:r>
          </w:p>
          <w:p w14:paraId="31CF7C30" w14:textId="77777777" w:rsidR="000C2A14" w:rsidRPr="00CC0919" w:rsidRDefault="000C2A14" w:rsidP="00733323">
            <w:pPr>
              <w:pStyle w:val="Akapitzlist"/>
              <w:numPr>
                <w:ilvl w:val="0"/>
                <w:numId w:val="26"/>
              </w:numPr>
              <w:autoSpaceDE w:val="0"/>
              <w:autoSpaceDN w:val="0"/>
              <w:adjustRightInd w:val="0"/>
              <w:spacing w:after="0" w:line="240" w:lineRule="auto"/>
              <w:ind w:left="360"/>
              <w:rPr>
                <w:rFonts w:ascii="Lato" w:eastAsia="Lato" w:hAnsi="Lato" w:cs="Lato"/>
              </w:rPr>
            </w:pPr>
            <w:r w:rsidRPr="00CC0919">
              <w:rPr>
                <w:rFonts w:ascii="Lato" w:eastAsia="Lato" w:hAnsi="Lato" w:cs="Lato"/>
                <w:sz w:val="20"/>
                <w:szCs w:val="20"/>
              </w:rPr>
              <w:t>edukacja zdrowotna dla uczestników Programu;</w:t>
            </w:r>
          </w:p>
          <w:p w14:paraId="7FDC1254" w14:textId="77777777" w:rsidR="000C2A14" w:rsidRPr="00997466" w:rsidRDefault="000C2A14" w:rsidP="4A25C0A2">
            <w:pPr>
              <w:pStyle w:val="Akapitzlist"/>
              <w:numPr>
                <w:ilvl w:val="0"/>
                <w:numId w:val="26"/>
              </w:numPr>
              <w:autoSpaceDE w:val="0"/>
              <w:autoSpaceDN w:val="0"/>
              <w:adjustRightInd w:val="0"/>
              <w:spacing w:after="0" w:line="240" w:lineRule="auto"/>
              <w:ind w:left="360"/>
              <w:rPr>
                <w:rFonts w:ascii="Lato" w:eastAsia="Lato" w:hAnsi="Lato" w:cs="Lato"/>
              </w:rPr>
            </w:pPr>
            <w:r w:rsidRPr="00997466">
              <w:rPr>
                <w:rFonts w:ascii="Lato" w:eastAsia="Lato" w:hAnsi="Lato" w:cs="Lato"/>
                <w:sz w:val="20"/>
                <w:szCs w:val="20"/>
              </w:rPr>
              <w:t>konsultacja medyczna końcowa (lekarz rehabilitacji medycznej);</w:t>
            </w:r>
          </w:p>
          <w:p w14:paraId="38B81900" w14:textId="77777777" w:rsidR="000C2A14" w:rsidRPr="00CC0919" w:rsidRDefault="000C2A14" w:rsidP="00322042">
            <w:pPr>
              <w:autoSpaceDE w:val="0"/>
              <w:autoSpaceDN w:val="0"/>
              <w:adjustRightInd w:val="0"/>
              <w:spacing w:after="0" w:line="240" w:lineRule="auto"/>
              <w:rPr>
                <w:rFonts w:ascii="Lato" w:eastAsia="Lato" w:hAnsi="Lato" w:cs="Lato"/>
                <w:sz w:val="20"/>
                <w:szCs w:val="20"/>
              </w:rPr>
            </w:pPr>
            <w:r w:rsidRPr="00CC0919">
              <w:rPr>
                <w:rFonts w:ascii="Lato" w:eastAsia="Lato" w:hAnsi="Lato" w:cs="Lato"/>
                <w:sz w:val="20"/>
                <w:szCs w:val="20"/>
              </w:rPr>
              <w:t xml:space="preserve">zgodnie z zapisami „Regionalnego Programu Zdrowotnego w zakresie rehabilitacji medycznej schorzeń układu ruchu i obwodowego układu nerwowego, związanych ze sposobem wykonywania pracy, skierowanym do </w:t>
            </w:r>
            <w:r w:rsidRPr="00CC0919">
              <w:rPr>
                <w:rFonts w:ascii="Lato" w:eastAsia="Lato" w:hAnsi="Lato" w:cs="Lato"/>
                <w:sz w:val="20"/>
                <w:szCs w:val="20"/>
              </w:rPr>
              <w:lastRenderedPageBreak/>
              <w:t>osób pracujących i powracających do pracy wśród mieszkańców województwa mazowieckiego” (Program).</w:t>
            </w:r>
          </w:p>
          <w:p w14:paraId="09A3F1D7" w14:textId="77777777" w:rsidR="000C2A14" w:rsidRPr="00997466" w:rsidRDefault="000C2A14" w:rsidP="4A25C0A2">
            <w:pPr>
              <w:autoSpaceDE w:val="0"/>
              <w:autoSpaceDN w:val="0"/>
              <w:adjustRightInd w:val="0"/>
              <w:spacing w:after="0" w:line="240" w:lineRule="auto"/>
              <w:rPr>
                <w:rFonts w:ascii="Lato" w:eastAsia="Lato" w:hAnsi="Lato" w:cs="Lato"/>
                <w:sz w:val="20"/>
                <w:szCs w:val="20"/>
              </w:rPr>
            </w:pPr>
            <w:r w:rsidRPr="00997466">
              <w:rPr>
                <w:rFonts w:ascii="Lato" w:eastAsia="Lato" w:hAnsi="Lato" w:cs="Lato"/>
                <w:sz w:val="20"/>
                <w:szCs w:val="20"/>
              </w:rPr>
              <w:t>Wybór zakresu świadczeń będzie dokonywany na podstawie konsultacji z lekarzem rehabilitacji medycznej.</w:t>
            </w:r>
          </w:p>
          <w:p w14:paraId="71817A9A" w14:textId="77777777" w:rsidR="000C2A14" w:rsidRPr="00CC0919" w:rsidRDefault="000C2A14" w:rsidP="00322042">
            <w:pPr>
              <w:spacing w:after="0" w:line="240" w:lineRule="auto"/>
              <w:rPr>
                <w:rFonts w:ascii="Lato" w:eastAsia="Lato" w:hAnsi="Lato" w:cs="Lato"/>
                <w:sz w:val="20"/>
                <w:szCs w:val="20"/>
              </w:rPr>
            </w:pPr>
          </w:p>
          <w:p w14:paraId="0F495A50" w14:textId="77777777" w:rsidR="000C2A14" w:rsidRPr="00CC0919" w:rsidRDefault="000C2A14" w:rsidP="00322042">
            <w:pPr>
              <w:autoSpaceDE w:val="0"/>
              <w:autoSpaceDN w:val="0"/>
              <w:adjustRightInd w:val="0"/>
              <w:spacing w:after="0" w:line="240" w:lineRule="auto"/>
              <w:rPr>
                <w:rFonts w:ascii="Lato" w:eastAsia="Lato" w:hAnsi="Lato" w:cs="Lato"/>
                <w:sz w:val="20"/>
                <w:szCs w:val="20"/>
              </w:rPr>
            </w:pPr>
            <w:r w:rsidRPr="00CC0919">
              <w:rPr>
                <w:rFonts w:ascii="Lato" w:eastAsia="Lato" w:hAnsi="Lato" w:cs="Lato"/>
                <w:sz w:val="20"/>
                <w:szCs w:val="20"/>
              </w:rPr>
              <w:t>Spełnienie kryterium zostanie zweryfikowane na podstawie zapisów we wniosku o dofinansowanie projektu.</w:t>
            </w:r>
          </w:p>
        </w:tc>
      </w:tr>
      <w:tr w:rsidR="000C2A14" w:rsidRPr="007D6908" w14:paraId="12894242" w14:textId="77777777" w:rsidTr="0BAAB349">
        <w:trPr>
          <w:trHeight w:val="300"/>
        </w:trPr>
        <w:tc>
          <w:tcPr>
            <w:tcW w:w="534" w:type="dxa"/>
            <w:noWrap/>
            <w:tcMar>
              <w:top w:w="170" w:type="dxa"/>
              <w:bottom w:w="170" w:type="dxa"/>
            </w:tcMar>
          </w:tcPr>
          <w:p w14:paraId="6BC753DA" w14:textId="77777777" w:rsidR="000C2A14" w:rsidRPr="00D15298" w:rsidRDefault="000C2A14" w:rsidP="00322042">
            <w:pPr>
              <w:spacing w:before="30" w:after="30" w:line="240" w:lineRule="auto"/>
              <w:rPr>
                <w:rFonts w:ascii="Lato" w:eastAsia="Lato" w:hAnsi="Lato" w:cs="Lato"/>
                <w:sz w:val="20"/>
                <w:szCs w:val="20"/>
              </w:rPr>
            </w:pPr>
            <w:r w:rsidRPr="6092000E">
              <w:rPr>
                <w:rFonts w:ascii="Lato" w:eastAsia="Lato" w:hAnsi="Lato" w:cs="Lato"/>
                <w:sz w:val="20"/>
                <w:szCs w:val="20"/>
              </w:rPr>
              <w:lastRenderedPageBreak/>
              <w:t>13</w:t>
            </w:r>
          </w:p>
        </w:tc>
        <w:tc>
          <w:tcPr>
            <w:tcW w:w="3425" w:type="dxa"/>
            <w:tcMar>
              <w:top w:w="170" w:type="dxa"/>
              <w:bottom w:w="170" w:type="dxa"/>
            </w:tcMar>
          </w:tcPr>
          <w:p w14:paraId="58E8D432" w14:textId="77777777" w:rsidR="000C2A14" w:rsidRPr="00E44855" w:rsidRDefault="000C2A14" w:rsidP="00322042">
            <w:pPr>
              <w:autoSpaceDE w:val="0"/>
              <w:autoSpaceDN w:val="0"/>
              <w:adjustRightInd w:val="0"/>
              <w:spacing w:after="0" w:line="240" w:lineRule="auto"/>
              <w:rPr>
                <w:rFonts w:ascii="Lato-Regular" w:eastAsiaTheme="minorEastAsia" w:hAnsi="Lato-Regular" w:cs="Lato-Regular"/>
                <w:sz w:val="20"/>
                <w:szCs w:val="20"/>
                <w:lang w:eastAsia="ja-JP"/>
              </w:rPr>
            </w:pPr>
            <w:r w:rsidRPr="6092000E">
              <w:rPr>
                <w:rFonts w:asciiTheme="minorHAnsi" w:eastAsiaTheme="minorEastAsia" w:hAnsiTheme="minorHAnsi" w:cstheme="minorBidi"/>
                <w:sz w:val="20"/>
                <w:szCs w:val="20"/>
                <w:lang w:eastAsia="ja-JP"/>
              </w:rPr>
              <w:t>Projekt obejmuje działania dla pracowników w zakresie poszerzania wiedzy na temat zdrowotnych czynników ryzyka w miejscu pracy oraz działania prewencyjne lub</w:t>
            </w:r>
          </w:p>
          <w:p w14:paraId="772161B2" w14:textId="77777777" w:rsidR="000C2A14" w:rsidRPr="00E44855" w:rsidRDefault="000C2A14" w:rsidP="00322042">
            <w:pPr>
              <w:autoSpaceDE w:val="0"/>
              <w:autoSpaceDN w:val="0"/>
              <w:adjustRightInd w:val="0"/>
              <w:spacing w:after="0" w:line="240" w:lineRule="auto"/>
              <w:rPr>
                <w:rFonts w:ascii="Lato-Regular" w:eastAsiaTheme="minorEastAsia" w:hAnsi="Lato-Regular" w:cs="Lato-Regular"/>
                <w:sz w:val="20"/>
                <w:szCs w:val="20"/>
                <w:lang w:eastAsia="ja-JP"/>
              </w:rPr>
            </w:pPr>
            <w:r w:rsidRPr="6092000E">
              <w:rPr>
                <w:rFonts w:asciiTheme="minorHAnsi" w:eastAsiaTheme="minorEastAsia" w:hAnsiTheme="minorHAnsi" w:cstheme="minorBidi"/>
                <w:sz w:val="20"/>
                <w:szCs w:val="20"/>
                <w:lang w:eastAsia="ja-JP"/>
              </w:rPr>
              <w:t>naprawcze w zakresie czynników szkodliwych lub uciążliwych występujących w miejscu</w:t>
            </w:r>
          </w:p>
          <w:p w14:paraId="56ADDA35" w14:textId="77777777" w:rsidR="000C2A14" w:rsidRPr="00E44855" w:rsidRDefault="000C2A14" w:rsidP="00322042">
            <w:pPr>
              <w:autoSpaceDE w:val="0"/>
              <w:autoSpaceDN w:val="0"/>
              <w:adjustRightInd w:val="0"/>
              <w:spacing w:after="0" w:line="240" w:lineRule="auto"/>
              <w:rPr>
                <w:rFonts w:ascii="Lato-Regular" w:eastAsiaTheme="minorEastAsia" w:hAnsi="Lato-Regular" w:cs="Lato-Regular"/>
                <w:sz w:val="20"/>
                <w:szCs w:val="20"/>
                <w:lang w:eastAsia="ja-JP"/>
              </w:rPr>
            </w:pPr>
            <w:r w:rsidRPr="6092000E">
              <w:rPr>
                <w:rFonts w:asciiTheme="minorHAnsi" w:eastAsiaTheme="minorEastAsia" w:hAnsiTheme="minorHAnsi" w:cstheme="minorBidi"/>
                <w:sz w:val="20"/>
                <w:szCs w:val="20"/>
                <w:lang w:eastAsia="ja-JP"/>
              </w:rPr>
              <w:t>Pracy.</w:t>
            </w:r>
          </w:p>
          <w:p w14:paraId="6698F67F" w14:textId="77777777" w:rsidR="000C2A14" w:rsidRPr="00E44855" w:rsidRDefault="000C2A14" w:rsidP="00322042">
            <w:pPr>
              <w:autoSpaceDE w:val="0"/>
              <w:autoSpaceDN w:val="0"/>
              <w:adjustRightInd w:val="0"/>
              <w:spacing w:after="0" w:line="240" w:lineRule="auto"/>
              <w:rPr>
                <w:rFonts w:asciiTheme="minorHAnsi" w:eastAsiaTheme="minorEastAsia" w:hAnsiTheme="minorHAnsi" w:cstheme="minorBidi"/>
                <w:lang w:eastAsia="ja-JP"/>
              </w:rPr>
            </w:pPr>
          </w:p>
          <w:p w14:paraId="15355EC6" w14:textId="77777777" w:rsidR="000C2A14" w:rsidRPr="00E44855" w:rsidRDefault="000C2A14" w:rsidP="00322042">
            <w:pPr>
              <w:autoSpaceDE w:val="0"/>
              <w:autoSpaceDN w:val="0"/>
              <w:adjustRightInd w:val="0"/>
              <w:spacing w:after="0" w:line="240" w:lineRule="auto"/>
              <w:rPr>
                <w:rFonts w:asciiTheme="minorHAnsi" w:eastAsiaTheme="minorEastAsia" w:hAnsiTheme="minorHAnsi" w:cstheme="minorBidi"/>
                <w:b/>
                <w:lang w:eastAsia="ja-JP"/>
              </w:rPr>
            </w:pPr>
          </w:p>
        </w:tc>
        <w:tc>
          <w:tcPr>
            <w:tcW w:w="2705" w:type="dxa"/>
            <w:noWrap/>
            <w:tcMar>
              <w:top w:w="170" w:type="dxa"/>
              <w:bottom w:w="170" w:type="dxa"/>
            </w:tcMar>
          </w:tcPr>
          <w:p w14:paraId="3B819657" w14:textId="77777777" w:rsidR="000C2A14" w:rsidRPr="0089297D" w:rsidRDefault="000C2A14" w:rsidP="00322042">
            <w:pPr>
              <w:spacing w:before="30" w:after="30" w:line="240" w:lineRule="auto"/>
              <w:rPr>
                <w:rFonts w:ascii="Lato" w:eastAsia="Lato" w:hAnsi="Lato" w:cs="Lato"/>
                <w:color w:val="BFBFBF" w:themeColor="background1" w:themeShade="BF"/>
                <w:sz w:val="20"/>
                <w:szCs w:val="20"/>
              </w:rPr>
            </w:pPr>
            <w:r w:rsidRPr="0089297D">
              <w:rPr>
                <w:rFonts w:ascii="Lato" w:eastAsia="Lato" w:hAnsi="Lato" w:cs="Lato"/>
                <w:sz w:val="20"/>
                <w:szCs w:val="20"/>
                <w:lang w:eastAsia="ja-JP"/>
              </w:rPr>
              <w:t>Poszerzanie wied</w:t>
            </w:r>
            <w:r w:rsidRPr="009D42E9">
              <w:rPr>
                <w:rFonts w:ascii="Lato" w:eastAsia="Lato" w:hAnsi="Lato" w:cs="Lato"/>
                <w:sz w:val="20"/>
                <w:szCs w:val="20"/>
                <w:lang w:eastAsia="ja-JP"/>
              </w:rPr>
              <w:t>zy</w:t>
            </w:r>
          </w:p>
        </w:tc>
        <w:tc>
          <w:tcPr>
            <w:tcW w:w="2070" w:type="dxa"/>
            <w:noWrap/>
            <w:tcMar>
              <w:top w:w="170" w:type="dxa"/>
              <w:bottom w:w="170" w:type="dxa"/>
            </w:tcMar>
          </w:tcPr>
          <w:p w14:paraId="75715B39" w14:textId="77777777" w:rsidR="000C2A14" w:rsidRPr="0089297D" w:rsidRDefault="000C2A14" w:rsidP="00322042">
            <w:pPr>
              <w:spacing w:before="30" w:after="30" w:line="240" w:lineRule="auto"/>
              <w:rPr>
                <w:rFonts w:ascii="Lato" w:eastAsia="Lato" w:hAnsi="Lato" w:cs="Lato"/>
                <w:sz w:val="20"/>
                <w:szCs w:val="20"/>
              </w:rPr>
            </w:pPr>
            <w:r w:rsidRPr="009D42E9">
              <w:rPr>
                <w:rFonts w:ascii="Lato" w:eastAsia="Lato" w:hAnsi="Lato" w:cs="Lato"/>
                <w:sz w:val="20"/>
                <w:szCs w:val="20"/>
              </w:rPr>
              <w:t>Kryterium dostępu</w:t>
            </w:r>
          </w:p>
        </w:tc>
        <w:tc>
          <w:tcPr>
            <w:tcW w:w="6667" w:type="dxa"/>
            <w:noWrap/>
            <w:tcMar>
              <w:top w:w="170" w:type="dxa"/>
              <w:bottom w:w="170" w:type="dxa"/>
            </w:tcMar>
          </w:tcPr>
          <w:p w14:paraId="18C58ED3" w14:textId="77777777" w:rsidR="000C2A14" w:rsidRPr="0089297D" w:rsidRDefault="000C2A14" w:rsidP="00322042">
            <w:pPr>
              <w:autoSpaceDE w:val="0"/>
              <w:autoSpaceDN w:val="0"/>
              <w:adjustRightInd w:val="0"/>
              <w:spacing w:after="0" w:line="240" w:lineRule="auto"/>
              <w:rPr>
                <w:rFonts w:ascii="Lato" w:eastAsia="Lato" w:hAnsi="Lato" w:cs="Lato"/>
                <w:sz w:val="20"/>
                <w:szCs w:val="20"/>
              </w:rPr>
            </w:pPr>
            <w:r w:rsidRPr="0089297D">
              <w:rPr>
                <w:rFonts w:ascii="Lato" w:eastAsia="Lato" w:hAnsi="Lato" w:cs="Lato"/>
                <w:sz w:val="20"/>
                <w:szCs w:val="20"/>
              </w:rPr>
              <w:t>W ramach kryterium weryfikowane jest, czy projekt obejmuje działania w zakresie edukacji zdrowotnej tj. szkolenia w zakresie aktywnego zapobiegania patologiom układu ruchu i obwodowego układu nerwowego związanym przyczynowo ze środowiskiem pracy, ukierunkowane szczególnie na profilaktykę zagrożeń w środowisku pracy oraz kształtowanie zdrowego stylu życia.</w:t>
            </w:r>
          </w:p>
          <w:p w14:paraId="6E04E487" w14:textId="77777777" w:rsidR="000C2A14" w:rsidRPr="0089297D" w:rsidRDefault="000C2A14" w:rsidP="00322042">
            <w:pPr>
              <w:autoSpaceDE w:val="0"/>
              <w:autoSpaceDN w:val="0"/>
              <w:adjustRightInd w:val="0"/>
              <w:spacing w:after="0" w:line="240" w:lineRule="auto"/>
              <w:rPr>
                <w:rFonts w:ascii="Lato" w:eastAsia="Lato" w:hAnsi="Lato" w:cs="Lato"/>
                <w:sz w:val="20"/>
                <w:szCs w:val="20"/>
              </w:rPr>
            </w:pPr>
            <w:r w:rsidRPr="0089297D">
              <w:rPr>
                <w:rFonts w:ascii="Lato" w:eastAsia="Lato" w:hAnsi="Lato" w:cs="Lato"/>
                <w:sz w:val="20"/>
                <w:szCs w:val="20"/>
              </w:rPr>
              <w:t>Projekt musi obejmować także poddanie uczestników dwukrotnemu badaniu poziomu wiedzy za pomocą testów, zgodnie z zapisami „Regionalnego Programu Zdrowotnego w zakresie rehabilitacji medycznej schorzeń układu ruchu i obwodowego układu nerwowego, związanych ze sposobem wykonywania pracy, skierowany do osób pracujących i powracających do pracy wśród mieszkańców województwa mazowieckiego”</w:t>
            </w:r>
            <w:r w:rsidRPr="7FB1FDCD">
              <w:rPr>
                <w:rFonts w:ascii="Lato" w:eastAsia="Lato" w:hAnsi="Lato" w:cs="Lato"/>
                <w:sz w:val="20"/>
                <w:szCs w:val="20"/>
              </w:rPr>
              <w:t>.</w:t>
            </w:r>
          </w:p>
          <w:p w14:paraId="4CC011DE" w14:textId="77777777" w:rsidR="000C2A14" w:rsidRPr="0089297D" w:rsidRDefault="000C2A14" w:rsidP="00322042">
            <w:pPr>
              <w:autoSpaceDE w:val="0"/>
              <w:autoSpaceDN w:val="0"/>
              <w:adjustRightInd w:val="0"/>
              <w:spacing w:after="0" w:line="240" w:lineRule="auto"/>
              <w:rPr>
                <w:rFonts w:ascii="Lato" w:eastAsia="Lato" w:hAnsi="Lato" w:cs="Lato"/>
                <w:sz w:val="20"/>
                <w:szCs w:val="20"/>
              </w:rPr>
            </w:pPr>
            <w:r w:rsidRPr="0089297D">
              <w:rPr>
                <w:rFonts w:ascii="Lato" w:eastAsia="Lato" w:hAnsi="Lato" w:cs="Lato"/>
                <w:sz w:val="20"/>
                <w:szCs w:val="20"/>
              </w:rPr>
              <w:t xml:space="preserve"> </w:t>
            </w:r>
          </w:p>
          <w:p w14:paraId="7F7A512E" w14:textId="77777777" w:rsidR="000C2A14" w:rsidRPr="00FC60AA" w:rsidRDefault="000C2A14" w:rsidP="00322042">
            <w:pPr>
              <w:autoSpaceDE w:val="0"/>
              <w:autoSpaceDN w:val="0"/>
              <w:adjustRightInd w:val="0"/>
              <w:spacing w:after="0" w:line="240" w:lineRule="auto"/>
              <w:rPr>
                <w:rFonts w:ascii="Lato" w:eastAsia="Lato" w:hAnsi="Lato" w:cs="Lato"/>
                <w:sz w:val="20"/>
                <w:szCs w:val="20"/>
              </w:rPr>
            </w:pPr>
            <w:r w:rsidRPr="0089297D">
              <w:rPr>
                <w:rFonts w:ascii="Lato" w:eastAsia="Lato" w:hAnsi="Lato" w:cs="Lato"/>
                <w:sz w:val="20"/>
                <w:szCs w:val="20"/>
              </w:rPr>
              <w:t>Spełnienie kryterium zostanie zweryfikowane na podstawie zapisów we wniosku o dofinansowanie projektu</w:t>
            </w:r>
            <w:r>
              <w:rPr>
                <w:rFonts w:ascii="Lato" w:eastAsia="Lato" w:hAnsi="Lato" w:cs="Lato"/>
                <w:sz w:val="20"/>
                <w:szCs w:val="20"/>
              </w:rPr>
              <w:t>.</w:t>
            </w:r>
          </w:p>
        </w:tc>
      </w:tr>
      <w:tr w:rsidR="000C2A14" w:rsidRPr="007D6908" w14:paraId="6024BF2F" w14:textId="77777777" w:rsidTr="0BAAB349">
        <w:trPr>
          <w:trHeight w:val="300"/>
        </w:trPr>
        <w:tc>
          <w:tcPr>
            <w:tcW w:w="534" w:type="dxa"/>
            <w:noWrap/>
            <w:tcMar>
              <w:top w:w="170" w:type="dxa"/>
              <w:bottom w:w="170" w:type="dxa"/>
            </w:tcMar>
          </w:tcPr>
          <w:p w14:paraId="36BF8ADC" w14:textId="77777777" w:rsidR="000C2A14" w:rsidRPr="00D15298" w:rsidRDefault="000C2A14" w:rsidP="00322042">
            <w:pPr>
              <w:spacing w:before="30" w:after="30" w:line="240" w:lineRule="auto"/>
              <w:rPr>
                <w:rFonts w:ascii="Lato" w:eastAsia="Lato" w:hAnsi="Lato" w:cs="Lato"/>
                <w:sz w:val="18"/>
                <w:szCs w:val="18"/>
              </w:rPr>
            </w:pPr>
            <w:r w:rsidRPr="6092000E">
              <w:rPr>
                <w:rFonts w:ascii="Lato" w:eastAsia="Lato" w:hAnsi="Lato" w:cs="Lato"/>
                <w:sz w:val="20"/>
                <w:szCs w:val="20"/>
              </w:rPr>
              <w:lastRenderedPageBreak/>
              <w:t>14</w:t>
            </w:r>
          </w:p>
        </w:tc>
        <w:tc>
          <w:tcPr>
            <w:tcW w:w="3425" w:type="dxa"/>
            <w:tcMar>
              <w:top w:w="170" w:type="dxa"/>
              <w:bottom w:w="170" w:type="dxa"/>
            </w:tcMar>
          </w:tcPr>
          <w:p w14:paraId="6D3EEC31" w14:textId="77777777" w:rsidR="000C2A14" w:rsidRPr="0089297D" w:rsidRDefault="000C2A14" w:rsidP="00322042">
            <w:pPr>
              <w:autoSpaceDE w:val="0"/>
              <w:autoSpaceDN w:val="0"/>
              <w:adjustRightInd w:val="0"/>
              <w:spacing w:after="0" w:line="240" w:lineRule="auto"/>
              <w:rPr>
                <w:rFonts w:ascii="Lato" w:eastAsia="Lato" w:hAnsi="Lato" w:cs="Lato"/>
                <w:sz w:val="20"/>
                <w:szCs w:val="20"/>
                <w:lang w:eastAsia="ja-JP"/>
              </w:rPr>
            </w:pPr>
            <w:r w:rsidRPr="6092000E">
              <w:rPr>
                <w:rFonts w:ascii="Lato" w:eastAsia="Lato" w:hAnsi="Lato" w:cs="Lato"/>
                <w:sz w:val="20"/>
                <w:szCs w:val="20"/>
                <w:lang w:eastAsia="ja-JP"/>
              </w:rPr>
              <w:t>Wnioskodawca może złożyć nie więcej niż 1 wniosek o dofinansowanie projektu w ramach konkursu.</w:t>
            </w:r>
          </w:p>
          <w:p w14:paraId="21F7FE93" w14:textId="77777777" w:rsidR="000C2A14" w:rsidRPr="00E44855" w:rsidRDefault="000C2A14" w:rsidP="00322042">
            <w:pPr>
              <w:autoSpaceDE w:val="0"/>
              <w:autoSpaceDN w:val="0"/>
              <w:adjustRightInd w:val="0"/>
              <w:spacing w:after="0" w:line="240" w:lineRule="auto"/>
              <w:rPr>
                <w:rFonts w:ascii="Lato" w:eastAsia="Lato" w:hAnsi="Lato" w:cs="Lato"/>
                <w:sz w:val="20"/>
                <w:szCs w:val="20"/>
                <w:lang w:eastAsia="ja-JP"/>
              </w:rPr>
            </w:pPr>
          </w:p>
        </w:tc>
        <w:tc>
          <w:tcPr>
            <w:tcW w:w="2705" w:type="dxa"/>
            <w:noWrap/>
            <w:tcMar>
              <w:top w:w="170" w:type="dxa"/>
              <w:bottom w:w="170" w:type="dxa"/>
            </w:tcMar>
          </w:tcPr>
          <w:p w14:paraId="41EE2119" w14:textId="77777777" w:rsidR="000C2A14" w:rsidRPr="009E3571" w:rsidRDefault="000C2A14" w:rsidP="00322042">
            <w:pPr>
              <w:spacing w:before="30" w:after="30" w:line="240" w:lineRule="auto"/>
              <w:rPr>
                <w:rFonts w:ascii="Lato" w:eastAsia="Lato" w:hAnsi="Lato" w:cs="Lato"/>
                <w:sz w:val="20"/>
                <w:szCs w:val="20"/>
              </w:rPr>
            </w:pPr>
          </w:p>
        </w:tc>
        <w:tc>
          <w:tcPr>
            <w:tcW w:w="2070" w:type="dxa"/>
            <w:noWrap/>
            <w:tcMar>
              <w:top w:w="170" w:type="dxa"/>
              <w:bottom w:w="170" w:type="dxa"/>
            </w:tcMar>
          </w:tcPr>
          <w:p w14:paraId="677891CC" w14:textId="77777777" w:rsidR="000C2A14" w:rsidRPr="009E3571" w:rsidRDefault="000C2A14" w:rsidP="00322042">
            <w:pPr>
              <w:spacing w:before="30" w:after="30" w:line="240" w:lineRule="auto"/>
              <w:rPr>
                <w:rFonts w:ascii="Lato" w:eastAsia="Lato" w:hAnsi="Lato" w:cs="Lato"/>
                <w:color w:val="BFBFBF" w:themeColor="background1" w:themeShade="BF"/>
                <w:sz w:val="20"/>
                <w:szCs w:val="20"/>
              </w:rPr>
            </w:pPr>
            <w:r w:rsidRPr="6092000E">
              <w:rPr>
                <w:rFonts w:ascii="Lato" w:eastAsia="Lato" w:hAnsi="Lato" w:cs="Lato"/>
                <w:sz w:val="20"/>
                <w:szCs w:val="20"/>
              </w:rPr>
              <w:t>Kryterium nie jest planowane</w:t>
            </w:r>
          </w:p>
        </w:tc>
        <w:tc>
          <w:tcPr>
            <w:tcW w:w="6667" w:type="dxa"/>
            <w:noWrap/>
            <w:tcMar>
              <w:top w:w="170" w:type="dxa"/>
              <w:bottom w:w="170" w:type="dxa"/>
            </w:tcMar>
          </w:tcPr>
          <w:p w14:paraId="177E3786" w14:textId="77777777" w:rsidR="000C2A14" w:rsidRPr="007730B5" w:rsidRDefault="000C2A14" w:rsidP="00322042">
            <w:pPr>
              <w:spacing w:before="30" w:after="30" w:line="240" w:lineRule="auto"/>
              <w:rPr>
                <w:rFonts w:ascii="Lato" w:eastAsia="Lato" w:hAnsi="Lato" w:cs="Lato"/>
                <w:sz w:val="20"/>
                <w:szCs w:val="20"/>
              </w:rPr>
            </w:pPr>
            <w:r w:rsidRPr="007730B5">
              <w:rPr>
                <w:rFonts w:ascii="Lato" w:eastAsia="Lato" w:hAnsi="Lato" w:cs="Lato"/>
                <w:sz w:val="20"/>
                <w:szCs w:val="20"/>
              </w:rPr>
              <w:t>Wymóg będzie określony w Regulaminie wyboru projektów.</w:t>
            </w:r>
          </w:p>
        </w:tc>
      </w:tr>
      <w:tr w:rsidR="000C2A14" w:rsidRPr="007D6908" w14:paraId="2D384140" w14:textId="77777777" w:rsidTr="0BAAB349">
        <w:trPr>
          <w:trHeight w:val="300"/>
        </w:trPr>
        <w:tc>
          <w:tcPr>
            <w:tcW w:w="534" w:type="dxa"/>
            <w:noWrap/>
            <w:tcMar>
              <w:top w:w="170" w:type="dxa"/>
              <w:bottom w:w="170" w:type="dxa"/>
            </w:tcMar>
          </w:tcPr>
          <w:p w14:paraId="7CC74E0E" w14:textId="77777777" w:rsidR="000C2A14" w:rsidRPr="00D15298" w:rsidRDefault="000C2A14" w:rsidP="00322042">
            <w:pPr>
              <w:spacing w:before="30" w:after="30" w:line="240" w:lineRule="auto"/>
              <w:rPr>
                <w:rFonts w:ascii="Lato" w:eastAsia="Lato" w:hAnsi="Lato" w:cs="Lato"/>
                <w:sz w:val="18"/>
                <w:szCs w:val="18"/>
              </w:rPr>
            </w:pPr>
            <w:r w:rsidRPr="6092000E">
              <w:rPr>
                <w:rFonts w:ascii="Lato" w:eastAsia="Lato" w:hAnsi="Lato" w:cs="Lato"/>
                <w:sz w:val="20"/>
                <w:szCs w:val="20"/>
              </w:rPr>
              <w:t>15</w:t>
            </w:r>
          </w:p>
        </w:tc>
        <w:tc>
          <w:tcPr>
            <w:tcW w:w="3425" w:type="dxa"/>
            <w:tcMar>
              <w:top w:w="170" w:type="dxa"/>
              <w:bottom w:w="170" w:type="dxa"/>
            </w:tcMar>
          </w:tcPr>
          <w:p w14:paraId="050A6314" w14:textId="77777777" w:rsidR="000C2A14" w:rsidRPr="0045712F" w:rsidRDefault="000C2A14" w:rsidP="00322042">
            <w:pPr>
              <w:autoSpaceDE w:val="0"/>
              <w:autoSpaceDN w:val="0"/>
              <w:adjustRightInd w:val="0"/>
              <w:spacing w:after="0" w:line="240" w:lineRule="auto"/>
              <w:rPr>
                <w:rFonts w:ascii="Lato" w:eastAsia="Lato" w:hAnsi="Lato" w:cs="Lato"/>
                <w:sz w:val="20"/>
                <w:szCs w:val="20"/>
                <w:lang w:eastAsia="ja-JP"/>
              </w:rPr>
            </w:pPr>
            <w:r w:rsidRPr="6092000E">
              <w:rPr>
                <w:rFonts w:ascii="Lato" w:eastAsia="Lato" w:hAnsi="Lato" w:cs="Lato"/>
                <w:sz w:val="20"/>
                <w:szCs w:val="20"/>
                <w:lang w:eastAsia="ja-JP"/>
              </w:rPr>
              <w:t>Kryteria premiują projekty, w których beneficjent lub partner posiada udokumentowane kompetencje kadry medycznej w realizacji działań profilaktycznych lub działań ukierunkowanych na powroty do pracy (4).</w:t>
            </w:r>
          </w:p>
          <w:p w14:paraId="7A87B0A2" w14:textId="77777777" w:rsidR="000C2A14" w:rsidRPr="0045712F" w:rsidRDefault="000C2A14" w:rsidP="00733323">
            <w:pPr>
              <w:pStyle w:val="Akapitzlist"/>
              <w:numPr>
                <w:ilvl w:val="0"/>
                <w:numId w:val="18"/>
              </w:numPr>
              <w:autoSpaceDE w:val="0"/>
              <w:autoSpaceDN w:val="0"/>
              <w:adjustRightInd w:val="0"/>
              <w:spacing w:after="0" w:line="240" w:lineRule="auto"/>
              <w:rPr>
                <w:rFonts w:ascii="Lato" w:eastAsia="Lato" w:hAnsi="Lato" w:cs="Lato"/>
                <w:sz w:val="20"/>
                <w:szCs w:val="20"/>
                <w:lang w:eastAsia="ja-JP"/>
              </w:rPr>
            </w:pPr>
            <w:r w:rsidRPr="6092000E">
              <w:rPr>
                <w:rFonts w:ascii="Lato" w:eastAsia="Lato" w:hAnsi="Lato" w:cs="Lato"/>
                <w:sz w:val="20"/>
                <w:szCs w:val="20"/>
                <w:lang w:eastAsia="ja-JP"/>
              </w:rPr>
              <w:t xml:space="preserve"> Np. doświadczenie w realizacji tego typu działań lub udział w kursach lub szkoleniach prowadzonych przez Instytut Medycyny Pracy w Łodzi, Instytut Medycyny Wsi w Lublinie lub wojewódzkie ośrodki medycyny pracy.</w:t>
            </w:r>
          </w:p>
          <w:p w14:paraId="429023CC" w14:textId="77777777" w:rsidR="000C2A14" w:rsidRPr="0045712F" w:rsidRDefault="000C2A14" w:rsidP="00322042">
            <w:pPr>
              <w:autoSpaceDE w:val="0"/>
              <w:autoSpaceDN w:val="0"/>
              <w:adjustRightInd w:val="0"/>
              <w:spacing w:after="0" w:line="240" w:lineRule="auto"/>
              <w:rPr>
                <w:rFonts w:asciiTheme="minorHAnsi" w:eastAsiaTheme="minorEastAsia" w:hAnsiTheme="minorHAnsi" w:cstheme="minorBidi"/>
                <w:lang w:eastAsia="ja-JP"/>
              </w:rPr>
            </w:pPr>
          </w:p>
          <w:p w14:paraId="2EBA2725" w14:textId="77777777" w:rsidR="000C2A14" w:rsidRPr="0045712F" w:rsidRDefault="000C2A14" w:rsidP="00322042">
            <w:pPr>
              <w:autoSpaceDE w:val="0"/>
              <w:autoSpaceDN w:val="0"/>
              <w:adjustRightInd w:val="0"/>
              <w:spacing w:after="0" w:line="240" w:lineRule="auto"/>
              <w:rPr>
                <w:rFonts w:asciiTheme="minorHAnsi" w:eastAsiaTheme="minorEastAsia" w:hAnsiTheme="minorHAnsi" w:cstheme="minorBidi"/>
                <w:lang w:eastAsia="ja-JP"/>
              </w:rPr>
            </w:pPr>
          </w:p>
        </w:tc>
        <w:tc>
          <w:tcPr>
            <w:tcW w:w="2705" w:type="dxa"/>
            <w:noWrap/>
            <w:tcMar>
              <w:top w:w="170" w:type="dxa"/>
              <w:bottom w:w="170" w:type="dxa"/>
            </w:tcMar>
          </w:tcPr>
          <w:p w14:paraId="367C8EB5" w14:textId="77777777" w:rsidR="000C2A14" w:rsidRPr="00D3722E" w:rsidRDefault="000C2A14" w:rsidP="00322042">
            <w:pPr>
              <w:spacing w:before="30" w:after="30" w:line="240" w:lineRule="auto"/>
              <w:rPr>
                <w:rFonts w:ascii="Lato" w:eastAsia="Lato" w:hAnsi="Lato" w:cs="Lato"/>
                <w:sz w:val="20"/>
                <w:szCs w:val="20"/>
                <w:lang w:eastAsia="ja-JP"/>
              </w:rPr>
            </w:pPr>
            <w:r w:rsidRPr="00D3722E">
              <w:rPr>
                <w:rFonts w:ascii="Lato" w:eastAsia="Lato" w:hAnsi="Lato" w:cs="Lato"/>
                <w:sz w:val="20"/>
                <w:szCs w:val="20"/>
                <w:lang w:eastAsia="ja-JP"/>
              </w:rPr>
              <w:t>Udokumentowane kompetencje kadry medycznej w realizacji działań profilaktycznych lub działań ukierunkowanych na powroty do pracy</w:t>
            </w:r>
          </w:p>
        </w:tc>
        <w:tc>
          <w:tcPr>
            <w:tcW w:w="2070" w:type="dxa"/>
            <w:noWrap/>
            <w:tcMar>
              <w:top w:w="170" w:type="dxa"/>
              <w:bottom w:w="170" w:type="dxa"/>
            </w:tcMar>
          </w:tcPr>
          <w:p w14:paraId="637B8E8B" w14:textId="77777777" w:rsidR="000C2A14" w:rsidRPr="009E3571" w:rsidRDefault="461F8C27" w:rsidP="00322042">
            <w:pPr>
              <w:spacing w:before="30" w:after="30" w:line="240" w:lineRule="auto"/>
              <w:rPr>
                <w:rFonts w:ascii="Lato" w:eastAsia="Lato" w:hAnsi="Lato" w:cs="Lato"/>
                <w:sz w:val="20"/>
                <w:szCs w:val="20"/>
                <w:lang w:eastAsia="ja-JP"/>
              </w:rPr>
            </w:pPr>
            <w:r w:rsidRPr="7C137F81">
              <w:rPr>
                <w:rFonts w:ascii="Lato" w:eastAsia="Lato" w:hAnsi="Lato" w:cs="Lato"/>
                <w:sz w:val="20"/>
                <w:szCs w:val="20"/>
                <w:lang w:eastAsia="ja-JP"/>
              </w:rPr>
              <w:t>Kryterium dostępu</w:t>
            </w:r>
          </w:p>
        </w:tc>
        <w:tc>
          <w:tcPr>
            <w:tcW w:w="6667" w:type="dxa"/>
            <w:noWrap/>
            <w:tcMar>
              <w:top w:w="170" w:type="dxa"/>
              <w:bottom w:w="170" w:type="dxa"/>
            </w:tcMar>
          </w:tcPr>
          <w:p w14:paraId="16184DB4" w14:textId="77777777" w:rsidR="000C2A14" w:rsidRPr="00D3722E" w:rsidRDefault="000C2A14" w:rsidP="00322042">
            <w:pPr>
              <w:spacing w:before="30" w:after="30" w:line="240" w:lineRule="auto"/>
              <w:rPr>
                <w:rFonts w:ascii="Lato" w:eastAsia="Lato" w:hAnsi="Lato" w:cs="Lato"/>
                <w:sz w:val="20"/>
                <w:szCs w:val="20"/>
              </w:rPr>
            </w:pPr>
            <w:r w:rsidRPr="6092000E">
              <w:rPr>
                <w:rFonts w:ascii="Lato" w:eastAsia="Lato" w:hAnsi="Lato" w:cs="Lato"/>
                <w:sz w:val="20"/>
                <w:szCs w:val="20"/>
              </w:rPr>
              <w:t>W ramach kryterium weryfikowane jest, czy Wnioskodawca lub partner</w:t>
            </w:r>
            <w:r w:rsidRPr="6092000E">
              <w:rPr>
                <w:rFonts w:asciiTheme="minorHAnsi" w:eastAsiaTheme="minorEastAsia" w:hAnsiTheme="minorHAnsi" w:cstheme="minorBidi"/>
                <w:sz w:val="20"/>
                <w:szCs w:val="20"/>
                <w:vertAlign w:val="superscript"/>
              </w:rPr>
              <w:footnoteReference w:id="10"/>
            </w:r>
            <w:r w:rsidRPr="6092000E">
              <w:rPr>
                <w:rFonts w:ascii="Lato" w:eastAsia="Lato" w:hAnsi="Lato" w:cs="Lato"/>
                <w:sz w:val="20"/>
                <w:szCs w:val="20"/>
              </w:rPr>
              <w:t xml:space="preserve"> na dzień rozpoczęcia działań w ramach projektu, będzie dysponował personelem medycznym spełniającym poniższe wymagania:</w:t>
            </w:r>
          </w:p>
          <w:p w14:paraId="3D69B8C0" w14:textId="77777777" w:rsidR="000C2A14" w:rsidRDefault="000C2A14" w:rsidP="00733323">
            <w:pPr>
              <w:pStyle w:val="Akapitzlist"/>
              <w:numPr>
                <w:ilvl w:val="0"/>
                <w:numId w:val="25"/>
              </w:numPr>
              <w:spacing w:after="0" w:line="240" w:lineRule="auto"/>
              <w:rPr>
                <w:rFonts w:ascii="Lato" w:eastAsia="Lato" w:hAnsi="Lato" w:cs="Lato"/>
              </w:rPr>
            </w:pPr>
            <w:r w:rsidRPr="00D3722E">
              <w:rPr>
                <w:rFonts w:ascii="Lato" w:eastAsia="Lato" w:hAnsi="Lato" w:cs="Lato"/>
                <w:sz w:val="20"/>
                <w:szCs w:val="20"/>
              </w:rPr>
              <w:t>w zakresie kwalifikacji do udziału w programie - co najmniej 1 pracownik posiadający doświadczenie w diagnostyce, leczeniu, różnicowaniu, wykonujący zawód medyczny;</w:t>
            </w:r>
          </w:p>
          <w:p w14:paraId="1BE166BC" w14:textId="77777777" w:rsidR="000C2A14" w:rsidRPr="00997466" w:rsidRDefault="000C2A14" w:rsidP="4A25C0A2">
            <w:pPr>
              <w:pStyle w:val="Akapitzlist"/>
              <w:numPr>
                <w:ilvl w:val="0"/>
                <w:numId w:val="25"/>
              </w:numPr>
              <w:spacing w:after="0" w:line="240" w:lineRule="auto"/>
              <w:rPr>
                <w:rFonts w:ascii="Lato" w:eastAsia="Lato" w:hAnsi="Lato" w:cs="Lato"/>
              </w:rPr>
            </w:pPr>
            <w:r w:rsidRPr="00997466">
              <w:rPr>
                <w:rFonts w:ascii="Lato" w:eastAsia="Lato" w:hAnsi="Lato" w:cs="Lato"/>
                <w:sz w:val="20"/>
                <w:szCs w:val="20"/>
              </w:rPr>
              <w:t>w zakresie konsultacji medycznej - co najmniej 1 lekarz rehabilitacji medycznej;</w:t>
            </w:r>
            <w:r w:rsidRPr="4A25C0A2">
              <w:rPr>
                <w:rFonts w:ascii="Lato" w:eastAsia="Lato" w:hAnsi="Lato" w:cs="Lato"/>
                <w:sz w:val="20"/>
                <w:szCs w:val="20"/>
              </w:rPr>
              <w:t xml:space="preserve"> </w:t>
            </w:r>
          </w:p>
          <w:p w14:paraId="312EEAA0" w14:textId="77777777" w:rsidR="000C2A14" w:rsidRPr="00997466" w:rsidRDefault="000C2A14" w:rsidP="4A25C0A2">
            <w:pPr>
              <w:pStyle w:val="Akapitzlist"/>
              <w:numPr>
                <w:ilvl w:val="0"/>
                <w:numId w:val="25"/>
              </w:numPr>
              <w:spacing w:after="0" w:line="240" w:lineRule="auto"/>
              <w:rPr>
                <w:rFonts w:ascii="Lato" w:eastAsia="Lato" w:hAnsi="Lato" w:cs="Lato"/>
              </w:rPr>
            </w:pPr>
            <w:r w:rsidRPr="00997466">
              <w:rPr>
                <w:rFonts w:ascii="Lato" w:eastAsia="Lato" w:hAnsi="Lato" w:cs="Lato"/>
                <w:sz w:val="20"/>
                <w:szCs w:val="20"/>
              </w:rPr>
              <w:t>w zakresie wykonania świadczenia z zakresu rehabilitacji medycznej - co najmniej 1 lekarz rehabilitacji medycznej lub magister fizjoterapii na zlecenie i pod kontrolą lekarza rehabilitacji medycznej;</w:t>
            </w:r>
          </w:p>
          <w:p w14:paraId="6FEBDC08" w14:textId="77777777" w:rsidR="000C2A14" w:rsidRDefault="000C2A14" w:rsidP="00733323">
            <w:pPr>
              <w:pStyle w:val="Akapitzlist"/>
              <w:numPr>
                <w:ilvl w:val="0"/>
                <w:numId w:val="25"/>
              </w:numPr>
              <w:spacing w:after="0" w:line="240" w:lineRule="auto"/>
              <w:rPr>
                <w:rFonts w:ascii="Lato" w:eastAsia="Lato" w:hAnsi="Lato" w:cs="Lato"/>
              </w:rPr>
            </w:pPr>
            <w:r w:rsidRPr="000372AA">
              <w:rPr>
                <w:rFonts w:ascii="Lato" w:eastAsia="Lato" w:hAnsi="Lato" w:cs="Lato"/>
                <w:sz w:val="20"/>
                <w:szCs w:val="20"/>
              </w:rPr>
              <w:t>w zakresie konsultacji psychologicznej - co najmniej 1 osoba, która uzyskała w polskiej uczelni dyplom magistra psychologii lub uzyskała za granicą wykształcenie uznane za równorzędne w Rzeczypospolitej Polskiej;</w:t>
            </w:r>
          </w:p>
          <w:p w14:paraId="46650BED" w14:textId="77777777" w:rsidR="000C2A14" w:rsidRDefault="000C2A14" w:rsidP="00733323">
            <w:pPr>
              <w:pStyle w:val="Akapitzlist"/>
              <w:numPr>
                <w:ilvl w:val="0"/>
                <w:numId w:val="25"/>
              </w:numPr>
              <w:spacing w:after="0" w:line="240" w:lineRule="auto"/>
              <w:rPr>
                <w:rFonts w:ascii="Lato" w:eastAsia="Lato" w:hAnsi="Lato" w:cs="Lato"/>
              </w:rPr>
            </w:pPr>
            <w:r w:rsidRPr="000372AA">
              <w:rPr>
                <w:rFonts w:ascii="Lato" w:eastAsia="Lato" w:hAnsi="Lato" w:cs="Lato"/>
                <w:sz w:val="20"/>
                <w:szCs w:val="20"/>
              </w:rPr>
              <w:t>w zakresie konsultacji z lekarzem medycyny pracy - co najmniej 1 lekarz specjalista z zakresu medycyny pracy;</w:t>
            </w:r>
          </w:p>
          <w:p w14:paraId="2D876807" w14:textId="77777777" w:rsidR="000C2A14" w:rsidRPr="00997466" w:rsidRDefault="000C2A14" w:rsidP="4A25C0A2">
            <w:pPr>
              <w:pStyle w:val="Akapitzlist"/>
              <w:numPr>
                <w:ilvl w:val="0"/>
                <w:numId w:val="25"/>
              </w:numPr>
              <w:spacing w:after="0" w:line="240" w:lineRule="auto"/>
              <w:rPr>
                <w:rFonts w:ascii="Lato" w:eastAsia="Lato" w:hAnsi="Lato" w:cs="Lato"/>
              </w:rPr>
            </w:pPr>
            <w:r w:rsidRPr="00997466">
              <w:rPr>
                <w:rFonts w:ascii="Lato" w:eastAsia="Lato" w:hAnsi="Lato" w:cs="Lato"/>
                <w:sz w:val="20"/>
                <w:szCs w:val="20"/>
              </w:rPr>
              <w:t>w zakresie edukacji zdrowotnej dla uczestników Programu - co najmniej 1 lekarz rehabilitacji medycznej lub magister fizjoterapii lub lekarz medycyny pracy lub inna osoba posiadająca odpowiednią wiedzę.</w:t>
            </w:r>
          </w:p>
          <w:p w14:paraId="3EAEA1B8" w14:textId="77777777" w:rsidR="000C2A14" w:rsidRPr="00A51CB0" w:rsidRDefault="000C2A14" w:rsidP="00322042">
            <w:pPr>
              <w:spacing w:after="0" w:line="240" w:lineRule="auto"/>
              <w:rPr>
                <w:rFonts w:ascii="Lato" w:eastAsia="Lato" w:hAnsi="Lato" w:cs="Lato"/>
                <w:sz w:val="20"/>
                <w:szCs w:val="20"/>
              </w:rPr>
            </w:pPr>
            <w:r w:rsidRPr="00F40E0B">
              <w:rPr>
                <w:rFonts w:ascii="Lato" w:eastAsia="Lato" w:hAnsi="Lato" w:cs="Lato"/>
                <w:sz w:val="20"/>
                <w:szCs w:val="20"/>
              </w:rPr>
              <w:t>Jedna osoba może być przyporządkowa</w:t>
            </w:r>
            <w:r w:rsidRPr="00A51CB0">
              <w:rPr>
                <w:rFonts w:ascii="Lato" w:eastAsia="Lato" w:hAnsi="Lato" w:cs="Lato"/>
                <w:sz w:val="20"/>
                <w:szCs w:val="20"/>
              </w:rPr>
              <w:t>na do więcej niż jednego zakresu.</w:t>
            </w:r>
          </w:p>
          <w:p w14:paraId="4C7EED21" w14:textId="77777777" w:rsidR="000C2A14" w:rsidRDefault="000C2A14" w:rsidP="00322042">
            <w:pPr>
              <w:spacing w:after="0" w:line="240" w:lineRule="auto"/>
              <w:rPr>
                <w:rFonts w:ascii="Lato" w:eastAsia="Lato" w:hAnsi="Lato" w:cs="Lato"/>
                <w:sz w:val="20"/>
                <w:szCs w:val="20"/>
              </w:rPr>
            </w:pPr>
          </w:p>
          <w:p w14:paraId="3C5BEA4C" w14:textId="77777777" w:rsidR="000C2A14" w:rsidRPr="00D3722E" w:rsidRDefault="000C2A14" w:rsidP="00322042">
            <w:pPr>
              <w:spacing w:after="0" w:line="240" w:lineRule="auto"/>
              <w:rPr>
                <w:rFonts w:cs="Calibri"/>
              </w:rPr>
            </w:pPr>
            <w:r w:rsidRPr="00A51CB0">
              <w:rPr>
                <w:rFonts w:ascii="Lato" w:eastAsia="Lato" w:hAnsi="Lato" w:cs="Lato"/>
                <w:sz w:val="20"/>
                <w:szCs w:val="20"/>
              </w:rPr>
              <w:t>Spełnienie kryterium zostanie zweryfikowane na podstawie deklaracji zawartej we wniosku o dofinansowanie projektu.</w:t>
            </w:r>
          </w:p>
        </w:tc>
      </w:tr>
      <w:tr w:rsidR="000C2A14" w:rsidRPr="007D6908" w14:paraId="03F54A09" w14:textId="77777777" w:rsidTr="0BAAB349">
        <w:trPr>
          <w:trHeight w:val="300"/>
        </w:trPr>
        <w:tc>
          <w:tcPr>
            <w:tcW w:w="534" w:type="dxa"/>
            <w:noWrap/>
            <w:tcMar>
              <w:top w:w="170" w:type="dxa"/>
              <w:bottom w:w="170" w:type="dxa"/>
            </w:tcMar>
          </w:tcPr>
          <w:p w14:paraId="622BED58" w14:textId="77777777" w:rsidR="000C2A14" w:rsidRPr="00D15298" w:rsidRDefault="000C2A14" w:rsidP="00322042">
            <w:pPr>
              <w:spacing w:before="30" w:after="30" w:line="240" w:lineRule="auto"/>
              <w:rPr>
                <w:rFonts w:ascii="Lato" w:eastAsia="Lato" w:hAnsi="Lato" w:cs="Lato"/>
                <w:sz w:val="18"/>
                <w:szCs w:val="18"/>
              </w:rPr>
            </w:pPr>
            <w:r w:rsidRPr="6092000E">
              <w:rPr>
                <w:rFonts w:ascii="Lato" w:eastAsia="Lato" w:hAnsi="Lato" w:cs="Lato"/>
                <w:sz w:val="20"/>
                <w:szCs w:val="20"/>
              </w:rPr>
              <w:lastRenderedPageBreak/>
              <w:t>16</w:t>
            </w:r>
          </w:p>
        </w:tc>
        <w:tc>
          <w:tcPr>
            <w:tcW w:w="3425" w:type="dxa"/>
            <w:tcMar>
              <w:top w:w="170" w:type="dxa"/>
              <w:bottom w:w="170" w:type="dxa"/>
            </w:tcMar>
          </w:tcPr>
          <w:p w14:paraId="4A3D328B" w14:textId="77777777" w:rsidR="000C2A14" w:rsidRPr="00F03FFC" w:rsidRDefault="461F8C27" w:rsidP="7C137F81">
            <w:pPr>
              <w:autoSpaceDE w:val="0"/>
              <w:autoSpaceDN w:val="0"/>
              <w:adjustRightInd w:val="0"/>
              <w:spacing w:after="0" w:line="240" w:lineRule="auto"/>
              <w:rPr>
                <w:rFonts w:ascii="Lato" w:eastAsia="Lato" w:hAnsi="Lato" w:cs="Lato"/>
                <w:sz w:val="20"/>
                <w:szCs w:val="20"/>
                <w:lang w:eastAsia="ja-JP"/>
              </w:rPr>
            </w:pPr>
            <w:r w:rsidRPr="7C137F81">
              <w:rPr>
                <w:rFonts w:ascii="Lato" w:eastAsia="Lato" w:hAnsi="Lato" w:cs="Lato"/>
                <w:sz w:val="20"/>
                <w:szCs w:val="20"/>
                <w:lang w:eastAsia="ja-JP"/>
              </w:rPr>
              <w:t>Kryteria premiują projekty zakładające, jako jedno z działań projektu, współpracę profesjonalistów służby medycyny pracy(5) z pracodawcą / przedsiębiorcą.</w:t>
            </w:r>
          </w:p>
          <w:p w14:paraId="28C8D5B7" w14:textId="77777777" w:rsidR="000C2A14" w:rsidRPr="006F7BBD" w:rsidRDefault="000C2A14" w:rsidP="00733323">
            <w:pPr>
              <w:pStyle w:val="Akapitzlist"/>
              <w:numPr>
                <w:ilvl w:val="0"/>
                <w:numId w:val="18"/>
              </w:numPr>
              <w:autoSpaceDE w:val="0"/>
              <w:autoSpaceDN w:val="0"/>
              <w:adjustRightInd w:val="0"/>
              <w:spacing w:after="0" w:line="240" w:lineRule="auto"/>
              <w:rPr>
                <w:rFonts w:ascii="Lato" w:eastAsia="Lato" w:hAnsi="Lato" w:cs="Lato"/>
                <w:lang w:eastAsia="ja-JP"/>
              </w:rPr>
            </w:pPr>
            <w:r w:rsidRPr="6092000E">
              <w:rPr>
                <w:rFonts w:ascii="Lato" w:eastAsia="Lato" w:hAnsi="Lato" w:cs="Lato"/>
                <w:sz w:val="16"/>
                <w:szCs w:val="16"/>
                <w:lang w:eastAsia="ja-JP"/>
              </w:rPr>
              <w:t xml:space="preserve"> Zgodnie z art. 2 ust. 1 ustawy z dnia 27 czerwca 1997 r. o służbie medycyny pracy ( Dz. U. z 2022 r., poz. 437)</w:t>
            </w:r>
          </w:p>
          <w:p w14:paraId="3BBB9171" w14:textId="77777777" w:rsidR="000C2A14" w:rsidRPr="006F7BBD" w:rsidRDefault="000C2A14" w:rsidP="00322042">
            <w:pPr>
              <w:autoSpaceDE w:val="0"/>
              <w:autoSpaceDN w:val="0"/>
              <w:adjustRightInd w:val="0"/>
              <w:spacing w:after="0" w:line="240" w:lineRule="auto"/>
              <w:rPr>
                <w:rFonts w:ascii="Lato" w:eastAsia="Lato" w:hAnsi="Lato" w:cs="Lato"/>
                <w:lang w:eastAsia="ja-JP"/>
              </w:rPr>
            </w:pPr>
          </w:p>
          <w:p w14:paraId="25C76C3A" w14:textId="77777777" w:rsidR="000C2A14" w:rsidRPr="006F7BBD" w:rsidRDefault="000C2A14" w:rsidP="00322042">
            <w:pPr>
              <w:autoSpaceDE w:val="0"/>
              <w:autoSpaceDN w:val="0"/>
              <w:adjustRightInd w:val="0"/>
              <w:spacing w:after="0" w:line="240" w:lineRule="auto"/>
              <w:rPr>
                <w:rFonts w:ascii="Lato" w:eastAsia="Lato" w:hAnsi="Lato" w:cs="Lato"/>
                <w:sz w:val="20"/>
                <w:szCs w:val="20"/>
                <w:highlight w:val="yellow"/>
                <w:lang w:eastAsia="ja-JP"/>
              </w:rPr>
            </w:pPr>
          </w:p>
        </w:tc>
        <w:tc>
          <w:tcPr>
            <w:tcW w:w="2705" w:type="dxa"/>
            <w:noWrap/>
            <w:tcMar>
              <w:top w:w="170" w:type="dxa"/>
              <w:bottom w:w="170" w:type="dxa"/>
            </w:tcMar>
          </w:tcPr>
          <w:p w14:paraId="6E8FAE2E" w14:textId="77777777" w:rsidR="000C2A14" w:rsidRPr="009E3571" w:rsidRDefault="000C2A14" w:rsidP="00322042">
            <w:pPr>
              <w:spacing w:before="30" w:after="30" w:line="240" w:lineRule="auto"/>
              <w:rPr>
                <w:rFonts w:ascii="Lato" w:eastAsia="Lato" w:hAnsi="Lato" w:cs="Lato"/>
                <w:sz w:val="20"/>
                <w:szCs w:val="20"/>
                <w:lang w:eastAsia="ja-JP"/>
              </w:rPr>
            </w:pPr>
            <w:r w:rsidRPr="00D3722E">
              <w:rPr>
                <w:rFonts w:ascii="Lato" w:eastAsia="Lato" w:hAnsi="Lato" w:cs="Lato"/>
                <w:sz w:val="20"/>
                <w:szCs w:val="20"/>
                <w:lang w:eastAsia="ja-JP"/>
              </w:rPr>
              <w:t>Udokumentowane kompetencje kadry medycznej w realizacji działań profilaktycznych lub działań ukierunkowanych na powroty do pracy</w:t>
            </w:r>
          </w:p>
        </w:tc>
        <w:tc>
          <w:tcPr>
            <w:tcW w:w="2070" w:type="dxa"/>
            <w:noWrap/>
            <w:tcMar>
              <w:top w:w="170" w:type="dxa"/>
              <w:bottom w:w="170" w:type="dxa"/>
            </w:tcMar>
          </w:tcPr>
          <w:p w14:paraId="191A14FF" w14:textId="77777777" w:rsidR="000C2A14" w:rsidRPr="0036576D" w:rsidRDefault="000C2A14" w:rsidP="00322042">
            <w:pPr>
              <w:spacing w:before="30" w:after="30" w:line="240" w:lineRule="auto"/>
              <w:rPr>
                <w:rFonts w:ascii="Lato" w:eastAsia="Lato" w:hAnsi="Lato" w:cs="Lato"/>
                <w:sz w:val="20"/>
                <w:szCs w:val="20"/>
              </w:rPr>
            </w:pPr>
            <w:r w:rsidRPr="0014094A">
              <w:rPr>
                <w:rFonts w:cs="Calibri"/>
                <w:sz w:val="20"/>
                <w:szCs w:val="20"/>
              </w:rPr>
              <w:t>K</w:t>
            </w:r>
            <w:r w:rsidRPr="0014094A">
              <w:rPr>
                <w:rFonts w:ascii="Lato" w:eastAsia="Lato" w:hAnsi="Lato" w:cs="Lato"/>
                <w:sz w:val="20"/>
                <w:szCs w:val="20"/>
              </w:rPr>
              <w:t xml:space="preserve">ryterium </w:t>
            </w:r>
            <w:r>
              <w:rPr>
                <w:rFonts w:ascii="Lato" w:eastAsia="Lato" w:hAnsi="Lato" w:cs="Lato"/>
                <w:sz w:val="20"/>
                <w:szCs w:val="20"/>
              </w:rPr>
              <w:t>dostępu</w:t>
            </w:r>
          </w:p>
        </w:tc>
        <w:tc>
          <w:tcPr>
            <w:tcW w:w="6667" w:type="dxa"/>
            <w:noWrap/>
            <w:tcMar>
              <w:top w:w="170" w:type="dxa"/>
              <w:bottom w:w="170" w:type="dxa"/>
            </w:tcMar>
          </w:tcPr>
          <w:p w14:paraId="18A43EE6" w14:textId="77777777" w:rsidR="000C2A14" w:rsidRPr="00401F23" w:rsidRDefault="000C2A14" w:rsidP="00322042">
            <w:pPr>
              <w:spacing w:before="30" w:after="30" w:line="240" w:lineRule="auto"/>
              <w:rPr>
                <w:rFonts w:ascii="Lato" w:eastAsia="Lato" w:hAnsi="Lato" w:cs="Lato"/>
                <w:sz w:val="20"/>
                <w:szCs w:val="20"/>
              </w:rPr>
            </w:pPr>
            <w:r w:rsidRPr="6092000E">
              <w:rPr>
                <w:rFonts w:ascii="Lato" w:eastAsia="Lato" w:hAnsi="Lato" w:cs="Lato"/>
                <w:sz w:val="20"/>
                <w:szCs w:val="20"/>
              </w:rPr>
              <w:t>W ramach kryterium weryfikowane jest, czy Wnioskodawca lub partner</w:t>
            </w:r>
            <w:r w:rsidRPr="6092000E">
              <w:rPr>
                <w:rFonts w:asciiTheme="minorHAnsi" w:eastAsiaTheme="minorEastAsia" w:hAnsiTheme="minorHAnsi" w:cstheme="minorBidi"/>
                <w:sz w:val="20"/>
                <w:szCs w:val="20"/>
                <w:vertAlign w:val="superscript"/>
              </w:rPr>
              <w:footnoteReference w:id="11"/>
            </w:r>
            <w:r w:rsidRPr="6092000E">
              <w:rPr>
                <w:rFonts w:ascii="Lato" w:eastAsia="Lato" w:hAnsi="Lato" w:cs="Lato"/>
                <w:sz w:val="20"/>
                <w:szCs w:val="20"/>
              </w:rPr>
              <w:t xml:space="preserve"> na dzień rozpoczęcia działań w ramach projektu, będzie dysponował personelem medycznym spełniającym poniższe wymagania:</w:t>
            </w:r>
          </w:p>
          <w:p w14:paraId="700DC33C" w14:textId="77777777" w:rsidR="000C2A14" w:rsidRPr="00401F23" w:rsidRDefault="000C2A14" w:rsidP="00733323">
            <w:pPr>
              <w:pStyle w:val="Akapitzlist"/>
              <w:numPr>
                <w:ilvl w:val="0"/>
                <w:numId w:val="24"/>
              </w:numPr>
              <w:spacing w:after="0" w:line="240" w:lineRule="auto"/>
              <w:rPr>
                <w:rFonts w:ascii="Lato" w:eastAsia="Lato" w:hAnsi="Lato" w:cs="Lato"/>
              </w:rPr>
            </w:pPr>
            <w:r w:rsidRPr="00D3722E">
              <w:rPr>
                <w:rFonts w:ascii="Lato" w:eastAsia="Lato" w:hAnsi="Lato" w:cs="Lato"/>
                <w:sz w:val="20"/>
                <w:szCs w:val="20"/>
              </w:rPr>
              <w:t>w zakresie kwalifikacji do udziału w programie - co najmniej 1 pracownik posiadający doświadczenie w diagnostyce, leczeniu, różnicowaniu, wykonujący zawód medyczny;</w:t>
            </w:r>
          </w:p>
          <w:p w14:paraId="5B07D227" w14:textId="77777777" w:rsidR="000C2A14" w:rsidRPr="00997466" w:rsidRDefault="000C2A14" w:rsidP="4A25C0A2">
            <w:pPr>
              <w:pStyle w:val="Akapitzlist"/>
              <w:numPr>
                <w:ilvl w:val="0"/>
                <w:numId w:val="24"/>
              </w:numPr>
              <w:spacing w:after="0" w:line="240" w:lineRule="auto"/>
              <w:rPr>
                <w:rFonts w:ascii="Lato" w:eastAsia="Lato" w:hAnsi="Lato" w:cs="Lato"/>
              </w:rPr>
            </w:pPr>
            <w:r w:rsidRPr="00997466">
              <w:rPr>
                <w:rFonts w:ascii="Lato" w:eastAsia="Lato" w:hAnsi="Lato" w:cs="Lato"/>
                <w:sz w:val="20"/>
                <w:szCs w:val="20"/>
              </w:rPr>
              <w:t>w zakresie konsultacji medycznej - co najmniej 1 lekarz rehabilitacji medycznej;</w:t>
            </w:r>
            <w:r w:rsidRPr="4A25C0A2">
              <w:rPr>
                <w:rFonts w:ascii="Lato" w:eastAsia="Lato" w:hAnsi="Lato" w:cs="Lato"/>
                <w:sz w:val="20"/>
                <w:szCs w:val="20"/>
              </w:rPr>
              <w:t xml:space="preserve"> </w:t>
            </w:r>
          </w:p>
          <w:p w14:paraId="5615F7A9" w14:textId="77777777" w:rsidR="000C2A14" w:rsidRPr="00997466" w:rsidRDefault="000C2A14" w:rsidP="4A25C0A2">
            <w:pPr>
              <w:pStyle w:val="Akapitzlist"/>
              <w:numPr>
                <w:ilvl w:val="0"/>
                <w:numId w:val="24"/>
              </w:numPr>
              <w:spacing w:after="0" w:line="240" w:lineRule="auto"/>
              <w:rPr>
                <w:rFonts w:ascii="Lato" w:eastAsia="Lato" w:hAnsi="Lato" w:cs="Lato"/>
              </w:rPr>
            </w:pPr>
            <w:r w:rsidRPr="00997466">
              <w:rPr>
                <w:rFonts w:ascii="Lato" w:eastAsia="Lato" w:hAnsi="Lato" w:cs="Lato"/>
                <w:sz w:val="20"/>
                <w:szCs w:val="20"/>
              </w:rPr>
              <w:t>w zakresie wykonania świadczenia z zakresu rehabilitacji medycznej - co najmniej 1 lekarz rehabilitacji medycznej lub magister fizjoterapii na zlecenie i pod kontrolą lekarza rehabilitacji medycznej;</w:t>
            </w:r>
          </w:p>
          <w:p w14:paraId="23CAF1E7" w14:textId="77777777" w:rsidR="000C2A14" w:rsidRPr="00401F23" w:rsidRDefault="000C2A14" w:rsidP="00733323">
            <w:pPr>
              <w:pStyle w:val="Akapitzlist"/>
              <w:numPr>
                <w:ilvl w:val="0"/>
                <w:numId w:val="24"/>
              </w:numPr>
              <w:spacing w:after="0" w:line="240" w:lineRule="auto"/>
              <w:rPr>
                <w:rFonts w:ascii="Lato" w:eastAsia="Lato" w:hAnsi="Lato" w:cs="Lato"/>
              </w:rPr>
            </w:pPr>
            <w:r w:rsidRPr="00D3722E">
              <w:rPr>
                <w:rFonts w:ascii="Lato" w:eastAsia="Lato" w:hAnsi="Lato" w:cs="Lato"/>
                <w:sz w:val="20"/>
                <w:szCs w:val="20"/>
              </w:rPr>
              <w:t>w zakresie konsultacji psychologicznej - co najmniej 1 osoba, która uzyskała w polskiej uczelni dyplom magistra psychologii lub uzyskała za granicą wykształcenie uznane za równorzędne w Rzeczypospolitej Polskiej;</w:t>
            </w:r>
          </w:p>
          <w:p w14:paraId="3BAEE6C9" w14:textId="77777777" w:rsidR="000C2A14" w:rsidRPr="00401F23" w:rsidRDefault="000C2A14" w:rsidP="00733323">
            <w:pPr>
              <w:pStyle w:val="Akapitzlist"/>
              <w:numPr>
                <w:ilvl w:val="0"/>
                <w:numId w:val="24"/>
              </w:numPr>
              <w:spacing w:after="0" w:line="240" w:lineRule="auto"/>
              <w:rPr>
                <w:rFonts w:ascii="Lato" w:eastAsia="Lato" w:hAnsi="Lato" w:cs="Lato"/>
                <w:b/>
              </w:rPr>
            </w:pPr>
            <w:r w:rsidRPr="0036576D">
              <w:rPr>
                <w:rFonts w:ascii="Lato" w:eastAsia="Lato" w:hAnsi="Lato" w:cs="Lato"/>
                <w:b/>
                <w:bCs/>
                <w:sz w:val="20"/>
                <w:szCs w:val="20"/>
              </w:rPr>
              <w:t>w zakresie konsultacji z lekarzem medycyny pracy - co najmniej 1 lekarz specjalista z zakresu medycyny pracy;</w:t>
            </w:r>
          </w:p>
          <w:p w14:paraId="3FD88BE1" w14:textId="77777777" w:rsidR="000C2A14" w:rsidRPr="00997466" w:rsidRDefault="000C2A14" w:rsidP="4A25C0A2">
            <w:pPr>
              <w:pStyle w:val="Akapitzlist"/>
              <w:numPr>
                <w:ilvl w:val="0"/>
                <w:numId w:val="24"/>
              </w:numPr>
              <w:spacing w:after="0" w:line="240" w:lineRule="auto"/>
              <w:rPr>
                <w:rFonts w:ascii="Lato" w:eastAsia="Lato" w:hAnsi="Lato" w:cs="Lato"/>
              </w:rPr>
            </w:pPr>
            <w:r w:rsidRPr="00997466">
              <w:rPr>
                <w:rFonts w:ascii="Lato" w:eastAsia="Lato" w:hAnsi="Lato" w:cs="Lato"/>
                <w:sz w:val="20"/>
                <w:szCs w:val="20"/>
              </w:rPr>
              <w:t>w zakresie edukacji zdrowotnej dla uczestników Programu - co najmniej 1 lekarz rehabilitacji medycznej lub magister fizjoterapii lub lekarz medycyny pracy lub inna osoba posiadająca odpowiednią wiedzę.</w:t>
            </w:r>
          </w:p>
          <w:p w14:paraId="717B0EED" w14:textId="77777777" w:rsidR="000C2A14" w:rsidRPr="00A51CB0" w:rsidRDefault="000C2A14" w:rsidP="00322042">
            <w:pPr>
              <w:spacing w:after="0" w:line="240" w:lineRule="auto"/>
              <w:rPr>
                <w:rFonts w:ascii="Lato" w:eastAsia="Lato" w:hAnsi="Lato" w:cs="Lato"/>
                <w:sz w:val="20"/>
                <w:szCs w:val="20"/>
              </w:rPr>
            </w:pPr>
            <w:r w:rsidRPr="00F40E0B">
              <w:rPr>
                <w:rFonts w:ascii="Lato" w:eastAsia="Lato" w:hAnsi="Lato" w:cs="Lato"/>
                <w:sz w:val="20"/>
                <w:szCs w:val="20"/>
              </w:rPr>
              <w:t>Jedna osoba może być przyporządkowa</w:t>
            </w:r>
            <w:r w:rsidRPr="00A51CB0">
              <w:rPr>
                <w:rFonts w:ascii="Lato" w:eastAsia="Lato" w:hAnsi="Lato" w:cs="Lato"/>
                <w:sz w:val="20"/>
                <w:szCs w:val="20"/>
              </w:rPr>
              <w:t>na do więcej niż jednego zakresu.</w:t>
            </w:r>
          </w:p>
          <w:p w14:paraId="18F89249" w14:textId="77777777" w:rsidR="000C2A14" w:rsidRPr="00401F23" w:rsidRDefault="000C2A14" w:rsidP="00322042">
            <w:pPr>
              <w:spacing w:after="0" w:line="240" w:lineRule="auto"/>
              <w:rPr>
                <w:rFonts w:ascii="Lato" w:eastAsia="Lato" w:hAnsi="Lato" w:cs="Lato"/>
                <w:sz w:val="20"/>
                <w:szCs w:val="20"/>
              </w:rPr>
            </w:pPr>
          </w:p>
          <w:p w14:paraId="1310BB7C" w14:textId="77777777" w:rsidR="000C2A14" w:rsidRPr="00401F23" w:rsidRDefault="000C2A14" w:rsidP="00322042">
            <w:pPr>
              <w:spacing w:after="0" w:line="240" w:lineRule="auto"/>
              <w:rPr>
                <w:rFonts w:cs="Calibri"/>
              </w:rPr>
            </w:pPr>
            <w:r w:rsidRPr="00A51CB0">
              <w:rPr>
                <w:rFonts w:ascii="Lato" w:eastAsia="Lato" w:hAnsi="Lato" w:cs="Lato"/>
                <w:sz w:val="20"/>
                <w:szCs w:val="20"/>
              </w:rPr>
              <w:t>Spełnienie kryterium zostanie zweryfikowane na podstawie deklaracji zawartej we wniosku o dofinansowanie projektu.</w:t>
            </w:r>
          </w:p>
        </w:tc>
      </w:tr>
      <w:tr w:rsidR="000C2A14" w:rsidRPr="007D6908" w14:paraId="1BE9B47E" w14:textId="77777777" w:rsidTr="0BAAB349">
        <w:trPr>
          <w:trHeight w:val="300"/>
        </w:trPr>
        <w:tc>
          <w:tcPr>
            <w:tcW w:w="534" w:type="dxa"/>
            <w:noWrap/>
            <w:tcMar>
              <w:top w:w="170" w:type="dxa"/>
              <w:bottom w:w="170" w:type="dxa"/>
            </w:tcMar>
          </w:tcPr>
          <w:p w14:paraId="7425E168" w14:textId="77777777" w:rsidR="000C2A14" w:rsidRPr="00D15298" w:rsidRDefault="000C2A14" w:rsidP="00322042">
            <w:pPr>
              <w:spacing w:before="30" w:after="30" w:line="240" w:lineRule="auto"/>
              <w:rPr>
                <w:rFonts w:ascii="Lato" w:eastAsia="Lato" w:hAnsi="Lato" w:cs="Lato"/>
                <w:sz w:val="18"/>
                <w:szCs w:val="18"/>
              </w:rPr>
            </w:pPr>
            <w:r w:rsidRPr="6092000E">
              <w:rPr>
                <w:rFonts w:ascii="Lato" w:eastAsia="Lato" w:hAnsi="Lato" w:cs="Lato"/>
                <w:sz w:val="20"/>
                <w:szCs w:val="20"/>
              </w:rPr>
              <w:t>17</w:t>
            </w:r>
          </w:p>
        </w:tc>
        <w:tc>
          <w:tcPr>
            <w:tcW w:w="3425" w:type="dxa"/>
            <w:tcMar>
              <w:top w:w="170" w:type="dxa"/>
              <w:bottom w:w="170" w:type="dxa"/>
            </w:tcMar>
          </w:tcPr>
          <w:p w14:paraId="6C453E14" w14:textId="77777777" w:rsidR="000C2A14" w:rsidRPr="00F03FFC" w:rsidRDefault="000C2A14" w:rsidP="00322042">
            <w:pPr>
              <w:autoSpaceDE w:val="0"/>
              <w:autoSpaceDN w:val="0"/>
              <w:adjustRightInd w:val="0"/>
              <w:spacing w:after="0" w:line="240" w:lineRule="auto"/>
              <w:rPr>
                <w:rFonts w:ascii="Lato" w:eastAsia="Lato" w:hAnsi="Lato" w:cs="Lato"/>
                <w:sz w:val="20"/>
                <w:szCs w:val="20"/>
                <w:lang w:eastAsia="ja-JP"/>
              </w:rPr>
            </w:pPr>
            <w:r w:rsidRPr="6092000E">
              <w:rPr>
                <w:rFonts w:ascii="Lato" w:eastAsia="Lato" w:hAnsi="Lato" w:cs="Lato"/>
                <w:sz w:val="20"/>
                <w:szCs w:val="20"/>
                <w:lang w:eastAsia="ja-JP"/>
              </w:rPr>
              <w:t xml:space="preserve">Kryteria premiują projekty realizowane przez podmioty mające doświadczenie w realizacji projektów z zakresu wzmacniania potencjału zdrowia osób pracujących lub </w:t>
            </w:r>
            <w:r w:rsidRPr="6092000E">
              <w:rPr>
                <w:rFonts w:ascii="Lato" w:eastAsia="Lato" w:hAnsi="Lato" w:cs="Lato"/>
                <w:sz w:val="20"/>
                <w:szCs w:val="20"/>
                <w:lang w:eastAsia="ja-JP"/>
              </w:rPr>
              <w:lastRenderedPageBreak/>
              <w:t>działaniach profilaktycznych skierowanych do pracowników lub realizowanych przez pracodawców/ przedsiębiorców we współpracy z jednostką służby medycyny pracy.</w:t>
            </w:r>
          </w:p>
          <w:p w14:paraId="376B634D" w14:textId="77777777" w:rsidR="000C2A14" w:rsidRPr="00F03FFC" w:rsidRDefault="000C2A14" w:rsidP="00322042">
            <w:pPr>
              <w:autoSpaceDE w:val="0"/>
              <w:autoSpaceDN w:val="0"/>
              <w:adjustRightInd w:val="0"/>
              <w:spacing w:after="0" w:line="240" w:lineRule="auto"/>
              <w:rPr>
                <w:rFonts w:ascii="Lato" w:eastAsia="Lato" w:hAnsi="Lato" w:cs="Lato"/>
                <w:sz w:val="20"/>
                <w:szCs w:val="20"/>
                <w:lang w:eastAsia="ja-JP"/>
              </w:rPr>
            </w:pPr>
          </w:p>
          <w:p w14:paraId="2DCD5951" w14:textId="77777777" w:rsidR="000C2A14" w:rsidRPr="00F03FFC" w:rsidRDefault="000C2A14" w:rsidP="00322042">
            <w:pPr>
              <w:autoSpaceDE w:val="0"/>
              <w:autoSpaceDN w:val="0"/>
              <w:adjustRightInd w:val="0"/>
              <w:spacing w:after="0" w:line="240" w:lineRule="auto"/>
              <w:rPr>
                <w:rFonts w:ascii="Lato" w:eastAsia="Lato" w:hAnsi="Lato" w:cs="Lato"/>
                <w:sz w:val="20"/>
                <w:szCs w:val="20"/>
                <w:lang w:eastAsia="ja-JP"/>
              </w:rPr>
            </w:pPr>
          </w:p>
        </w:tc>
        <w:tc>
          <w:tcPr>
            <w:tcW w:w="2705" w:type="dxa"/>
            <w:noWrap/>
            <w:tcMar>
              <w:top w:w="170" w:type="dxa"/>
              <w:bottom w:w="170" w:type="dxa"/>
            </w:tcMar>
          </w:tcPr>
          <w:p w14:paraId="39E831D2" w14:textId="77777777" w:rsidR="000C2A14" w:rsidRPr="00AB6CF2" w:rsidRDefault="000C2A14" w:rsidP="00322042">
            <w:pPr>
              <w:spacing w:before="30" w:after="30" w:line="240" w:lineRule="auto"/>
              <w:rPr>
                <w:rFonts w:ascii="Lato" w:eastAsia="Lato" w:hAnsi="Lato" w:cs="Lato"/>
                <w:color w:val="BFBFBF" w:themeColor="background1" w:themeShade="BF"/>
                <w:sz w:val="20"/>
                <w:szCs w:val="20"/>
              </w:rPr>
            </w:pPr>
            <w:r w:rsidRPr="00AB6CF2">
              <w:rPr>
                <w:rFonts w:ascii="Lato" w:eastAsia="Lato" w:hAnsi="Lato" w:cs="Lato"/>
                <w:sz w:val="20"/>
                <w:szCs w:val="20"/>
              </w:rPr>
              <w:lastRenderedPageBreak/>
              <w:t xml:space="preserve">Doświadczenie </w:t>
            </w:r>
            <w:r w:rsidRPr="6092000E">
              <w:rPr>
                <w:rFonts w:ascii="Lato" w:eastAsia="Lato" w:hAnsi="Lato" w:cs="Lato"/>
                <w:sz w:val="20"/>
                <w:szCs w:val="20"/>
                <w:lang w:eastAsia="ja-JP"/>
              </w:rPr>
              <w:t>we współpracy z jednostką służby medycyny pracy</w:t>
            </w:r>
          </w:p>
        </w:tc>
        <w:tc>
          <w:tcPr>
            <w:tcW w:w="2070" w:type="dxa"/>
            <w:noWrap/>
            <w:tcMar>
              <w:top w:w="170" w:type="dxa"/>
              <w:bottom w:w="170" w:type="dxa"/>
            </w:tcMar>
          </w:tcPr>
          <w:p w14:paraId="1BCC2460" w14:textId="77777777" w:rsidR="000C2A14" w:rsidRPr="009E3571" w:rsidRDefault="000C2A14" w:rsidP="00322042">
            <w:pPr>
              <w:spacing w:before="30" w:after="30" w:line="240" w:lineRule="auto"/>
              <w:rPr>
                <w:rFonts w:ascii="Lato" w:eastAsia="Lato" w:hAnsi="Lato" w:cs="Lato"/>
                <w:sz w:val="20"/>
                <w:szCs w:val="20"/>
              </w:rPr>
            </w:pPr>
            <w:r w:rsidRPr="7FB1FDCD">
              <w:rPr>
                <w:rFonts w:ascii="Lato" w:eastAsia="Lato" w:hAnsi="Lato" w:cs="Lato"/>
                <w:sz w:val="20"/>
                <w:szCs w:val="20"/>
              </w:rPr>
              <w:t>Kryterium premiujące</w:t>
            </w:r>
          </w:p>
          <w:p w14:paraId="019C3D9D" w14:textId="77777777" w:rsidR="000C2A14" w:rsidRPr="009E3571" w:rsidRDefault="000C2A14" w:rsidP="00322042">
            <w:pPr>
              <w:spacing w:before="30" w:after="30" w:line="240" w:lineRule="auto"/>
              <w:rPr>
                <w:rFonts w:ascii="Lato" w:eastAsia="Lato" w:hAnsi="Lato" w:cs="Lato"/>
                <w:color w:val="BFBFBF" w:themeColor="background1" w:themeShade="BF"/>
                <w:sz w:val="20"/>
                <w:szCs w:val="20"/>
              </w:rPr>
            </w:pPr>
          </w:p>
        </w:tc>
        <w:tc>
          <w:tcPr>
            <w:tcW w:w="6667" w:type="dxa"/>
            <w:noWrap/>
            <w:tcMar>
              <w:top w:w="170" w:type="dxa"/>
              <w:bottom w:w="170" w:type="dxa"/>
            </w:tcMar>
          </w:tcPr>
          <w:p w14:paraId="61F44F21" w14:textId="77777777" w:rsidR="000C2A14" w:rsidRDefault="000C2A14" w:rsidP="00322042">
            <w:pPr>
              <w:autoSpaceDE w:val="0"/>
              <w:autoSpaceDN w:val="0"/>
              <w:adjustRightInd w:val="0"/>
              <w:spacing w:after="0" w:line="240" w:lineRule="auto"/>
              <w:rPr>
                <w:rFonts w:ascii="Lato" w:eastAsia="Lato" w:hAnsi="Lato" w:cs="Lato"/>
                <w:sz w:val="20"/>
                <w:szCs w:val="20"/>
                <w:lang w:eastAsia="ja-JP"/>
              </w:rPr>
            </w:pPr>
            <w:r w:rsidRPr="00C93C68">
              <w:rPr>
                <w:rFonts w:ascii="Lato" w:eastAsia="Lato" w:hAnsi="Lato" w:cs="Lato"/>
                <w:sz w:val="20"/>
                <w:szCs w:val="20"/>
              </w:rPr>
              <w:t xml:space="preserve">W ramach kryterium weryfikowane jest, czy Wnioskodawca w okresie od 01.01.2022 r. </w:t>
            </w:r>
            <w:r w:rsidRPr="6092000E">
              <w:rPr>
                <w:rFonts w:ascii="Lato" w:eastAsia="Lato" w:hAnsi="Lato" w:cs="Lato"/>
                <w:sz w:val="20"/>
                <w:szCs w:val="20"/>
                <w:lang w:eastAsia="ja-JP"/>
              </w:rPr>
              <w:t>realizował:</w:t>
            </w:r>
          </w:p>
          <w:p w14:paraId="748C8D70" w14:textId="77777777" w:rsidR="000C2A14" w:rsidRDefault="000C2A14" w:rsidP="00733323">
            <w:pPr>
              <w:pStyle w:val="Akapitzlist"/>
              <w:numPr>
                <w:ilvl w:val="0"/>
                <w:numId w:val="23"/>
              </w:numPr>
              <w:autoSpaceDE w:val="0"/>
              <w:autoSpaceDN w:val="0"/>
              <w:adjustRightInd w:val="0"/>
              <w:spacing w:after="0" w:line="240" w:lineRule="auto"/>
              <w:ind w:left="360"/>
              <w:rPr>
                <w:rFonts w:ascii="Lato" w:eastAsia="Lato" w:hAnsi="Lato" w:cs="Lato"/>
                <w:lang w:eastAsia="ja-JP"/>
              </w:rPr>
            </w:pPr>
            <w:r w:rsidRPr="6092000E">
              <w:rPr>
                <w:rFonts w:ascii="Lato" w:eastAsia="Lato" w:hAnsi="Lato" w:cs="Lato"/>
                <w:sz w:val="20"/>
                <w:szCs w:val="20"/>
                <w:lang w:eastAsia="ja-JP"/>
              </w:rPr>
              <w:t xml:space="preserve">projekt/projekty z zakresu wzmacniania potencjału zdrowia osób pracujących we współpracy z jednostką służby medycyny pracy, </w:t>
            </w:r>
          </w:p>
          <w:p w14:paraId="4F1AEEEF" w14:textId="77777777" w:rsidR="000C2A14" w:rsidRDefault="000C2A14" w:rsidP="00322042">
            <w:pPr>
              <w:pStyle w:val="Akapitzlist"/>
              <w:autoSpaceDE w:val="0"/>
              <w:autoSpaceDN w:val="0"/>
              <w:adjustRightInd w:val="0"/>
              <w:spacing w:after="0" w:line="240" w:lineRule="auto"/>
              <w:ind w:left="360" w:hanging="360"/>
              <w:rPr>
                <w:rFonts w:ascii="Lato" w:eastAsia="Lato" w:hAnsi="Lato" w:cs="Lato"/>
                <w:lang w:eastAsia="ja-JP"/>
              </w:rPr>
            </w:pPr>
            <w:r w:rsidRPr="6092000E">
              <w:rPr>
                <w:rFonts w:ascii="Lato" w:eastAsia="Lato" w:hAnsi="Lato" w:cs="Lato"/>
                <w:sz w:val="20"/>
                <w:szCs w:val="20"/>
                <w:lang w:eastAsia="ja-JP"/>
              </w:rPr>
              <w:t xml:space="preserve">lub </w:t>
            </w:r>
          </w:p>
          <w:p w14:paraId="574D1A5E" w14:textId="77777777" w:rsidR="000C2A14" w:rsidRPr="003960DF" w:rsidRDefault="000C2A14" w:rsidP="00733323">
            <w:pPr>
              <w:pStyle w:val="Akapitzlist"/>
              <w:numPr>
                <w:ilvl w:val="0"/>
                <w:numId w:val="23"/>
              </w:numPr>
              <w:autoSpaceDE w:val="0"/>
              <w:autoSpaceDN w:val="0"/>
              <w:adjustRightInd w:val="0"/>
              <w:spacing w:after="0" w:line="240" w:lineRule="auto"/>
              <w:ind w:left="360"/>
              <w:rPr>
                <w:rFonts w:ascii="Lato" w:eastAsia="Lato" w:hAnsi="Lato" w:cs="Lato"/>
                <w:lang w:eastAsia="ja-JP"/>
              </w:rPr>
            </w:pPr>
            <w:r w:rsidRPr="6092000E">
              <w:rPr>
                <w:rFonts w:ascii="Lato" w:eastAsia="Lato" w:hAnsi="Lato" w:cs="Lato"/>
                <w:sz w:val="20"/>
                <w:szCs w:val="20"/>
                <w:lang w:eastAsia="ja-JP"/>
              </w:rPr>
              <w:lastRenderedPageBreak/>
              <w:t>działania profilaktyczne skierowane do pracowników lub realizowanych przez pracodawców/przedsiębiorców we współpracy z jednostką służby medycyny pracy.</w:t>
            </w:r>
          </w:p>
          <w:p w14:paraId="43F9764B" w14:textId="77777777" w:rsidR="000C2A14" w:rsidRPr="00C93C68" w:rsidRDefault="000C2A14" w:rsidP="00322042">
            <w:pPr>
              <w:spacing w:after="0" w:line="240" w:lineRule="auto"/>
              <w:rPr>
                <w:rFonts w:ascii="Lato" w:eastAsia="Lato" w:hAnsi="Lato" w:cs="Lato"/>
                <w:sz w:val="20"/>
                <w:szCs w:val="20"/>
              </w:rPr>
            </w:pPr>
            <w:r w:rsidRPr="00C93C68">
              <w:rPr>
                <w:rFonts w:ascii="Lato" w:eastAsia="Lato" w:hAnsi="Lato" w:cs="Lato"/>
                <w:sz w:val="20"/>
                <w:szCs w:val="20"/>
              </w:rPr>
              <w:t>Przez doświadczenie rozumie się realizowany lub zrealizowany w wymaganym okresie co najmniej jeden projekt</w:t>
            </w:r>
            <w:r>
              <w:rPr>
                <w:rFonts w:ascii="Lato" w:eastAsia="Lato" w:hAnsi="Lato" w:cs="Lato"/>
                <w:sz w:val="20"/>
                <w:szCs w:val="20"/>
              </w:rPr>
              <w:t>/działanie</w:t>
            </w:r>
            <w:r w:rsidRPr="00C93C68">
              <w:rPr>
                <w:rFonts w:ascii="Lato" w:eastAsia="Lato" w:hAnsi="Lato" w:cs="Lato"/>
                <w:sz w:val="20"/>
                <w:szCs w:val="20"/>
              </w:rPr>
              <w:t xml:space="preserve">, </w:t>
            </w:r>
            <w:r>
              <w:rPr>
                <w:rFonts w:ascii="Lato" w:eastAsia="Lato" w:hAnsi="Lato" w:cs="Lato"/>
                <w:sz w:val="20"/>
                <w:szCs w:val="20"/>
              </w:rPr>
              <w:t>w zakresie wskazanym powyżej</w:t>
            </w:r>
            <w:r w:rsidRPr="00C93C68">
              <w:rPr>
                <w:rFonts w:ascii="Lato" w:eastAsia="Lato" w:hAnsi="Lato" w:cs="Lato"/>
                <w:sz w:val="20"/>
                <w:szCs w:val="20"/>
              </w:rPr>
              <w:t>. Doświadczenie nie obejmuje działań wynikających z ustawowych zadań pracodawców.</w:t>
            </w:r>
          </w:p>
          <w:p w14:paraId="543BF589" w14:textId="77777777" w:rsidR="000C2A14" w:rsidRDefault="000C2A14" w:rsidP="00322042">
            <w:pPr>
              <w:spacing w:after="0" w:line="240" w:lineRule="auto"/>
              <w:rPr>
                <w:rFonts w:ascii="Lato" w:eastAsia="Lato" w:hAnsi="Lato" w:cs="Lato"/>
                <w:sz w:val="20"/>
                <w:szCs w:val="20"/>
              </w:rPr>
            </w:pPr>
          </w:p>
          <w:p w14:paraId="1B475DE4" w14:textId="77777777" w:rsidR="000C2A14" w:rsidRPr="00AB6CF2" w:rsidRDefault="000C2A14" w:rsidP="00322042">
            <w:pPr>
              <w:spacing w:after="0" w:line="240" w:lineRule="auto"/>
              <w:rPr>
                <w:rFonts w:ascii="Lato" w:eastAsia="Lato" w:hAnsi="Lato" w:cs="Lato"/>
                <w:sz w:val="20"/>
                <w:szCs w:val="20"/>
              </w:rPr>
            </w:pPr>
            <w:r w:rsidRPr="00C93C68">
              <w:rPr>
                <w:rFonts w:ascii="Lato" w:eastAsia="Lato" w:hAnsi="Lato" w:cs="Lato"/>
                <w:sz w:val="20"/>
                <w:szCs w:val="20"/>
              </w:rPr>
              <w:t>Spełnienie kryterium zostanie zweryfikowane na podstawie zapisów we wniosku o dofinansowanie projektu.</w:t>
            </w:r>
          </w:p>
        </w:tc>
      </w:tr>
      <w:tr w:rsidR="000C2A14" w:rsidRPr="007D6908" w14:paraId="45890BE1" w14:textId="77777777" w:rsidTr="0BAAB349">
        <w:trPr>
          <w:trHeight w:val="300"/>
        </w:trPr>
        <w:tc>
          <w:tcPr>
            <w:tcW w:w="534" w:type="dxa"/>
            <w:noWrap/>
            <w:tcMar>
              <w:top w:w="170" w:type="dxa"/>
              <w:bottom w:w="170" w:type="dxa"/>
            </w:tcMar>
          </w:tcPr>
          <w:p w14:paraId="6FBE163E" w14:textId="77777777" w:rsidR="000C2A14" w:rsidRPr="00D15298" w:rsidRDefault="000C2A14" w:rsidP="00322042">
            <w:pPr>
              <w:spacing w:before="30" w:after="30" w:line="240" w:lineRule="auto"/>
              <w:rPr>
                <w:rFonts w:ascii="Lato" w:eastAsia="Lato" w:hAnsi="Lato" w:cs="Lato"/>
                <w:sz w:val="18"/>
                <w:szCs w:val="18"/>
              </w:rPr>
            </w:pPr>
            <w:r w:rsidRPr="6092000E">
              <w:rPr>
                <w:rFonts w:ascii="Lato" w:eastAsia="Lato" w:hAnsi="Lato" w:cs="Lato"/>
                <w:sz w:val="20"/>
                <w:szCs w:val="20"/>
              </w:rPr>
              <w:lastRenderedPageBreak/>
              <w:t>18</w:t>
            </w:r>
          </w:p>
        </w:tc>
        <w:tc>
          <w:tcPr>
            <w:tcW w:w="3425" w:type="dxa"/>
            <w:tcMar>
              <w:top w:w="170" w:type="dxa"/>
              <w:bottom w:w="170" w:type="dxa"/>
            </w:tcMar>
          </w:tcPr>
          <w:p w14:paraId="6A684BDF" w14:textId="77777777" w:rsidR="000C2A14" w:rsidRPr="00FD1116" w:rsidRDefault="000C2A14" w:rsidP="00322042">
            <w:pPr>
              <w:autoSpaceDE w:val="0"/>
              <w:autoSpaceDN w:val="0"/>
              <w:adjustRightInd w:val="0"/>
              <w:spacing w:after="0" w:line="240" w:lineRule="auto"/>
              <w:rPr>
                <w:rFonts w:ascii="Lato" w:eastAsia="Lato" w:hAnsi="Lato" w:cs="Lato"/>
                <w:sz w:val="20"/>
                <w:szCs w:val="20"/>
                <w:lang w:eastAsia="ja-JP"/>
              </w:rPr>
            </w:pPr>
            <w:r w:rsidRPr="6092000E">
              <w:rPr>
                <w:rFonts w:ascii="Lato" w:eastAsia="Lato" w:hAnsi="Lato" w:cs="Lato"/>
                <w:sz w:val="20"/>
                <w:szCs w:val="20"/>
                <w:lang w:eastAsia="ja-JP"/>
              </w:rPr>
              <w:t>Kryteria premiują projekty, które przewidują realizację wsparcia również w godzinach popołudniowych i wieczornych oraz w soboty.</w:t>
            </w:r>
          </w:p>
        </w:tc>
        <w:tc>
          <w:tcPr>
            <w:tcW w:w="2705" w:type="dxa"/>
            <w:noWrap/>
            <w:tcMar>
              <w:top w:w="170" w:type="dxa"/>
              <w:bottom w:w="170" w:type="dxa"/>
            </w:tcMar>
          </w:tcPr>
          <w:p w14:paraId="3E3393E3" w14:textId="77777777" w:rsidR="000C2A14" w:rsidRPr="00AB6CF2" w:rsidRDefault="000C2A14" w:rsidP="00322042">
            <w:pPr>
              <w:spacing w:before="30" w:after="30" w:line="240" w:lineRule="auto"/>
              <w:rPr>
                <w:rFonts w:ascii="Lato" w:eastAsia="Lato" w:hAnsi="Lato" w:cs="Lato"/>
                <w:color w:val="BFBFBF" w:themeColor="background1" w:themeShade="BF"/>
                <w:sz w:val="20"/>
                <w:szCs w:val="20"/>
              </w:rPr>
            </w:pPr>
            <w:r w:rsidRPr="00AB6CF2">
              <w:rPr>
                <w:rFonts w:ascii="Lato" w:eastAsia="Lato" w:hAnsi="Lato" w:cs="Lato"/>
                <w:sz w:val="20"/>
                <w:szCs w:val="20"/>
              </w:rPr>
              <w:t>Wsparcie w godzinach popołudniowych i wieczornych oraz/albo w sobotę</w:t>
            </w:r>
          </w:p>
        </w:tc>
        <w:tc>
          <w:tcPr>
            <w:tcW w:w="2070" w:type="dxa"/>
            <w:noWrap/>
            <w:tcMar>
              <w:top w:w="170" w:type="dxa"/>
              <w:bottom w:w="170" w:type="dxa"/>
            </w:tcMar>
          </w:tcPr>
          <w:p w14:paraId="5BBD3831" w14:textId="77777777" w:rsidR="000C2A14" w:rsidRPr="009E3571" w:rsidRDefault="000C2A14" w:rsidP="00322042">
            <w:pPr>
              <w:spacing w:before="30" w:after="30" w:line="240" w:lineRule="auto"/>
              <w:rPr>
                <w:rFonts w:ascii="Lato" w:eastAsia="Lato" w:hAnsi="Lato" w:cs="Lato"/>
                <w:sz w:val="20"/>
                <w:szCs w:val="20"/>
              </w:rPr>
            </w:pPr>
            <w:r w:rsidRPr="7FB1FDCD">
              <w:rPr>
                <w:rFonts w:ascii="Lato" w:eastAsia="Lato" w:hAnsi="Lato" w:cs="Lato"/>
                <w:sz w:val="20"/>
                <w:szCs w:val="20"/>
              </w:rPr>
              <w:t>Kryterium premiujące</w:t>
            </w:r>
          </w:p>
        </w:tc>
        <w:tc>
          <w:tcPr>
            <w:tcW w:w="6667" w:type="dxa"/>
            <w:noWrap/>
            <w:tcMar>
              <w:top w:w="170" w:type="dxa"/>
              <w:bottom w:w="170" w:type="dxa"/>
            </w:tcMar>
          </w:tcPr>
          <w:p w14:paraId="052189A5" w14:textId="77777777" w:rsidR="000C2A14" w:rsidRPr="00947B71" w:rsidRDefault="000C2A14" w:rsidP="00322042">
            <w:pPr>
              <w:spacing w:after="0" w:line="240" w:lineRule="auto"/>
              <w:rPr>
                <w:rFonts w:ascii="Lato" w:eastAsia="Lato" w:hAnsi="Lato" w:cs="Lato"/>
                <w:sz w:val="20"/>
                <w:szCs w:val="20"/>
              </w:rPr>
            </w:pPr>
            <w:r w:rsidRPr="00947B71">
              <w:rPr>
                <w:rFonts w:ascii="Lato" w:eastAsia="Lato" w:hAnsi="Lato" w:cs="Lato"/>
                <w:sz w:val="20"/>
                <w:szCs w:val="20"/>
              </w:rPr>
              <w:t>W ramach kryterium weryfikowane jest, czy projekt zakłada realizację działań również w godzinach popołudniowych i wieczornych (od godziny 16.00) oraz/albo w soboty.</w:t>
            </w:r>
          </w:p>
          <w:p w14:paraId="72AA2A3F" w14:textId="77777777" w:rsidR="000C2A14" w:rsidRDefault="000C2A14" w:rsidP="00322042">
            <w:pPr>
              <w:spacing w:after="0" w:line="240" w:lineRule="auto"/>
              <w:rPr>
                <w:rFonts w:ascii="Lato" w:eastAsia="Lato" w:hAnsi="Lato" w:cs="Lato"/>
                <w:sz w:val="20"/>
                <w:szCs w:val="20"/>
              </w:rPr>
            </w:pPr>
          </w:p>
          <w:p w14:paraId="0523B2A5" w14:textId="77777777" w:rsidR="000C2A14" w:rsidRPr="009E3571" w:rsidRDefault="000C2A14" w:rsidP="00322042">
            <w:pPr>
              <w:spacing w:before="30" w:after="30" w:line="240" w:lineRule="auto"/>
              <w:rPr>
                <w:rFonts w:ascii="Lato" w:eastAsia="Lato" w:hAnsi="Lato" w:cs="Lato"/>
                <w:color w:val="BFBFBF" w:themeColor="background1" w:themeShade="BF"/>
                <w:sz w:val="20"/>
                <w:szCs w:val="20"/>
              </w:rPr>
            </w:pPr>
            <w:r w:rsidRPr="00947B71">
              <w:rPr>
                <w:rFonts w:ascii="Lato" w:eastAsia="Lato" w:hAnsi="Lato" w:cs="Lato"/>
                <w:sz w:val="20"/>
                <w:szCs w:val="20"/>
              </w:rPr>
              <w:t>Spełnienie kryterium zostanie zweryfikowane na podstawie zapisów we wniosku o dofinansowanie projektu.</w:t>
            </w:r>
          </w:p>
        </w:tc>
      </w:tr>
      <w:tr w:rsidR="000C2A14" w:rsidRPr="007D6908" w14:paraId="3D58A9E9" w14:textId="77777777" w:rsidTr="0BAAB349">
        <w:trPr>
          <w:trHeight w:val="300"/>
        </w:trPr>
        <w:tc>
          <w:tcPr>
            <w:tcW w:w="534" w:type="dxa"/>
            <w:noWrap/>
            <w:tcMar>
              <w:top w:w="170" w:type="dxa"/>
              <w:bottom w:w="170" w:type="dxa"/>
            </w:tcMar>
          </w:tcPr>
          <w:p w14:paraId="35998976" w14:textId="77777777" w:rsidR="000C2A14" w:rsidRPr="00D15298" w:rsidRDefault="000C2A14" w:rsidP="00322042">
            <w:pPr>
              <w:spacing w:before="30" w:after="30" w:line="240" w:lineRule="auto"/>
              <w:rPr>
                <w:rFonts w:ascii="Lato" w:eastAsia="Lato" w:hAnsi="Lato" w:cs="Lato"/>
                <w:sz w:val="20"/>
                <w:szCs w:val="20"/>
              </w:rPr>
            </w:pPr>
            <w:r w:rsidRPr="6092000E">
              <w:rPr>
                <w:rFonts w:ascii="Lato" w:eastAsia="Lato" w:hAnsi="Lato" w:cs="Lato"/>
                <w:sz w:val="20"/>
                <w:szCs w:val="20"/>
              </w:rPr>
              <w:t>19</w:t>
            </w:r>
          </w:p>
        </w:tc>
        <w:tc>
          <w:tcPr>
            <w:tcW w:w="3425" w:type="dxa"/>
            <w:tcMar>
              <w:top w:w="170" w:type="dxa"/>
              <w:bottom w:w="170" w:type="dxa"/>
            </w:tcMar>
          </w:tcPr>
          <w:p w14:paraId="5E3B3BB9" w14:textId="77777777" w:rsidR="000C2A14" w:rsidRPr="00BE6E6E" w:rsidRDefault="000C2A14" w:rsidP="00322042">
            <w:pPr>
              <w:autoSpaceDE w:val="0"/>
              <w:autoSpaceDN w:val="0"/>
              <w:adjustRightInd w:val="0"/>
              <w:spacing w:after="0" w:line="240" w:lineRule="auto"/>
              <w:rPr>
                <w:rFonts w:ascii="Lato" w:eastAsia="Lato" w:hAnsi="Lato" w:cs="Lato"/>
                <w:sz w:val="20"/>
                <w:szCs w:val="20"/>
                <w:lang w:eastAsia="ja-JP"/>
              </w:rPr>
            </w:pPr>
            <w:r w:rsidRPr="6092000E">
              <w:rPr>
                <w:rFonts w:ascii="Lato" w:eastAsia="Lato" w:hAnsi="Lato" w:cs="Lato"/>
                <w:sz w:val="20"/>
                <w:szCs w:val="20"/>
                <w:lang w:eastAsia="ja-JP"/>
              </w:rPr>
              <w:t>Projekt ma na celu eliminację czynników ryzyka w miejscu pracy, w tym zapewnia ścieżkę powrotu do pracy (6).</w:t>
            </w:r>
          </w:p>
        </w:tc>
        <w:tc>
          <w:tcPr>
            <w:tcW w:w="2705" w:type="dxa"/>
            <w:noWrap/>
            <w:tcMar>
              <w:top w:w="170" w:type="dxa"/>
              <w:bottom w:w="170" w:type="dxa"/>
            </w:tcMar>
          </w:tcPr>
          <w:p w14:paraId="216F0977" w14:textId="77777777" w:rsidR="000C2A14" w:rsidRPr="008961B0" w:rsidRDefault="000C2A14" w:rsidP="00322042">
            <w:pPr>
              <w:spacing w:before="30" w:after="30" w:line="240" w:lineRule="auto"/>
              <w:rPr>
                <w:rFonts w:ascii="Lato" w:eastAsia="Lato" w:hAnsi="Lato" w:cs="Lato"/>
                <w:color w:val="BFBFBF" w:themeColor="background1" w:themeShade="BF"/>
                <w:sz w:val="20"/>
                <w:szCs w:val="20"/>
              </w:rPr>
            </w:pPr>
          </w:p>
        </w:tc>
        <w:tc>
          <w:tcPr>
            <w:tcW w:w="2070" w:type="dxa"/>
            <w:noWrap/>
            <w:tcMar>
              <w:top w:w="170" w:type="dxa"/>
              <w:bottom w:w="170" w:type="dxa"/>
            </w:tcMar>
          </w:tcPr>
          <w:p w14:paraId="3BCAEB3B" w14:textId="77777777" w:rsidR="000C2A14" w:rsidRPr="008961B0" w:rsidRDefault="000C2A14" w:rsidP="00322042">
            <w:pPr>
              <w:spacing w:before="30" w:after="30" w:line="240" w:lineRule="auto"/>
              <w:rPr>
                <w:rFonts w:ascii="Lato" w:eastAsia="Lato" w:hAnsi="Lato" w:cs="Lato"/>
                <w:color w:val="BFBFBF" w:themeColor="background1" w:themeShade="BF"/>
                <w:sz w:val="20"/>
                <w:szCs w:val="20"/>
                <w:highlight w:val="yellow"/>
                <w:lang w:eastAsia="ja-JP"/>
              </w:rPr>
            </w:pPr>
            <w:r w:rsidRPr="6092000E">
              <w:rPr>
                <w:rFonts w:ascii="Lato" w:eastAsia="Lato" w:hAnsi="Lato" w:cs="Lato"/>
                <w:sz w:val="20"/>
                <w:szCs w:val="20"/>
                <w:lang w:eastAsia="ja-JP"/>
              </w:rPr>
              <w:t>Kryterium nie jest planowane</w:t>
            </w:r>
          </w:p>
        </w:tc>
        <w:tc>
          <w:tcPr>
            <w:tcW w:w="6667" w:type="dxa"/>
            <w:noWrap/>
            <w:tcMar>
              <w:top w:w="170" w:type="dxa"/>
              <w:bottom w:w="170" w:type="dxa"/>
            </w:tcMar>
          </w:tcPr>
          <w:p w14:paraId="72AEF778" w14:textId="77777777" w:rsidR="000C2A14" w:rsidRPr="007D6908" w:rsidRDefault="000C2A14" w:rsidP="00322042">
            <w:pPr>
              <w:spacing w:before="30" w:after="30" w:line="240" w:lineRule="auto"/>
              <w:rPr>
                <w:rFonts w:ascii="Lato" w:eastAsia="Lato" w:hAnsi="Lato" w:cs="Lato"/>
                <w:sz w:val="20"/>
                <w:szCs w:val="20"/>
              </w:rPr>
            </w:pPr>
          </w:p>
        </w:tc>
      </w:tr>
      <w:tr w:rsidR="000C2A14" w:rsidRPr="007D6908" w14:paraId="5C73CA81" w14:textId="77777777" w:rsidTr="0BAAB349">
        <w:trPr>
          <w:trHeight w:val="300"/>
        </w:trPr>
        <w:tc>
          <w:tcPr>
            <w:tcW w:w="534" w:type="dxa"/>
            <w:noWrap/>
            <w:tcMar>
              <w:top w:w="170" w:type="dxa"/>
              <w:bottom w:w="170" w:type="dxa"/>
            </w:tcMar>
          </w:tcPr>
          <w:p w14:paraId="0D7B181B" w14:textId="77777777" w:rsidR="000C2A14" w:rsidRPr="00D15298" w:rsidRDefault="000C2A14" w:rsidP="00322042">
            <w:pPr>
              <w:spacing w:before="30" w:after="30" w:line="240" w:lineRule="auto"/>
              <w:rPr>
                <w:rFonts w:ascii="Lato" w:eastAsia="Lato" w:hAnsi="Lato" w:cs="Lato"/>
                <w:sz w:val="20"/>
                <w:szCs w:val="20"/>
              </w:rPr>
            </w:pPr>
            <w:r w:rsidRPr="6092000E">
              <w:rPr>
                <w:rFonts w:ascii="Lato" w:eastAsia="Lato" w:hAnsi="Lato" w:cs="Lato"/>
                <w:sz w:val="20"/>
                <w:szCs w:val="20"/>
              </w:rPr>
              <w:t>20</w:t>
            </w:r>
          </w:p>
        </w:tc>
        <w:tc>
          <w:tcPr>
            <w:tcW w:w="3425" w:type="dxa"/>
            <w:tcMar>
              <w:top w:w="170" w:type="dxa"/>
              <w:bottom w:w="170" w:type="dxa"/>
            </w:tcMar>
          </w:tcPr>
          <w:p w14:paraId="465869B9" w14:textId="77777777" w:rsidR="000C2A14" w:rsidRPr="00BE6E6E" w:rsidRDefault="000C2A14" w:rsidP="00322042">
            <w:pPr>
              <w:autoSpaceDE w:val="0"/>
              <w:autoSpaceDN w:val="0"/>
              <w:adjustRightInd w:val="0"/>
              <w:spacing w:after="0" w:line="240" w:lineRule="auto"/>
              <w:rPr>
                <w:rFonts w:ascii="Lato" w:eastAsia="Lato" w:hAnsi="Lato" w:cs="Lato"/>
                <w:sz w:val="20"/>
                <w:szCs w:val="20"/>
                <w:lang w:eastAsia="ja-JP"/>
              </w:rPr>
            </w:pPr>
            <w:r w:rsidRPr="6092000E">
              <w:rPr>
                <w:rFonts w:ascii="Lato" w:eastAsia="Lato" w:hAnsi="Lato" w:cs="Lato"/>
                <w:sz w:val="20"/>
                <w:szCs w:val="20"/>
                <w:lang w:eastAsia="ja-JP"/>
              </w:rPr>
              <w:t>Kryteria premiują projekty, w których Wnioskodawca uczestniczy w kształceniu przeddyplomowym lub podyplomowym profesjonalistów służby medycyny pracy w obszarze zdrowia pracujących lub wnioskodawca uczestniczył w kształceniu przeddyplomowym lub podyplomowym fizjoterapeutów.</w:t>
            </w:r>
          </w:p>
        </w:tc>
        <w:tc>
          <w:tcPr>
            <w:tcW w:w="2705" w:type="dxa"/>
            <w:noWrap/>
            <w:tcMar>
              <w:top w:w="170" w:type="dxa"/>
              <w:bottom w:w="170" w:type="dxa"/>
            </w:tcMar>
          </w:tcPr>
          <w:p w14:paraId="48DCB499" w14:textId="77777777" w:rsidR="000C2A14" w:rsidRPr="008961B0" w:rsidRDefault="000C2A14" w:rsidP="00322042">
            <w:pPr>
              <w:spacing w:before="30" w:after="30" w:line="240" w:lineRule="auto"/>
              <w:rPr>
                <w:rFonts w:ascii="Lato" w:eastAsia="Lato" w:hAnsi="Lato" w:cs="Lato"/>
                <w:color w:val="BFBFBF" w:themeColor="background1" w:themeShade="BF"/>
                <w:sz w:val="20"/>
                <w:szCs w:val="20"/>
              </w:rPr>
            </w:pPr>
          </w:p>
        </w:tc>
        <w:tc>
          <w:tcPr>
            <w:tcW w:w="2070" w:type="dxa"/>
            <w:noWrap/>
            <w:tcMar>
              <w:top w:w="170" w:type="dxa"/>
              <w:bottom w:w="170" w:type="dxa"/>
            </w:tcMar>
          </w:tcPr>
          <w:p w14:paraId="56093BFB" w14:textId="77777777" w:rsidR="000C2A14" w:rsidRPr="008961B0" w:rsidRDefault="000C2A14" w:rsidP="00322042">
            <w:pPr>
              <w:spacing w:before="30" w:after="30" w:line="240" w:lineRule="auto"/>
              <w:rPr>
                <w:rFonts w:ascii="Lato" w:eastAsia="Lato" w:hAnsi="Lato" w:cs="Lato"/>
                <w:color w:val="BFBFBF" w:themeColor="background1" w:themeShade="BF"/>
                <w:sz w:val="20"/>
                <w:szCs w:val="20"/>
              </w:rPr>
            </w:pPr>
            <w:r w:rsidRPr="6092000E">
              <w:rPr>
                <w:rFonts w:ascii="Lato" w:eastAsia="Lato" w:hAnsi="Lato" w:cs="Lato"/>
                <w:sz w:val="20"/>
                <w:szCs w:val="20"/>
                <w:lang w:eastAsia="ja-JP"/>
              </w:rPr>
              <w:t>Kryterium nie jest planowane</w:t>
            </w:r>
          </w:p>
        </w:tc>
        <w:tc>
          <w:tcPr>
            <w:tcW w:w="6667" w:type="dxa"/>
            <w:noWrap/>
            <w:tcMar>
              <w:top w:w="170" w:type="dxa"/>
              <w:bottom w:w="170" w:type="dxa"/>
            </w:tcMar>
          </w:tcPr>
          <w:p w14:paraId="3B4EE353" w14:textId="77777777" w:rsidR="000C2A14" w:rsidRPr="007D6908" w:rsidRDefault="000C2A14" w:rsidP="00322042">
            <w:pPr>
              <w:spacing w:before="30" w:after="30" w:line="240" w:lineRule="auto"/>
              <w:rPr>
                <w:rFonts w:ascii="Lato" w:eastAsia="Lato" w:hAnsi="Lato" w:cs="Lato"/>
                <w:sz w:val="20"/>
                <w:szCs w:val="20"/>
              </w:rPr>
            </w:pPr>
          </w:p>
        </w:tc>
      </w:tr>
      <w:tr w:rsidR="000C2A14" w:rsidRPr="007D6908" w14:paraId="2E117491" w14:textId="77777777" w:rsidTr="0BAAB349">
        <w:trPr>
          <w:trHeight w:val="300"/>
        </w:trPr>
        <w:tc>
          <w:tcPr>
            <w:tcW w:w="534" w:type="dxa"/>
            <w:noWrap/>
            <w:tcMar>
              <w:top w:w="170" w:type="dxa"/>
              <w:bottom w:w="170" w:type="dxa"/>
            </w:tcMar>
          </w:tcPr>
          <w:p w14:paraId="612CB185" w14:textId="77777777" w:rsidR="000C2A14" w:rsidRPr="00D15298" w:rsidRDefault="000C2A14" w:rsidP="00322042">
            <w:pPr>
              <w:spacing w:before="30" w:after="30" w:line="240" w:lineRule="auto"/>
              <w:rPr>
                <w:rFonts w:ascii="Lato" w:eastAsia="Lato" w:hAnsi="Lato" w:cs="Lato"/>
                <w:sz w:val="20"/>
                <w:szCs w:val="20"/>
              </w:rPr>
            </w:pPr>
            <w:r w:rsidRPr="6092000E">
              <w:rPr>
                <w:rFonts w:ascii="Lato" w:eastAsia="Lato" w:hAnsi="Lato" w:cs="Lato"/>
                <w:sz w:val="20"/>
                <w:szCs w:val="20"/>
              </w:rPr>
              <w:lastRenderedPageBreak/>
              <w:t>21</w:t>
            </w:r>
          </w:p>
        </w:tc>
        <w:tc>
          <w:tcPr>
            <w:tcW w:w="3425" w:type="dxa"/>
            <w:tcMar>
              <w:top w:w="170" w:type="dxa"/>
              <w:bottom w:w="170" w:type="dxa"/>
            </w:tcMar>
          </w:tcPr>
          <w:p w14:paraId="0AA3226C" w14:textId="77777777" w:rsidR="000C2A14" w:rsidRPr="00BE6E6E" w:rsidRDefault="000C2A14" w:rsidP="00322042">
            <w:pPr>
              <w:autoSpaceDE w:val="0"/>
              <w:autoSpaceDN w:val="0"/>
              <w:adjustRightInd w:val="0"/>
              <w:spacing w:after="0" w:line="240" w:lineRule="auto"/>
              <w:rPr>
                <w:rFonts w:ascii="Lato" w:eastAsia="Lato" w:hAnsi="Lato" w:cs="Lato"/>
                <w:sz w:val="20"/>
                <w:szCs w:val="20"/>
                <w:lang w:eastAsia="ja-JP"/>
              </w:rPr>
            </w:pPr>
            <w:r w:rsidRPr="6092000E">
              <w:rPr>
                <w:rFonts w:ascii="Lato" w:eastAsia="Lato" w:hAnsi="Lato" w:cs="Lato"/>
                <w:sz w:val="20"/>
                <w:szCs w:val="20"/>
                <w:lang w:eastAsia="ja-JP"/>
              </w:rPr>
              <w:t>Kryteria premiują projekty zakładające współpracę pracodawcy/ przedsiębiorcy/ ergonomisty/ służb BHP, z podstawową jednostką służby medycyny pracy, psychologiem, wojewódzkim ośrodkiem medycyny pracy lub jednostką naukowobadawczą w dziedzinie medycyny pracy.</w:t>
            </w:r>
          </w:p>
        </w:tc>
        <w:tc>
          <w:tcPr>
            <w:tcW w:w="2705" w:type="dxa"/>
            <w:noWrap/>
            <w:tcMar>
              <w:top w:w="170" w:type="dxa"/>
              <w:bottom w:w="170" w:type="dxa"/>
            </w:tcMar>
          </w:tcPr>
          <w:p w14:paraId="2F6C3A50" w14:textId="77777777" w:rsidR="000C2A14" w:rsidRPr="008961B0" w:rsidRDefault="000C2A14" w:rsidP="00322042">
            <w:pPr>
              <w:spacing w:before="30" w:after="30" w:line="240" w:lineRule="auto"/>
              <w:rPr>
                <w:rFonts w:ascii="Lato" w:eastAsia="Lato" w:hAnsi="Lato" w:cs="Lato"/>
                <w:color w:val="BFBFBF" w:themeColor="background1" w:themeShade="BF"/>
                <w:sz w:val="20"/>
                <w:szCs w:val="20"/>
              </w:rPr>
            </w:pPr>
          </w:p>
          <w:p w14:paraId="6605E7ED" w14:textId="77777777" w:rsidR="000C2A14" w:rsidRPr="008961B0" w:rsidRDefault="000C2A14" w:rsidP="00322042">
            <w:pPr>
              <w:spacing w:before="30" w:after="30" w:line="240" w:lineRule="auto"/>
              <w:rPr>
                <w:rFonts w:ascii="Lato" w:eastAsia="Lato" w:hAnsi="Lato" w:cs="Lato"/>
                <w:color w:val="BFBFBF" w:themeColor="background1" w:themeShade="BF"/>
                <w:sz w:val="20"/>
                <w:szCs w:val="20"/>
              </w:rPr>
            </w:pPr>
          </w:p>
        </w:tc>
        <w:tc>
          <w:tcPr>
            <w:tcW w:w="2070" w:type="dxa"/>
            <w:noWrap/>
            <w:tcMar>
              <w:top w:w="170" w:type="dxa"/>
              <w:bottom w:w="170" w:type="dxa"/>
            </w:tcMar>
          </w:tcPr>
          <w:p w14:paraId="0B9F5946" w14:textId="77777777" w:rsidR="000C2A14" w:rsidRPr="00830C95" w:rsidRDefault="000C2A14" w:rsidP="00322042">
            <w:pPr>
              <w:spacing w:before="30" w:after="30" w:line="240" w:lineRule="auto"/>
              <w:rPr>
                <w:rFonts w:ascii="Lato" w:eastAsia="Lato" w:hAnsi="Lato" w:cs="Lato"/>
                <w:sz w:val="20"/>
                <w:szCs w:val="20"/>
              </w:rPr>
            </w:pPr>
            <w:r w:rsidRPr="6092000E">
              <w:rPr>
                <w:rFonts w:ascii="Lato" w:eastAsia="Lato" w:hAnsi="Lato" w:cs="Lato"/>
                <w:sz w:val="20"/>
                <w:szCs w:val="20"/>
                <w:lang w:eastAsia="ja-JP"/>
              </w:rPr>
              <w:t>Kryterium nie jest planowane</w:t>
            </w:r>
          </w:p>
          <w:p w14:paraId="7B3094AA" w14:textId="77777777" w:rsidR="000C2A14" w:rsidRPr="008961B0" w:rsidRDefault="000C2A14" w:rsidP="00322042">
            <w:pPr>
              <w:spacing w:before="30" w:after="30" w:line="240" w:lineRule="auto"/>
              <w:rPr>
                <w:rFonts w:ascii="Lato" w:eastAsia="Lato" w:hAnsi="Lato" w:cs="Lato"/>
                <w:color w:val="BFBFBF" w:themeColor="background1" w:themeShade="BF"/>
                <w:sz w:val="20"/>
                <w:szCs w:val="20"/>
              </w:rPr>
            </w:pPr>
          </w:p>
        </w:tc>
        <w:tc>
          <w:tcPr>
            <w:tcW w:w="6667" w:type="dxa"/>
            <w:noWrap/>
            <w:tcMar>
              <w:top w:w="170" w:type="dxa"/>
              <w:bottom w:w="170" w:type="dxa"/>
            </w:tcMar>
          </w:tcPr>
          <w:p w14:paraId="11C42D7B" w14:textId="77777777" w:rsidR="000C2A14" w:rsidRPr="007D6908" w:rsidRDefault="000C2A14" w:rsidP="00322042">
            <w:pPr>
              <w:spacing w:before="30" w:after="30" w:line="240" w:lineRule="auto"/>
              <w:rPr>
                <w:rFonts w:ascii="Lato" w:eastAsia="Lato" w:hAnsi="Lato" w:cs="Lato"/>
                <w:sz w:val="20"/>
                <w:szCs w:val="20"/>
              </w:rPr>
            </w:pPr>
          </w:p>
        </w:tc>
      </w:tr>
      <w:tr w:rsidR="000C2A14" w:rsidRPr="007D6908" w14:paraId="3C10A1DC" w14:textId="77777777" w:rsidTr="0BAAB349">
        <w:trPr>
          <w:trHeight w:val="300"/>
        </w:trPr>
        <w:tc>
          <w:tcPr>
            <w:tcW w:w="534" w:type="dxa"/>
            <w:noWrap/>
            <w:tcMar>
              <w:top w:w="170" w:type="dxa"/>
              <w:bottom w:w="170" w:type="dxa"/>
            </w:tcMar>
          </w:tcPr>
          <w:p w14:paraId="6EB1B0F2" w14:textId="77777777" w:rsidR="000C2A14" w:rsidRPr="00D15298" w:rsidRDefault="000C2A14" w:rsidP="00322042">
            <w:pPr>
              <w:spacing w:before="30" w:after="30" w:line="240" w:lineRule="auto"/>
              <w:rPr>
                <w:rFonts w:ascii="Lato" w:eastAsia="Lato" w:hAnsi="Lato" w:cs="Lato"/>
                <w:sz w:val="20"/>
                <w:szCs w:val="20"/>
              </w:rPr>
            </w:pPr>
            <w:r w:rsidRPr="6092000E">
              <w:rPr>
                <w:rFonts w:ascii="Lato" w:eastAsia="Lato" w:hAnsi="Lato" w:cs="Lato"/>
                <w:sz w:val="20"/>
                <w:szCs w:val="20"/>
              </w:rPr>
              <w:t>22</w:t>
            </w:r>
          </w:p>
        </w:tc>
        <w:tc>
          <w:tcPr>
            <w:tcW w:w="3425" w:type="dxa"/>
            <w:tcMar>
              <w:top w:w="170" w:type="dxa"/>
              <w:bottom w:w="170" w:type="dxa"/>
            </w:tcMar>
          </w:tcPr>
          <w:p w14:paraId="31DE1EB0" w14:textId="77777777" w:rsidR="000C2A14" w:rsidRPr="00BE6E6E" w:rsidRDefault="000C2A14" w:rsidP="00322042">
            <w:pPr>
              <w:autoSpaceDE w:val="0"/>
              <w:autoSpaceDN w:val="0"/>
              <w:adjustRightInd w:val="0"/>
              <w:spacing w:after="0" w:line="240" w:lineRule="auto"/>
              <w:rPr>
                <w:rFonts w:ascii="Lato" w:eastAsia="Lato" w:hAnsi="Lato" w:cs="Lato"/>
                <w:sz w:val="20"/>
                <w:szCs w:val="20"/>
                <w:lang w:eastAsia="ja-JP"/>
              </w:rPr>
            </w:pPr>
            <w:r w:rsidRPr="6092000E">
              <w:rPr>
                <w:rFonts w:ascii="Lato" w:eastAsia="Lato" w:hAnsi="Lato" w:cs="Lato"/>
                <w:sz w:val="20"/>
                <w:szCs w:val="20"/>
                <w:lang w:eastAsia="ja-JP"/>
              </w:rPr>
              <w:t>Kryteria premiują projekty zakładające współpracę z Podstawową Opieką Zdrowotną (POZ).</w:t>
            </w:r>
          </w:p>
        </w:tc>
        <w:tc>
          <w:tcPr>
            <w:tcW w:w="2705" w:type="dxa"/>
            <w:noWrap/>
            <w:tcMar>
              <w:top w:w="170" w:type="dxa"/>
              <w:bottom w:w="170" w:type="dxa"/>
            </w:tcMar>
          </w:tcPr>
          <w:p w14:paraId="314C19A2" w14:textId="77777777" w:rsidR="000C2A14" w:rsidRPr="00BE6E6E" w:rsidRDefault="000C2A14" w:rsidP="00322042">
            <w:pPr>
              <w:spacing w:before="30" w:after="30" w:line="240" w:lineRule="auto"/>
              <w:rPr>
                <w:rFonts w:ascii="Lato" w:eastAsia="Lato" w:hAnsi="Lato" w:cs="Lato"/>
                <w:sz w:val="20"/>
                <w:szCs w:val="20"/>
              </w:rPr>
            </w:pPr>
          </w:p>
        </w:tc>
        <w:tc>
          <w:tcPr>
            <w:tcW w:w="2070" w:type="dxa"/>
            <w:noWrap/>
            <w:tcMar>
              <w:top w:w="170" w:type="dxa"/>
              <w:bottom w:w="170" w:type="dxa"/>
            </w:tcMar>
          </w:tcPr>
          <w:p w14:paraId="4F803192" w14:textId="77777777" w:rsidR="000C2A14" w:rsidRPr="007743E3" w:rsidRDefault="000C2A14" w:rsidP="00322042">
            <w:pPr>
              <w:spacing w:before="30" w:after="30" w:line="240" w:lineRule="auto"/>
              <w:rPr>
                <w:rFonts w:ascii="Lato" w:eastAsia="Lato" w:hAnsi="Lato" w:cs="Lato"/>
                <w:color w:val="BFBFBF" w:themeColor="background1" w:themeShade="BF"/>
                <w:sz w:val="20"/>
                <w:szCs w:val="20"/>
              </w:rPr>
            </w:pPr>
            <w:r w:rsidRPr="6092000E">
              <w:rPr>
                <w:rFonts w:ascii="Lato" w:eastAsia="Lato" w:hAnsi="Lato" w:cs="Lato"/>
                <w:sz w:val="20"/>
                <w:szCs w:val="20"/>
                <w:lang w:eastAsia="ja-JP"/>
              </w:rPr>
              <w:t>Kryterium nie jest planowane</w:t>
            </w:r>
          </w:p>
        </w:tc>
        <w:tc>
          <w:tcPr>
            <w:tcW w:w="6667" w:type="dxa"/>
            <w:noWrap/>
            <w:tcMar>
              <w:top w:w="170" w:type="dxa"/>
              <w:bottom w:w="170" w:type="dxa"/>
            </w:tcMar>
          </w:tcPr>
          <w:p w14:paraId="03FA8017" w14:textId="77777777" w:rsidR="000C2A14" w:rsidRPr="007743E3" w:rsidRDefault="000C2A14" w:rsidP="00322042">
            <w:pPr>
              <w:spacing w:before="30" w:after="30" w:line="240" w:lineRule="auto"/>
              <w:rPr>
                <w:rFonts w:ascii="Lato" w:eastAsia="Lato" w:hAnsi="Lato" w:cs="Lato"/>
                <w:color w:val="BFBFBF" w:themeColor="background1" w:themeShade="BF"/>
                <w:sz w:val="20"/>
                <w:szCs w:val="20"/>
              </w:rPr>
            </w:pPr>
          </w:p>
        </w:tc>
      </w:tr>
      <w:tr w:rsidR="000C2A14" w:rsidRPr="007D6908" w14:paraId="2DD8E01E" w14:textId="77777777" w:rsidTr="0BAAB349">
        <w:trPr>
          <w:trHeight w:val="300"/>
        </w:trPr>
        <w:tc>
          <w:tcPr>
            <w:tcW w:w="534" w:type="dxa"/>
            <w:noWrap/>
            <w:tcMar>
              <w:top w:w="170" w:type="dxa"/>
              <w:bottom w:w="170" w:type="dxa"/>
            </w:tcMar>
          </w:tcPr>
          <w:p w14:paraId="651E54E7" w14:textId="77777777" w:rsidR="000C2A14" w:rsidRPr="00D15298" w:rsidRDefault="000C2A14" w:rsidP="00322042">
            <w:pPr>
              <w:spacing w:before="30" w:after="30" w:line="240" w:lineRule="auto"/>
              <w:rPr>
                <w:rFonts w:ascii="Lato" w:eastAsia="Lato" w:hAnsi="Lato" w:cs="Lato"/>
                <w:sz w:val="20"/>
                <w:szCs w:val="20"/>
              </w:rPr>
            </w:pPr>
            <w:r w:rsidRPr="6092000E">
              <w:rPr>
                <w:rFonts w:ascii="Lato" w:eastAsia="Lato" w:hAnsi="Lato" w:cs="Lato"/>
                <w:sz w:val="20"/>
                <w:szCs w:val="20"/>
              </w:rPr>
              <w:t>23</w:t>
            </w:r>
          </w:p>
        </w:tc>
        <w:tc>
          <w:tcPr>
            <w:tcW w:w="3425" w:type="dxa"/>
            <w:tcMar>
              <w:top w:w="170" w:type="dxa"/>
              <w:bottom w:w="170" w:type="dxa"/>
            </w:tcMar>
          </w:tcPr>
          <w:p w14:paraId="57AC15E8" w14:textId="77777777" w:rsidR="000C2A14" w:rsidRPr="00BE6E6E" w:rsidRDefault="000C2A14" w:rsidP="00322042">
            <w:pPr>
              <w:autoSpaceDE w:val="0"/>
              <w:autoSpaceDN w:val="0"/>
              <w:adjustRightInd w:val="0"/>
              <w:spacing w:after="0" w:line="240" w:lineRule="auto"/>
              <w:rPr>
                <w:rFonts w:ascii="Lato" w:eastAsia="Lato" w:hAnsi="Lato" w:cs="Lato"/>
                <w:sz w:val="20"/>
                <w:szCs w:val="20"/>
                <w:lang w:eastAsia="ja-JP"/>
              </w:rPr>
            </w:pPr>
            <w:r w:rsidRPr="6092000E">
              <w:rPr>
                <w:rFonts w:ascii="Lato" w:eastAsia="Lato" w:hAnsi="Lato" w:cs="Lato"/>
                <w:sz w:val="20"/>
                <w:szCs w:val="20"/>
                <w:lang w:eastAsia="ja-JP"/>
              </w:rPr>
              <w:t>Kryteria premiują projekty nakierowane na wsparcie osób w wieku 50+ w zakresie wydłużania aktywności zawodowej i pozostawania na rynku pracy.</w:t>
            </w:r>
          </w:p>
        </w:tc>
        <w:tc>
          <w:tcPr>
            <w:tcW w:w="2705" w:type="dxa"/>
            <w:noWrap/>
            <w:tcMar>
              <w:top w:w="170" w:type="dxa"/>
              <w:bottom w:w="170" w:type="dxa"/>
            </w:tcMar>
          </w:tcPr>
          <w:p w14:paraId="7FD14603" w14:textId="77777777" w:rsidR="000C2A14" w:rsidRPr="008E78A9" w:rsidRDefault="000C2A14" w:rsidP="00322042">
            <w:pPr>
              <w:spacing w:before="30" w:after="30" w:line="240" w:lineRule="auto"/>
              <w:rPr>
                <w:rFonts w:ascii="Lato" w:eastAsia="Lato" w:hAnsi="Lato" w:cs="Lato"/>
                <w:sz w:val="20"/>
                <w:szCs w:val="20"/>
              </w:rPr>
            </w:pPr>
            <w:r w:rsidRPr="008E78A9">
              <w:rPr>
                <w:rFonts w:ascii="Lato" w:eastAsia="Lato" w:hAnsi="Lato" w:cs="Lato"/>
                <w:sz w:val="20"/>
                <w:szCs w:val="20"/>
              </w:rPr>
              <w:t>Wsparcie osób w wieku 50</w:t>
            </w:r>
            <w:r w:rsidRPr="6092000E">
              <w:rPr>
                <w:rFonts w:ascii="Lato" w:eastAsia="Lato" w:hAnsi="Lato" w:cs="Lato"/>
                <w:sz w:val="20"/>
                <w:szCs w:val="20"/>
              </w:rPr>
              <w:t>+</w:t>
            </w:r>
          </w:p>
        </w:tc>
        <w:tc>
          <w:tcPr>
            <w:tcW w:w="2070" w:type="dxa"/>
            <w:noWrap/>
            <w:tcMar>
              <w:top w:w="170" w:type="dxa"/>
              <w:bottom w:w="170" w:type="dxa"/>
            </w:tcMar>
          </w:tcPr>
          <w:p w14:paraId="1A77CE0A" w14:textId="77777777" w:rsidR="000C2A14" w:rsidRPr="008E78A9" w:rsidRDefault="000C2A14" w:rsidP="00322042">
            <w:pPr>
              <w:spacing w:before="30" w:after="30" w:line="240" w:lineRule="auto"/>
              <w:rPr>
                <w:rFonts w:ascii="Lato" w:eastAsia="Lato" w:hAnsi="Lato" w:cs="Lato"/>
                <w:sz w:val="20"/>
                <w:szCs w:val="20"/>
              </w:rPr>
            </w:pPr>
            <w:r w:rsidRPr="008E78A9">
              <w:rPr>
                <w:rFonts w:ascii="Lato" w:eastAsia="Lato" w:hAnsi="Lato" w:cs="Lato"/>
                <w:sz w:val="20"/>
                <w:szCs w:val="20"/>
              </w:rPr>
              <w:t>Kryterium premiujące</w:t>
            </w:r>
          </w:p>
        </w:tc>
        <w:tc>
          <w:tcPr>
            <w:tcW w:w="6667" w:type="dxa"/>
            <w:noWrap/>
            <w:tcMar>
              <w:top w:w="170" w:type="dxa"/>
              <w:bottom w:w="170" w:type="dxa"/>
            </w:tcMar>
          </w:tcPr>
          <w:p w14:paraId="01280D4F" w14:textId="77777777" w:rsidR="000C2A14" w:rsidRPr="008E78A9" w:rsidRDefault="000C2A14" w:rsidP="00322042">
            <w:pPr>
              <w:spacing w:after="0"/>
              <w:rPr>
                <w:rFonts w:ascii="Lato" w:eastAsia="Lato" w:hAnsi="Lato" w:cs="Lato"/>
                <w:sz w:val="20"/>
                <w:szCs w:val="20"/>
              </w:rPr>
            </w:pPr>
            <w:r w:rsidRPr="008E78A9">
              <w:rPr>
                <w:rFonts w:ascii="Lato" w:eastAsia="Lato" w:hAnsi="Lato" w:cs="Lato"/>
                <w:sz w:val="20"/>
                <w:szCs w:val="20"/>
              </w:rPr>
              <w:t xml:space="preserve">W ramach kryterium weryfikowane jest, czy projekty obejmują działania nakierowane na wsparcie </w:t>
            </w:r>
            <w:r w:rsidRPr="7FB1FDCD">
              <w:rPr>
                <w:rFonts w:ascii="Lato" w:eastAsia="Lato" w:hAnsi="Lato" w:cs="Lato"/>
                <w:sz w:val="20"/>
                <w:szCs w:val="20"/>
              </w:rPr>
              <w:t>osób</w:t>
            </w:r>
            <w:r w:rsidRPr="008E78A9">
              <w:rPr>
                <w:rFonts w:ascii="Lato" w:eastAsia="Lato" w:hAnsi="Lato" w:cs="Lato"/>
                <w:sz w:val="20"/>
                <w:szCs w:val="20"/>
              </w:rPr>
              <w:t xml:space="preserve"> w wieku 50 lat i więcej w zakresie rehabilitacji medycznej schorzeń układu ruchu i obwodowego układu nerwowego, związanych ze sposobem wykonywania pracy.  Co najmniej 20% </w:t>
            </w:r>
            <w:r w:rsidRPr="7FB1FDCD">
              <w:rPr>
                <w:rFonts w:ascii="Lato" w:eastAsia="Lato" w:hAnsi="Lato" w:cs="Lato"/>
                <w:sz w:val="20"/>
                <w:szCs w:val="20"/>
              </w:rPr>
              <w:t>osób</w:t>
            </w:r>
            <w:r w:rsidRPr="008E78A9">
              <w:rPr>
                <w:rFonts w:ascii="Lato" w:eastAsia="Lato" w:hAnsi="Lato" w:cs="Lato"/>
                <w:sz w:val="20"/>
                <w:szCs w:val="20"/>
              </w:rPr>
              <w:t xml:space="preserve"> w wieku 50 lat i więcej musi zostać objętych wsparciem w projekcie.</w:t>
            </w:r>
          </w:p>
          <w:p w14:paraId="78934199" w14:textId="77777777" w:rsidR="000C2A14" w:rsidRDefault="000C2A14" w:rsidP="00322042">
            <w:pPr>
              <w:spacing w:after="0"/>
              <w:rPr>
                <w:rFonts w:ascii="Lato" w:eastAsia="Lato" w:hAnsi="Lato" w:cs="Lato"/>
                <w:sz w:val="20"/>
                <w:szCs w:val="20"/>
              </w:rPr>
            </w:pPr>
          </w:p>
          <w:p w14:paraId="444889BD" w14:textId="77777777" w:rsidR="000C2A14" w:rsidRPr="008E78A9" w:rsidRDefault="000C2A14" w:rsidP="00322042">
            <w:pPr>
              <w:spacing w:before="30" w:after="30" w:line="240" w:lineRule="auto"/>
              <w:rPr>
                <w:rFonts w:ascii="Lato" w:eastAsia="Lato" w:hAnsi="Lato" w:cs="Lato"/>
                <w:color w:val="BFBFBF" w:themeColor="background1" w:themeShade="BF"/>
                <w:sz w:val="20"/>
                <w:szCs w:val="20"/>
              </w:rPr>
            </w:pPr>
            <w:r w:rsidRPr="008E78A9">
              <w:rPr>
                <w:rFonts w:ascii="Lato" w:eastAsia="Lato" w:hAnsi="Lato" w:cs="Lato"/>
                <w:sz w:val="20"/>
                <w:szCs w:val="20"/>
              </w:rPr>
              <w:t>Spełnienie kryterium zostanie zweryfikowane na podstawie zapisów we wniosku o dofinansowanie projektu.</w:t>
            </w:r>
          </w:p>
        </w:tc>
      </w:tr>
      <w:tr w:rsidR="000C2A14" w:rsidRPr="007D6908" w14:paraId="5A38CA1D" w14:textId="77777777" w:rsidTr="0BAAB349">
        <w:trPr>
          <w:trHeight w:val="300"/>
        </w:trPr>
        <w:tc>
          <w:tcPr>
            <w:tcW w:w="534" w:type="dxa"/>
            <w:noWrap/>
            <w:tcMar>
              <w:top w:w="170" w:type="dxa"/>
              <w:bottom w:w="170" w:type="dxa"/>
            </w:tcMar>
          </w:tcPr>
          <w:p w14:paraId="741AAB2C" w14:textId="77777777" w:rsidR="000C2A14" w:rsidRPr="00D15298" w:rsidRDefault="000C2A14" w:rsidP="00322042">
            <w:pPr>
              <w:spacing w:before="30" w:after="30" w:line="240" w:lineRule="auto"/>
              <w:rPr>
                <w:rFonts w:ascii="Lato" w:eastAsia="Lato" w:hAnsi="Lato" w:cs="Lato"/>
                <w:sz w:val="20"/>
                <w:szCs w:val="20"/>
              </w:rPr>
            </w:pPr>
            <w:r w:rsidRPr="6092000E">
              <w:rPr>
                <w:rFonts w:ascii="Lato" w:eastAsia="Lato" w:hAnsi="Lato" w:cs="Lato"/>
                <w:sz w:val="20"/>
                <w:szCs w:val="20"/>
              </w:rPr>
              <w:t>24</w:t>
            </w:r>
          </w:p>
        </w:tc>
        <w:tc>
          <w:tcPr>
            <w:tcW w:w="3425" w:type="dxa"/>
            <w:tcMar>
              <w:top w:w="170" w:type="dxa"/>
              <w:bottom w:w="170" w:type="dxa"/>
            </w:tcMar>
          </w:tcPr>
          <w:p w14:paraId="3E25B3BE" w14:textId="77777777" w:rsidR="000C2A14" w:rsidRPr="00BE6E6E" w:rsidRDefault="000C2A14" w:rsidP="00322042">
            <w:pPr>
              <w:autoSpaceDE w:val="0"/>
              <w:autoSpaceDN w:val="0"/>
              <w:adjustRightInd w:val="0"/>
              <w:spacing w:after="0" w:line="240" w:lineRule="auto"/>
              <w:rPr>
                <w:rFonts w:ascii="Lato" w:eastAsia="Lato" w:hAnsi="Lato" w:cs="Lato"/>
                <w:sz w:val="20"/>
                <w:szCs w:val="20"/>
                <w:lang w:eastAsia="ja-JP"/>
              </w:rPr>
            </w:pPr>
            <w:r w:rsidRPr="6092000E">
              <w:rPr>
                <w:rFonts w:ascii="Lato" w:eastAsia="Lato" w:hAnsi="Lato" w:cs="Lato"/>
                <w:sz w:val="20"/>
                <w:szCs w:val="20"/>
                <w:lang w:eastAsia="ja-JP"/>
              </w:rPr>
              <w:t>Kryteria premiują projekty nakierowane na wsparcie pracowników z chorobami przewlekłymi w zakresie wydłużania aktywności zawodowej i pozostawania na rynku pracy albo powracających na rynek pracy po długotrwałej nieobecności.</w:t>
            </w:r>
          </w:p>
        </w:tc>
        <w:tc>
          <w:tcPr>
            <w:tcW w:w="2705" w:type="dxa"/>
            <w:noWrap/>
            <w:tcMar>
              <w:top w:w="170" w:type="dxa"/>
              <w:bottom w:w="170" w:type="dxa"/>
            </w:tcMar>
          </w:tcPr>
          <w:p w14:paraId="476D4422" w14:textId="77777777" w:rsidR="000C2A14" w:rsidRPr="00BE6E6E" w:rsidRDefault="000C2A14" w:rsidP="00322042">
            <w:pPr>
              <w:spacing w:before="30" w:after="30" w:line="240" w:lineRule="auto"/>
              <w:rPr>
                <w:rFonts w:ascii="Lato" w:eastAsia="Lato" w:hAnsi="Lato" w:cs="Lato"/>
                <w:sz w:val="20"/>
                <w:szCs w:val="20"/>
              </w:rPr>
            </w:pPr>
          </w:p>
        </w:tc>
        <w:tc>
          <w:tcPr>
            <w:tcW w:w="2070" w:type="dxa"/>
            <w:noWrap/>
            <w:tcMar>
              <w:top w:w="170" w:type="dxa"/>
              <w:bottom w:w="170" w:type="dxa"/>
            </w:tcMar>
          </w:tcPr>
          <w:p w14:paraId="45DBAA76" w14:textId="77777777" w:rsidR="000C2A14" w:rsidRPr="007743E3" w:rsidRDefault="000C2A14" w:rsidP="00322042">
            <w:pPr>
              <w:spacing w:before="30" w:after="30" w:line="240" w:lineRule="auto"/>
              <w:rPr>
                <w:rFonts w:ascii="Lato" w:eastAsia="Lato" w:hAnsi="Lato" w:cs="Lato"/>
                <w:color w:val="BFBFBF" w:themeColor="background1" w:themeShade="BF"/>
                <w:sz w:val="20"/>
                <w:szCs w:val="20"/>
              </w:rPr>
            </w:pPr>
            <w:r w:rsidRPr="6092000E">
              <w:rPr>
                <w:rFonts w:ascii="Lato" w:eastAsia="Lato" w:hAnsi="Lato" w:cs="Lato"/>
                <w:sz w:val="20"/>
                <w:szCs w:val="20"/>
                <w:lang w:eastAsia="ja-JP"/>
              </w:rPr>
              <w:t>Kryterium nie jest planowane</w:t>
            </w:r>
          </w:p>
        </w:tc>
        <w:tc>
          <w:tcPr>
            <w:tcW w:w="6667" w:type="dxa"/>
            <w:noWrap/>
            <w:tcMar>
              <w:top w:w="170" w:type="dxa"/>
              <w:bottom w:w="170" w:type="dxa"/>
            </w:tcMar>
          </w:tcPr>
          <w:p w14:paraId="1727501B" w14:textId="77777777" w:rsidR="000C2A14" w:rsidRPr="007743E3" w:rsidRDefault="000C2A14" w:rsidP="00322042">
            <w:pPr>
              <w:spacing w:before="30" w:after="30" w:line="240" w:lineRule="auto"/>
              <w:rPr>
                <w:rFonts w:ascii="Lato" w:eastAsia="Lato" w:hAnsi="Lato" w:cs="Lato"/>
                <w:color w:val="BFBFBF" w:themeColor="background1" w:themeShade="BF"/>
                <w:sz w:val="20"/>
                <w:szCs w:val="20"/>
              </w:rPr>
            </w:pPr>
          </w:p>
        </w:tc>
      </w:tr>
      <w:tr w:rsidR="000C2A14" w:rsidRPr="007D6908" w14:paraId="662369E7" w14:textId="77777777" w:rsidTr="0BAAB349">
        <w:trPr>
          <w:trHeight w:val="300"/>
        </w:trPr>
        <w:tc>
          <w:tcPr>
            <w:tcW w:w="534" w:type="dxa"/>
            <w:noWrap/>
            <w:tcMar>
              <w:top w:w="170" w:type="dxa"/>
              <w:bottom w:w="170" w:type="dxa"/>
            </w:tcMar>
          </w:tcPr>
          <w:p w14:paraId="4FAE9E1D" w14:textId="77777777" w:rsidR="000C2A14" w:rsidRPr="00D15298" w:rsidRDefault="000C2A14" w:rsidP="00322042">
            <w:pPr>
              <w:spacing w:before="30" w:after="30" w:line="240" w:lineRule="auto"/>
              <w:rPr>
                <w:rFonts w:ascii="Lato" w:eastAsia="Lato" w:hAnsi="Lato" w:cs="Lato"/>
                <w:sz w:val="20"/>
                <w:szCs w:val="20"/>
              </w:rPr>
            </w:pPr>
            <w:r w:rsidRPr="6092000E">
              <w:rPr>
                <w:rFonts w:ascii="Lato" w:eastAsia="Lato" w:hAnsi="Lato" w:cs="Lato"/>
                <w:sz w:val="20"/>
                <w:szCs w:val="20"/>
              </w:rPr>
              <w:lastRenderedPageBreak/>
              <w:t>25</w:t>
            </w:r>
          </w:p>
        </w:tc>
        <w:tc>
          <w:tcPr>
            <w:tcW w:w="3425" w:type="dxa"/>
            <w:tcMar>
              <w:top w:w="170" w:type="dxa"/>
              <w:bottom w:w="170" w:type="dxa"/>
            </w:tcMar>
          </w:tcPr>
          <w:p w14:paraId="78F4A7BB" w14:textId="77777777" w:rsidR="000C2A14" w:rsidRPr="00BE6E6E" w:rsidRDefault="000C2A14" w:rsidP="00322042">
            <w:pPr>
              <w:autoSpaceDE w:val="0"/>
              <w:autoSpaceDN w:val="0"/>
              <w:adjustRightInd w:val="0"/>
              <w:spacing w:after="0" w:line="240" w:lineRule="auto"/>
              <w:rPr>
                <w:rFonts w:ascii="Lato" w:eastAsia="Lato" w:hAnsi="Lato" w:cs="Lato"/>
                <w:sz w:val="20"/>
                <w:szCs w:val="20"/>
                <w:lang w:eastAsia="ja-JP"/>
              </w:rPr>
            </w:pPr>
            <w:r w:rsidRPr="6092000E">
              <w:rPr>
                <w:rFonts w:ascii="Lato" w:eastAsia="Lato" w:hAnsi="Lato" w:cs="Lato"/>
                <w:sz w:val="20"/>
                <w:szCs w:val="20"/>
                <w:lang w:eastAsia="ja-JP"/>
              </w:rPr>
              <w:t>Kryteria premiują projekty nakierowane na wsparcie pracowników w wieku 30+ w zakresie walki ze stresem związanym z miejscem pracy.</w:t>
            </w:r>
          </w:p>
        </w:tc>
        <w:tc>
          <w:tcPr>
            <w:tcW w:w="2705" w:type="dxa"/>
            <w:noWrap/>
            <w:tcMar>
              <w:top w:w="170" w:type="dxa"/>
              <w:bottom w:w="170" w:type="dxa"/>
            </w:tcMar>
          </w:tcPr>
          <w:p w14:paraId="5CD3B209" w14:textId="77777777" w:rsidR="000C2A14" w:rsidRPr="00BE6E6E" w:rsidRDefault="000C2A14" w:rsidP="00322042">
            <w:pPr>
              <w:spacing w:before="30" w:after="30" w:line="240" w:lineRule="auto"/>
              <w:rPr>
                <w:rFonts w:ascii="Lato" w:eastAsia="Lato" w:hAnsi="Lato" w:cs="Lato"/>
                <w:sz w:val="20"/>
                <w:szCs w:val="20"/>
              </w:rPr>
            </w:pPr>
          </w:p>
        </w:tc>
        <w:tc>
          <w:tcPr>
            <w:tcW w:w="2070" w:type="dxa"/>
            <w:noWrap/>
            <w:tcMar>
              <w:top w:w="170" w:type="dxa"/>
              <w:bottom w:w="170" w:type="dxa"/>
            </w:tcMar>
          </w:tcPr>
          <w:p w14:paraId="4061DBE9" w14:textId="77777777" w:rsidR="000C2A14" w:rsidRPr="008E78A9" w:rsidRDefault="000C2A14" w:rsidP="00322042">
            <w:pPr>
              <w:spacing w:before="30" w:after="30" w:line="240" w:lineRule="auto"/>
              <w:rPr>
                <w:rFonts w:ascii="Lato" w:eastAsia="Lato" w:hAnsi="Lato" w:cs="Lato"/>
                <w:sz w:val="20"/>
                <w:szCs w:val="20"/>
              </w:rPr>
            </w:pPr>
            <w:r w:rsidRPr="6092000E">
              <w:rPr>
                <w:rFonts w:ascii="Lato" w:eastAsia="Lato" w:hAnsi="Lato" w:cs="Lato"/>
                <w:sz w:val="20"/>
                <w:szCs w:val="20"/>
                <w:lang w:eastAsia="ja-JP"/>
              </w:rPr>
              <w:t>Kryterium nie jest planowane</w:t>
            </w:r>
          </w:p>
          <w:p w14:paraId="053E4EEB" w14:textId="77777777" w:rsidR="000C2A14" w:rsidRPr="007743E3" w:rsidRDefault="000C2A14" w:rsidP="00322042">
            <w:pPr>
              <w:spacing w:before="30" w:after="30" w:line="240" w:lineRule="auto"/>
              <w:rPr>
                <w:rFonts w:ascii="Lato" w:eastAsia="Lato" w:hAnsi="Lato" w:cs="Lato"/>
                <w:color w:val="BFBFBF" w:themeColor="background1" w:themeShade="BF"/>
                <w:sz w:val="20"/>
                <w:szCs w:val="20"/>
              </w:rPr>
            </w:pPr>
          </w:p>
        </w:tc>
        <w:tc>
          <w:tcPr>
            <w:tcW w:w="6667" w:type="dxa"/>
            <w:noWrap/>
            <w:tcMar>
              <w:top w:w="170" w:type="dxa"/>
              <w:bottom w:w="170" w:type="dxa"/>
            </w:tcMar>
          </w:tcPr>
          <w:p w14:paraId="4266359C" w14:textId="77777777" w:rsidR="000C2A14" w:rsidRPr="007743E3" w:rsidRDefault="000C2A14" w:rsidP="00322042">
            <w:pPr>
              <w:spacing w:before="30" w:after="30" w:line="240" w:lineRule="auto"/>
              <w:rPr>
                <w:rFonts w:ascii="Lato" w:eastAsia="Lato" w:hAnsi="Lato" w:cs="Lato"/>
                <w:color w:val="BFBFBF" w:themeColor="background1" w:themeShade="BF"/>
                <w:sz w:val="20"/>
                <w:szCs w:val="20"/>
              </w:rPr>
            </w:pPr>
          </w:p>
        </w:tc>
      </w:tr>
      <w:tr w:rsidR="000C2A14" w:rsidRPr="007D6908" w14:paraId="14FF77C9" w14:textId="77777777" w:rsidTr="0BAAB349">
        <w:trPr>
          <w:trHeight w:val="300"/>
        </w:trPr>
        <w:tc>
          <w:tcPr>
            <w:tcW w:w="534" w:type="dxa"/>
            <w:noWrap/>
            <w:tcMar>
              <w:top w:w="170" w:type="dxa"/>
              <w:bottom w:w="170" w:type="dxa"/>
            </w:tcMar>
          </w:tcPr>
          <w:p w14:paraId="77A2A0A6" w14:textId="77777777" w:rsidR="000C2A14" w:rsidRPr="00D15298" w:rsidRDefault="000C2A14" w:rsidP="00322042">
            <w:pPr>
              <w:spacing w:before="30" w:after="30" w:line="240" w:lineRule="auto"/>
              <w:rPr>
                <w:rFonts w:ascii="Lato" w:eastAsia="Lato" w:hAnsi="Lato" w:cs="Lato"/>
                <w:sz w:val="20"/>
                <w:szCs w:val="20"/>
              </w:rPr>
            </w:pPr>
            <w:r w:rsidRPr="6092000E">
              <w:rPr>
                <w:rFonts w:ascii="Lato" w:eastAsia="Lato" w:hAnsi="Lato" w:cs="Lato"/>
                <w:sz w:val="20"/>
                <w:szCs w:val="20"/>
              </w:rPr>
              <w:t>26</w:t>
            </w:r>
          </w:p>
        </w:tc>
        <w:tc>
          <w:tcPr>
            <w:tcW w:w="3425" w:type="dxa"/>
            <w:tcMar>
              <w:top w:w="170" w:type="dxa"/>
              <w:bottom w:w="170" w:type="dxa"/>
            </w:tcMar>
          </w:tcPr>
          <w:p w14:paraId="34FA096D" w14:textId="77777777" w:rsidR="000C2A14" w:rsidRPr="00BE6E6E" w:rsidRDefault="000C2A14" w:rsidP="00322042">
            <w:pPr>
              <w:autoSpaceDE w:val="0"/>
              <w:autoSpaceDN w:val="0"/>
              <w:adjustRightInd w:val="0"/>
              <w:spacing w:after="0" w:line="240" w:lineRule="auto"/>
              <w:rPr>
                <w:rFonts w:ascii="Lato" w:eastAsia="Lato" w:hAnsi="Lato" w:cs="Lato"/>
                <w:sz w:val="20"/>
                <w:szCs w:val="20"/>
                <w:lang w:eastAsia="ja-JP"/>
              </w:rPr>
            </w:pPr>
            <w:r w:rsidRPr="6092000E">
              <w:rPr>
                <w:rFonts w:ascii="Lato" w:eastAsia="Lato" w:hAnsi="Lato" w:cs="Lato"/>
                <w:sz w:val="20"/>
                <w:szCs w:val="20"/>
                <w:lang w:eastAsia="ja-JP"/>
              </w:rPr>
              <w:t>Kryteria premiują projekty zakładające powstanie trwałych elementów wykorzystywanych po zakończeniu realizacji, np. procedury, strona www, aplikacja, materiały informacyjne.</w:t>
            </w:r>
          </w:p>
          <w:p w14:paraId="77485DA8" w14:textId="77777777" w:rsidR="000C2A14" w:rsidRPr="00BE6E6E" w:rsidRDefault="000C2A14" w:rsidP="00322042">
            <w:pPr>
              <w:autoSpaceDE w:val="0"/>
              <w:autoSpaceDN w:val="0"/>
              <w:adjustRightInd w:val="0"/>
              <w:spacing w:after="0" w:line="240" w:lineRule="auto"/>
              <w:rPr>
                <w:rFonts w:ascii="Lato" w:eastAsia="Lato" w:hAnsi="Lato" w:cs="Lato"/>
                <w:sz w:val="20"/>
                <w:szCs w:val="20"/>
                <w:lang w:eastAsia="ja-JP"/>
              </w:rPr>
            </w:pPr>
          </w:p>
          <w:p w14:paraId="2E3DE5AD" w14:textId="77777777" w:rsidR="000C2A14" w:rsidRPr="00BE6E6E" w:rsidRDefault="000C2A14" w:rsidP="00322042">
            <w:pPr>
              <w:autoSpaceDE w:val="0"/>
              <w:autoSpaceDN w:val="0"/>
              <w:adjustRightInd w:val="0"/>
              <w:spacing w:after="0" w:line="240" w:lineRule="auto"/>
              <w:rPr>
                <w:rFonts w:ascii="Lato" w:eastAsia="Lato" w:hAnsi="Lato" w:cs="Lato"/>
                <w:sz w:val="20"/>
                <w:szCs w:val="20"/>
                <w:lang w:eastAsia="ja-JP"/>
              </w:rPr>
            </w:pPr>
          </w:p>
        </w:tc>
        <w:tc>
          <w:tcPr>
            <w:tcW w:w="2705" w:type="dxa"/>
            <w:noWrap/>
            <w:tcMar>
              <w:top w:w="170" w:type="dxa"/>
              <w:bottom w:w="170" w:type="dxa"/>
            </w:tcMar>
          </w:tcPr>
          <w:p w14:paraId="17A0EA34" w14:textId="77777777" w:rsidR="000C2A14" w:rsidRPr="00EB03F8" w:rsidRDefault="000C2A14" w:rsidP="00322042">
            <w:pPr>
              <w:spacing w:before="30" w:after="30" w:line="240" w:lineRule="auto"/>
              <w:rPr>
                <w:rFonts w:ascii="Lato" w:eastAsia="Lato" w:hAnsi="Lato" w:cs="Lato"/>
                <w:sz w:val="20"/>
                <w:szCs w:val="20"/>
              </w:rPr>
            </w:pPr>
            <w:r w:rsidRPr="008E78A9">
              <w:rPr>
                <w:rFonts w:ascii="Lato" w:eastAsia="Lato" w:hAnsi="Lato" w:cs="Lato"/>
                <w:sz w:val="20"/>
                <w:szCs w:val="20"/>
              </w:rPr>
              <w:t>Trwałe elementy po zakończeniu projektu</w:t>
            </w:r>
          </w:p>
        </w:tc>
        <w:tc>
          <w:tcPr>
            <w:tcW w:w="2070" w:type="dxa"/>
            <w:noWrap/>
            <w:tcMar>
              <w:top w:w="170" w:type="dxa"/>
              <w:bottom w:w="170" w:type="dxa"/>
            </w:tcMar>
          </w:tcPr>
          <w:p w14:paraId="134583E4" w14:textId="77777777" w:rsidR="000C2A14" w:rsidRPr="00EB03F8" w:rsidRDefault="000C2A14" w:rsidP="00322042">
            <w:pPr>
              <w:spacing w:before="30" w:after="30" w:line="240" w:lineRule="auto"/>
              <w:rPr>
                <w:rFonts w:ascii="Lato" w:eastAsia="Lato" w:hAnsi="Lato" w:cs="Lato"/>
                <w:sz w:val="20"/>
                <w:szCs w:val="20"/>
              </w:rPr>
            </w:pPr>
            <w:r w:rsidRPr="009A65EB">
              <w:rPr>
                <w:rFonts w:ascii="Lato" w:eastAsia="Lato" w:hAnsi="Lato" w:cs="Lato"/>
                <w:sz w:val="20"/>
                <w:szCs w:val="20"/>
              </w:rPr>
              <w:t>Kryterium premiujące</w:t>
            </w:r>
          </w:p>
        </w:tc>
        <w:tc>
          <w:tcPr>
            <w:tcW w:w="6667" w:type="dxa"/>
            <w:noWrap/>
            <w:tcMar>
              <w:top w:w="170" w:type="dxa"/>
              <w:bottom w:w="170" w:type="dxa"/>
            </w:tcMar>
          </w:tcPr>
          <w:p w14:paraId="6CE181BD" w14:textId="77777777" w:rsidR="000C2A14" w:rsidRPr="00EB03F8" w:rsidRDefault="000C2A14" w:rsidP="00322042">
            <w:pPr>
              <w:autoSpaceDE w:val="0"/>
              <w:autoSpaceDN w:val="0"/>
              <w:adjustRightInd w:val="0"/>
              <w:spacing w:after="0" w:line="240" w:lineRule="auto"/>
              <w:rPr>
                <w:rFonts w:ascii="Lato" w:eastAsia="Lato" w:hAnsi="Lato" w:cs="Lato"/>
                <w:sz w:val="20"/>
                <w:szCs w:val="20"/>
              </w:rPr>
            </w:pPr>
            <w:r w:rsidRPr="00EB03F8">
              <w:rPr>
                <w:rFonts w:ascii="Lato" w:eastAsia="Lato" w:hAnsi="Lato" w:cs="Lato"/>
                <w:sz w:val="20"/>
                <w:szCs w:val="20"/>
              </w:rPr>
              <w:t>W ramach kryterium weryfikowane jest, czy projekty zakładają powstanie trwałych elementów wykorzystywanych po zakończeniu realizacji projektu, z zakresu rehabilitacji medycznej schorzeń układu ruchu i obwodowego układu nerwowego, związanych ze sposobem wykonywania pracy, np. procedury, strona www, aplikacja internetowa, materiały informacyjno-promocyjne, inne wyposażenie wykorzystywane przez Wnioskodawców w ramach prowadzonej działalności leczniczej z zakresu rehabilitacji medycznej (np. maty do akupresury, przyrządy do ćwiczeń ruchowych).</w:t>
            </w:r>
          </w:p>
          <w:p w14:paraId="223B2D8B" w14:textId="77777777" w:rsidR="000C2A14" w:rsidRDefault="000C2A14" w:rsidP="00322042">
            <w:pPr>
              <w:spacing w:after="0" w:line="240" w:lineRule="auto"/>
              <w:rPr>
                <w:rFonts w:ascii="Lato" w:eastAsia="Lato" w:hAnsi="Lato" w:cs="Lato"/>
                <w:sz w:val="20"/>
                <w:szCs w:val="20"/>
              </w:rPr>
            </w:pPr>
          </w:p>
          <w:p w14:paraId="534EE6F7" w14:textId="77777777" w:rsidR="000C2A14" w:rsidRPr="00C718DE" w:rsidRDefault="000C2A14" w:rsidP="00322042">
            <w:pPr>
              <w:autoSpaceDE w:val="0"/>
              <w:autoSpaceDN w:val="0"/>
              <w:adjustRightInd w:val="0"/>
              <w:spacing w:after="0" w:line="240" w:lineRule="auto"/>
              <w:rPr>
                <w:rFonts w:ascii="Lato" w:eastAsia="Lato" w:hAnsi="Lato" w:cs="Lato"/>
                <w:sz w:val="20"/>
                <w:szCs w:val="20"/>
              </w:rPr>
            </w:pPr>
            <w:r w:rsidRPr="00EB03F8">
              <w:rPr>
                <w:rFonts w:ascii="Lato" w:eastAsia="Lato" w:hAnsi="Lato" w:cs="Lato"/>
                <w:sz w:val="20"/>
                <w:szCs w:val="20"/>
              </w:rPr>
              <w:t>Spełnienie kryterium zostanie zweryfikowane na podstawie zapisów we wniosku o dofinansowanie projektu.</w:t>
            </w:r>
          </w:p>
        </w:tc>
      </w:tr>
      <w:tr w:rsidR="000C2A14" w:rsidRPr="007D6908" w14:paraId="5B1128D9" w14:textId="77777777" w:rsidTr="0BAAB349">
        <w:trPr>
          <w:trHeight w:val="300"/>
        </w:trPr>
        <w:tc>
          <w:tcPr>
            <w:tcW w:w="534" w:type="dxa"/>
            <w:noWrap/>
            <w:tcMar>
              <w:top w:w="170" w:type="dxa"/>
              <w:bottom w:w="170" w:type="dxa"/>
            </w:tcMar>
          </w:tcPr>
          <w:p w14:paraId="27A31CA2" w14:textId="77777777" w:rsidR="000C2A14" w:rsidRPr="00D15298" w:rsidRDefault="000C2A14" w:rsidP="00322042">
            <w:pPr>
              <w:spacing w:before="30" w:after="30" w:line="240" w:lineRule="auto"/>
              <w:rPr>
                <w:rFonts w:ascii="Lato" w:eastAsia="Lato" w:hAnsi="Lato" w:cs="Lato"/>
                <w:sz w:val="20"/>
                <w:szCs w:val="20"/>
              </w:rPr>
            </w:pPr>
            <w:r w:rsidRPr="6092000E">
              <w:rPr>
                <w:rFonts w:ascii="Lato" w:eastAsia="Lato" w:hAnsi="Lato" w:cs="Lato"/>
                <w:sz w:val="20"/>
                <w:szCs w:val="20"/>
              </w:rPr>
              <w:t>27</w:t>
            </w:r>
          </w:p>
        </w:tc>
        <w:tc>
          <w:tcPr>
            <w:tcW w:w="3425" w:type="dxa"/>
            <w:tcMar>
              <w:top w:w="170" w:type="dxa"/>
              <w:bottom w:w="170" w:type="dxa"/>
            </w:tcMar>
          </w:tcPr>
          <w:p w14:paraId="378E38B0" w14:textId="77777777" w:rsidR="000C2A14" w:rsidRPr="00BE6E6E" w:rsidRDefault="000C2A14" w:rsidP="00322042">
            <w:pPr>
              <w:autoSpaceDE w:val="0"/>
              <w:autoSpaceDN w:val="0"/>
              <w:adjustRightInd w:val="0"/>
              <w:spacing w:after="0" w:line="240" w:lineRule="auto"/>
              <w:rPr>
                <w:rFonts w:ascii="Lato" w:eastAsia="Lato" w:hAnsi="Lato" w:cs="Lato"/>
                <w:sz w:val="20"/>
                <w:szCs w:val="20"/>
                <w:lang w:eastAsia="ja-JP"/>
              </w:rPr>
            </w:pPr>
            <w:r w:rsidRPr="6092000E">
              <w:rPr>
                <w:rFonts w:ascii="Lato" w:eastAsia="Lato" w:hAnsi="Lato" w:cs="Lato"/>
                <w:sz w:val="20"/>
                <w:szCs w:val="20"/>
                <w:lang w:eastAsia="ja-JP"/>
              </w:rPr>
              <w:t>Kryteria premiują projekty zakładające wykorzystanie rozwiązań wypracowanych w ramach EQUAL, PO KL lub PO WER.</w:t>
            </w:r>
          </w:p>
        </w:tc>
        <w:tc>
          <w:tcPr>
            <w:tcW w:w="2705" w:type="dxa"/>
            <w:noWrap/>
            <w:tcMar>
              <w:top w:w="170" w:type="dxa"/>
              <w:bottom w:w="170" w:type="dxa"/>
            </w:tcMar>
          </w:tcPr>
          <w:p w14:paraId="66217680" w14:textId="77777777" w:rsidR="000C2A14" w:rsidRPr="00BE6E6E" w:rsidRDefault="000C2A14" w:rsidP="00322042">
            <w:pPr>
              <w:spacing w:before="30" w:after="30" w:line="240" w:lineRule="auto"/>
              <w:rPr>
                <w:rFonts w:ascii="Lato" w:eastAsia="Lato" w:hAnsi="Lato" w:cs="Lato"/>
                <w:sz w:val="20"/>
                <w:szCs w:val="20"/>
              </w:rPr>
            </w:pPr>
          </w:p>
        </w:tc>
        <w:tc>
          <w:tcPr>
            <w:tcW w:w="2070" w:type="dxa"/>
            <w:noWrap/>
            <w:tcMar>
              <w:top w:w="170" w:type="dxa"/>
              <w:bottom w:w="170" w:type="dxa"/>
            </w:tcMar>
          </w:tcPr>
          <w:p w14:paraId="2CCC000A" w14:textId="77777777" w:rsidR="000C2A14" w:rsidRPr="00EB03F8" w:rsidRDefault="000C2A14" w:rsidP="00322042">
            <w:pPr>
              <w:spacing w:before="30" w:after="30" w:line="240" w:lineRule="auto"/>
              <w:rPr>
                <w:rFonts w:ascii="Lato" w:eastAsia="Lato" w:hAnsi="Lato" w:cs="Lato"/>
                <w:sz w:val="20"/>
                <w:szCs w:val="20"/>
              </w:rPr>
            </w:pPr>
            <w:r w:rsidRPr="6092000E">
              <w:rPr>
                <w:rFonts w:ascii="Lato" w:eastAsia="Lato" w:hAnsi="Lato" w:cs="Lato"/>
                <w:sz w:val="20"/>
                <w:szCs w:val="20"/>
                <w:lang w:eastAsia="ja-JP"/>
              </w:rPr>
              <w:t>Kryterium nie jest planowane</w:t>
            </w:r>
          </w:p>
          <w:p w14:paraId="292A5CEC" w14:textId="77777777" w:rsidR="000C2A14" w:rsidRPr="00EB03F8" w:rsidRDefault="000C2A14" w:rsidP="00322042">
            <w:pPr>
              <w:spacing w:before="30" w:after="30" w:line="240" w:lineRule="auto"/>
              <w:rPr>
                <w:rFonts w:ascii="Lato" w:eastAsia="Lato" w:hAnsi="Lato" w:cs="Lato"/>
                <w:sz w:val="20"/>
                <w:szCs w:val="20"/>
              </w:rPr>
            </w:pPr>
          </w:p>
        </w:tc>
        <w:tc>
          <w:tcPr>
            <w:tcW w:w="6667" w:type="dxa"/>
            <w:noWrap/>
            <w:tcMar>
              <w:top w:w="170" w:type="dxa"/>
              <w:bottom w:w="170" w:type="dxa"/>
            </w:tcMar>
          </w:tcPr>
          <w:p w14:paraId="593B82AE" w14:textId="77777777" w:rsidR="000C2A14" w:rsidRPr="00C718DE" w:rsidRDefault="000C2A14" w:rsidP="00322042">
            <w:pPr>
              <w:spacing w:before="30" w:after="30" w:line="240" w:lineRule="auto"/>
              <w:rPr>
                <w:rFonts w:ascii="Lato" w:eastAsia="Lato" w:hAnsi="Lato" w:cs="Lato"/>
                <w:color w:val="BFBFBF" w:themeColor="background1" w:themeShade="BF"/>
                <w:sz w:val="20"/>
                <w:szCs w:val="20"/>
              </w:rPr>
            </w:pPr>
          </w:p>
        </w:tc>
      </w:tr>
      <w:tr w:rsidR="000C2A14" w:rsidRPr="007D6908" w14:paraId="425D9AA0" w14:textId="77777777" w:rsidTr="0BAAB349">
        <w:trPr>
          <w:trHeight w:val="300"/>
        </w:trPr>
        <w:tc>
          <w:tcPr>
            <w:tcW w:w="534" w:type="dxa"/>
            <w:noWrap/>
            <w:tcMar>
              <w:top w:w="170" w:type="dxa"/>
              <w:bottom w:w="170" w:type="dxa"/>
            </w:tcMar>
          </w:tcPr>
          <w:p w14:paraId="3C58EC4B" w14:textId="77777777" w:rsidR="000C2A14" w:rsidRPr="00D15298" w:rsidRDefault="000C2A14" w:rsidP="00322042">
            <w:pPr>
              <w:spacing w:before="30" w:after="30" w:line="240" w:lineRule="auto"/>
              <w:rPr>
                <w:rFonts w:ascii="Lato" w:eastAsia="Lato" w:hAnsi="Lato" w:cs="Lato"/>
                <w:sz w:val="20"/>
                <w:szCs w:val="20"/>
              </w:rPr>
            </w:pPr>
            <w:r w:rsidRPr="6092000E">
              <w:rPr>
                <w:rFonts w:ascii="Lato" w:eastAsia="Lato" w:hAnsi="Lato" w:cs="Lato"/>
                <w:sz w:val="20"/>
                <w:szCs w:val="20"/>
              </w:rPr>
              <w:t>28</w:t>
            </w:r>
          </w:p>
        </w:tc>
        <w:tc>
          <w:tcPr>
            <w:tcW w:w="3425" w:type="dxa"/>
            <w:tcMar>
              <w:top w:w="170" w:type="dxa"/>
              <w:bottom w:w="170" w:type="dxa"/>
            </w:tcMar>
          </w:tcPr>
          <w:p w14:paraId="3A6DBC75" w14:textId="77777777" w:rsidR="000C2A14" w:rsidRPr="00DD3280" w:rsidRDefault="000C2A14" w:rsidP="00322042">
            <w:pPr>
              <w:autoSpaceDE w:val="0"/>
              <w:autoSpaceDN w:val="0"/>
              <w:adjustRightInd w:val="0"/>
              <w:spacing w:after="0" w:line="240" w:lineRule="auto"/>
              <w:rPr>
                <w:rFonts w:ascii="Lato" w:eastAsia="Lato" w:hAnsi="Lato" w:cs="Lato"/>
                <w:sz w:val="20"/>
                <w:szCs w:val="20"/>
                <w:lang w:eastAsia="ja-JP"/>
              </w:rPr>
            </w:pPr>
            <w:r w:rsidRPr="6092000E">
              <w:rPr>
                <w:rFonts w:ascii="Lato" w:eastAsia="Lato" w:hAnsi="Lato" w:cs="Lato"/>
                <w:sz w:val="20"/>
                <w:szCs w:val="20"/>
                <w:lang w:eastAsia="ja-JP"/>
              </w:rPr>
              <w:t>Kryteria premiują projekty zakładające rozwiązania przyczyniające się do upowszechnienia stosowania usprawnień dla osób z niepełnosprawnościami lub osób wymagających wsparcia w realizacji zadań zawodowych.</w:t>
            </w:r>
          </w:p>
        </w:tc>
        <w:tc>
          <w:tcPr>
            <w:tcW w:w="2705" w:type="dxa"/>
            <w:noWrap/>
            <w:tcMar>
              <w:top w:w="170" w:type="dxa"/>
              <w:bottom w:w="170" w:type="dxa"/>
            </w:tcMar>
          </w:tcPr>
          <w:p w14:paraId="1EE3ABB9" w14:textId="77777777" w:rsidR="000C2A14" w:rsidRPr="00DD3280" w:rsidRDefault="000C2A14" w:rsidP="00322042">
            <w:pPr>
              <w:spacing w:before="30" w:after="30" w:line="240" w:lineRule="auto"/>
              <w:rPr>
                <w:rFonts w:ascii="Lato" w:eastAsia="Lato" w:hAnsi="Lato" w:cs="Lato"/>
                <w:sz w:val="20"/>
                <w:szCs w:val="20"/>
              </w:rPr>
            </w:pPr>
          </w:p>
        </w:tc>
        <w:tc>
          <w:tcPr>
            <w:tcW w:w="2070" w:type="dxa"/>
            <w:noWrap/>
            <w:tcMar>
              <w:top w:w="170" w:type="dxa"/>
              <w:bottom w:w="170" w:type="dxa"/>
            </w:tcMar>
          </w:tcPr>
          <w:p w14:paraId="1F3F9C2B" w14:textId="77777777" w:rsidR="000C2A14" w:rsidRPr="00EB03F8" w:rsidRDefault="000C2A14" w:rsidP="00322042">
            <w:pPr>
              <w:spacing w:before="30" w:after="30" w:line="240" w:lineRule="auto"/>
              <w:rPr>
                <w:rFonts w:ascii="Lato" w:eastAsia="Lato" w:hAnsi="Lato" w:cs="Lato"/>
                <w:sz w:val="20"/>
                <w:szCs w:val="20"/>
              </w:rPr>
            </w:pPr>
            <w:r w:rsidRPr="6092000E">
              <w:rPr>
                <w:rFonts w:ascii="Lato" w:eastAsia="Lato" w:hAnsi="Lato" w:cs="Lato"/>
                <w:sz w:val="20"/>
                <w:szCs w:val="20"/>
                <w:lang w:eastAsia="ja-JP"/>
              </w:rPr>
              <w:t>Kryterium nie jest planowane</w:t>
            </w:r>
          </w:p>
          <w:p w14:paraId="6656EDCB" w14:textId="77777777" w:rsidR="000C2A14" w:rsidRPr="00EB03F8" w:rsidRDefault="000C2A14" w:rsidP="00322042">
            <w:pPr>
              <w:spacing w:before="30" w:after="30" w:line="240" w:lineRule="auto"/>
              <w:rPr>
                <w:rFonts w:ascii="Lato" w:eastAsia="Lato" w:hAnsi="Lato" w:cs="Lato"/>
                <w:sz w:val="20"/>
                <w:szCs w:val="20"/>
              </w:rPr>
            </w:pPr>
          </w:p>
        </w:tc>
        <w:tc>
          <w:tcPr>
            <w:tcW w:w="6667" w:type="dxa"/>
            <w:noWrap/>
            <w:tcMar>
              <w:top w:w="170" w:type="dxa"/>
              <w:bottom w:w="170" w:type="dxa"/>
            </w:tcMar>
          </w:tcPr>
          <w:p w14:paraId="2FED6C39" w14:textId="77777777" w:rsidR="000C2A14" w:rsidRPr="00C718DE" w:rsidRDefault="000C2A14" w:rsidP="00322042">
            <w:pPr>
              <w:spacing w:before="30" w:after="30" w:line="240" w:lineRule="auto"/>
              <w:rPr>
                <w:rFonts w:ascii="Lato" w:eastAsia="Lato" w:hAnsi="Lato" w:cs="Lato"/>
                <w:color w:val="BFBFBF" w:themeColor="background1" w:themeShade="BF"/>
                <w:sz w:val="20"/>
                <w:szCs w:val="20"/>
              </w:rPr>
            </w:pPr>
          </w:p>
        </w:tc>
      </w:tr>
      <w:tr w:rsidR="000C2A14" w:rsidRPr="007D6908" w14:paraId="6A63F271" w14:textId="77777777" w:rsidTr="0BAAB349">
        <w:trPr>
          <w:trHeight w:val="300"/>
        </w:trPr>
        <w:tc>
          <w:tcPr>
            <w:tcW w:w="534" w:type="dxa"/>
            <w:noWrap/>
            <w:tcMar>
              <w:top w:w="170" w:type="dxa"/>
              <w:bottom w:w="170" w:type="dxa"/>
            </w:tcMar>
          </w:tcPr>
          <w:p w14:paraId="1C01D6C0" w14:textId="77777777" w:rsidR="000C2A14" w:rsidRPr="00D15298" w:rsidRDefault="000C2A14" w:rsidP="00322042">
            <w:pPr>
              <w:spacing w:before="30" w:after="30" w:line="240" w:lineRule="auto"/>
              <w:rPr>
                <w:rFonts w:ascii="Lato" w:eastAsia="Lato" w:hAnsi="Lato" w:cs="Lato"/>
                <w:sz w:val="20"/>
                <w:szCs w:val="20"/>
              </w:rPr>
            </w:pPr>
            <w:r w:rsidRPr="6092000E">
              <w:rPr>
                <w:rFonts w:ascii="Lato" w:eastAsia="Lato" w:hAnsi="Lato" w:cs="Lato"/>
                <w:sz w:val="20"/>
                <w:szCs w:val="20"/>
              </w:rPr>
              <w:lastRenderedPageBreak/>
              <w:t>29</w:t>
            </w:r>
          </w:p>
        </w:tc>
        <w:tc>
          <w:tcPr>
            <w:tcW w:w="3425" w:type="dxa"/>
            <w:tcMar>
              <w:top w:w="170" w:type="dxa"/>
              <w:bottom w:w="170" w:type="dxa"/>
            </w:tcMar>
          </w:tcPr>
          <w:p w14:paraId="0D984970" w14:textId="77777777" w:rsidR="000C2A14" w:rsidRPr="00DD3280" w:rsidRDefault="000C2A14" w:rsidP="00322042">
            <w:pPr>
              <w:autoSpaceDE w:val="0"/>
              <w:autoSpaceDN w:val="0"/>
              <w:adjustRightInd w:val="0"/>
              <w:spacing w:after="0" w:line="240" w:lineRule="auto"/>
              <w:rPr>
                <w:rFonts w:ascii="Lato" w:eastAsia="Lato" w:hAnsi="Lato" w:cs="Lato"/>
                <w:sz w:val="20"/>
                <w:szCs w:val="20"/>
                <w:lang w:eastAsia="ja-JP"/>
              </w:rPr>
            </w:pPr>
            <w:r w:rsidRPr="6092000E">
              <w:rPr>
                <w:rFonts w:ascii="Lato" w:eastAsia="Lato" w:hAnsi="Lato" w:cs="Lato"/>
                <w:sz w:val="20"/>
                <w:szCs w:val="20"/>
                <w:lang w:eastAsia="ja-JP"/>
              </w:rPr>
              <w:t>Kryteria premiują projekty realizujące działania profilaktyczne, obejmujące udział pracowników mikroprzedsiębiorstw w co najmniej 30% całości grupy docelowej projektu.</w:t>
            </w:r>
          </w:p>
        </w:tc>
        <w:tc>
          <w:tcPr>
            <w:tcW w:w="2705" w:type="dxa"/>
            <w:noWrap/>
            <w:tcMar>
              <w:top w:w="170" w:type="dxa"/>
              <w:bottom w:w="170" w:type="dxa"/>
            </w:tcMar>
          </w:tcPr>
          <w:p w14:paraId="2645FE51" w14:textId="77777777" w:rsidR="000C2A14" w:rsidRPr="007D215A" w:rsidRDefault="000C2A14" w:rsidP="00322042">
            <w:pPr>
              <w:spacing w:before="30" w:after="30" w:line="240" w:lineRule="auto"/>
              <w:rPr>
                <w:rFonts w:ascii="Lato" w:eastAsia="Lato" w:hAnsi="Lato" w:cs="Lato"/>
                <w:sz w:val="20"/>
                <w:szCs w:val="20"/>
                <w:lang w:eastAsia="ja-JP"/>
              </w:rPr>
            </w:pPr>
            <w:r w:rsidRPr="007D215A">
              <w:rPr>
                <w:rFonts w:ascii="Lato" w:eastAsia="Lato" w:hAnsi="Lato" w:cs="Lato"/>
                <w:sz w:val="20"/>
                <w:szCs w:val="20"/>
                <w:lang w:eastAsia="ja-JP"/>
              </w:rPr>
              <w:t xml:space="preserve">Udział pracowników </w:t>
            </w:r>
            <w:r w:rsidRPr="00EB03F8">
              <w:rPr>
                <w:rFonts w:ascii="Lato" w:eastAsia="Lato" w:hAnsi="Lato" w:cs="Lato"/>
                <w:sz w:val="20"/>
                <w:szCs w:val="20"/>
                <w:lang w:eastAsia="ja-JP"/>
              </w:rPr>
              <w:t>mikroprzedsiębiorstw</w:t>
            </w:r>
          </w:p>
        </w:tc>
        <w:tc>
          <w:tcPr>
            <w:tcW w:w="2070" w:type="dxa"/>
            <w:noWrap/>
            <w:tcMar>
              <w:top w:w="170" w:type="dxa"/>
              <w:bottom w:w="170" w:type="dxa"/>
            </w:tcMar>
          </w:tcPr>
          <w:p w14:paraId="663A3ED8" w14:textId="77777777" w:rsidR="000C2A14" w:rsidRPr="007D215A" w:rsidRDefault="000C2A14" w:rsidP="00322042">
            <w:pPr>
              <w:spacing w:before="30" w:after="30" w:line="240" w:lineRule="auto"/>
              <w:rPr>
                <w:rFonts w:ascii="Lato" w:eastAsia="Lato" w:hAnsi="Lato" w:cs="Lato"/>
                <w:sz w:val="20"/>
                <w:szCs w:val="20"/>
              </w:rPr>
            </w:pPr>
            <w:r w:rsidRPr="007D215A">
              <w:rPr>
                <w:rFonts w:ascii="Lato" w:eastAsia="Lato" w:hAnsi="Lato" w:cs="Lato"/>
                <w:sz w:val="20"/>
                <w:szCs w:val="20"/>
              </w:rPr>
              <w:t>Kryterium premiujące</w:t>
            </w:r>
          </w:p>
        </w:tc>
        <w:tc>
          <w:tcPr>
            <w:tcW w:w="6667" w:type="dxa"/>
            <w:noWrap/>
            <w:tcMar>
              <w:top w:w="170" w:type="dxa"/>
              <w:bottom w:w="170" w:type="dxa"/>
            </w:tcMar>
          </w:tcPr>
          <w:p w14:paraId="6389C101" w14:textId="77777777" w:rsidR="000C2A14" w:rsidRPr="00AE07B4" w:rsidRDefault="000C2A14" w:rsidP="00322042">
            <w:pPr>
              <w:spacing w:after="0" w:line="240" w:lineRule="auto"/>
              <w:rPr>
                <w:rFonts w:ascii="Lato" w:eastAsia="Lato" w:hAnsi="Lato" w:cs="Lato"/>
                <w:sz w:val="20"/>
                <w:szCs w:val="20"/>
                <w:vertAlign w:val="superscript"/>
              </w:rPr>
            </w:pPr>
            <w:r w:rsidRPr="6092000E">
              <w:rPr>
                <w:rFonts w:ascii="Lato" w:eastAsia="Lato" w:hAnsi="Lato" w:cs="Lato"/>
                <w:sz w:val="20"/>
                <w:szCs w:val="20"/>
              </w:rPr>
              <w:t>W ramach kryterium weryfikowane jest, czy projekt zakłada realizację działań profilaktycznych, obejmujących udział pracowników mikroprzedsiębiorstw w co najmniej 30% całości grupy docelowej projektu. Wsparcie dotyczy mikro przedsiębiorców spełniających kryteria określone w art. 2 załącznika I do rozporządzenia Komisji (UE) nr 651/2014</w:t>
            </w:r>
            <w:r w:rsidRPr="6092000E">
              <w:rPr>
                <w:rFonts w:asciiTheme="minorHAnsi" w:eastAsiaTheme="minorEastAsia" w:hAnsiTheme="minorHAnsi" w:cstheme="minorBidi"/>
                <w:sz w:val="20"/>
                <w:szCs w:val="20"/>
                <w:vertAlign w:val="superscript"/>
              </w:rPr>
              <w:footnoteReference w:id="12"/>
            </w:r>
            <w:r w:rsidRPr="6092000E">
              <w:rPr>
                <w:rFonts w:ascii="Lato" w:eastAsia="Lato" w:hAnsi="Lato" w:cs="Lato"/>
                <w:sz w:val="20"/>
                <w:szCs w:val="20"/>
              </w:rPr>
              <w:t xml:space="preserve"> oraz ich pracowników</w:t>
            </w:r>
            <w:r w:rsidRPr="6092000E">
              <w:rPr>
                <w:rFonts w:asciiTheme="minorHAnsi" w:eastAsiaTheme="minorEastAsia" w:hAnsiTheme="minorHAnsi" w:cstheme="minorBidi"/>
                <w:sz w:val="20"/>
                <w:szCs w:val="20"/>
                <w:vertAlign w:val="superscript"/>
              </w:rPr>
              <w:footnoteReference w:id="13"/>
            </w:r>
            <w:r w:rsidRPr="6092000E">
              <w:rPr>
                <w:rFonts w:ascii="Lato" w:eastAsia="Lato" w:hAnsi="Lato" w:cs="Lato"/>
                <w:sz w:val="20"/>
                <w:szCs w:val="20"/>
              </w:rPr>
              <w:t>.</w:t>
            </w:r>
          </w:p>
          <w:p w14:paraId="36BE29B7" w14:textId="77777777" w:rsidR="000C2A14" w:rsidRDefault="000C2A14" w:rsidP="00322042">
            <w:pPr>
              <w:spacing w:after="0" w:line="240" w:lineRule="auto"/>
              <w:rPr>
                <w:rFonts w:ascii="Lato" w:eastAsia="Lato" w:hAnsi="Lato" w:cs="Lato"/>
                <w:sz w:val="20"/>
                <w:szCs w:val="20"/>
              </w:rPr>
            </w:pPr>
          </w:p>
          <w:p w14:paraId="38532FF7" w14:textId="77777777" w:rsidR="000C2A14" w:rsidRPr="007D215A" w:rsidRDefault="000C2A14" w:rsidP="00322042">
            <w:pPr>
              <w:spacing w:after="0" w:line="240" w:lineRule="auto"/>
              <w:rPr>
                <w:rFonts w:ascii="Lato" w:eastAsia="Lato" w:hAnsi="Lato" w:cs="Lato"/>
                <w:sz w:val="20"/>
                <w:szCs w:val="20"/>
              </w:rPr>
            </w:pPr>
            <w:r w:rsidRPr="00AE07B4">
              <w:rPr>
                <w:rFonts w:ascii="Lato" w:eastAsia="Lato" w:hAnsi="Lato" w:cs="Lato"/>
                <w:sz w:val="20"/>
                <w:szCs w:val="20"/>
              </w:rPr>
              <w:t>Spełnienie kryterium zostanie zweryfikowane na podstawie zapisów we wniosku o dofinansowanie projektu.</w:t>
            </w:r>
          </w:p>
        </w:tc>
      </w:tr>
      <w:tr w:rsidR="000C2A14" w:rsidRPr="00AE07B4" w14:paraId="6AE7DA75" w14:textId="77777777" w:rsidTr="0BAAB349">
        <w:trPr>
          <w:trHeight w:val="300"/>
        </w:trPr>
        <w:tc>
          <w:tcPr>
            <w:tcW w:w="534" w:type="dxa"/>
            <w:noWrap/>
            <w:tcMar>
              <w:top w:w="170" w:type="dxa"/>
              <w:bottom w:w="170" w:type="dxa"/>
            </w:tcMar>
          </w:tcPr>
          <w:p w14:paraId="1758BF7B" w14:textId="77777777" w:rsidR="000C2A14" w:rsidRPr="00AE07B4" w:rsidRDefault="000C2A14" w:rsidP="00322042">
            <w:pPr>
              <w:spacing w:before="30" w:after="30" w:line="240" w:lineRule="auto"/>
              <w:rPr>
                <w:rFonts w:ascii="Lato" w:eastAsia="Lato" w:hAnsi="Lato" w:cs="Lato"/>
                <w:sz w:val="20"/>
                <w:szCs w:val="20"/>
              </w:rPr>
            </w:pPr>
            <w:r w:rsidRPr="6092000E">
              <w:rPr>
                <w:rFonts w:ascii="Lato" w:eastAsia="Lato" w:hAnsi="Lato" w:cs="Lato"/>
                <w:sz w:val="20"/>
                <w:szCs w:val="20"/>
              </w:rPr>
              <w:t>30</w:t>
            </w:r>
          </w:p>
        </w:tc>
        <w:tc>
          <w:tcPr>
            <w:tcW w:w="3425" w:type="dxa"/>
            <w:tcMar>
              <w:top w:w="170" w:type="dxa"/>
              <w:bottom w:w="170" w:type="dxa"/>
            </w:tcMar>
          </w:tcPr>
          <w:p w14:paraId="42B690C6" w14:textId="77777777" w:rsidR="000C2A14" w:rsidRPr="00AE07B4" w:rsidRDefault="000C2A14" w:rsidP="00322042">
            <w:pPr>
              <w:autoSpaceDE w:val="0"/>
              <w:autoSpaceDN w:val="0"/>
              <w:adjustRightInd w:val="0"/>
              <w:spacing w:after="0" w:line="240" w:lineRule="auto"/>
              <w:rPr>
                <w:rFonts w:ascii="Lato" w:eastAsia="Lato" w:hAnsi="Lato" w:cs="Lato"/>
                <w:sz w:val="20"/>
                <w:szCs w:val="20"/>
                <w:lang w:eastAsia="ja-JP"/>
              </w:rPr>
            </w:pPr>
            <w:r w:rsidRPr="6092000E">
              <w:rPr>
                <w:rFonts w:ascii="Lato" w:eastAsia="Lato" w:hAnsi="Lato" w:cs="Lato"/>
                <w:sz w:val="20"/>
                <w:szCs w:val="20"/>
                <w:lang w:eastAsia="ja-JP"/>
              </w:rPr>
              <w:t>Kryteria premiują projekty przewidujące realizację dodatkowych pakietów badań profilaktycznych nakierowanych na choroby związane z miejscem pracy, wykraczających poza minimalny zakres badań wstępnych i okresowych do celów Kodeksu pracy.</w:t>
            </w:r>
          </w:p>
        </w:tc>
        <w:tc>
          <w:tcPr>
            <w:tcW w:w="2705" w:type="dxa"/>
            <w:noWrap/>
            <w:tcMar>
              <w:top w:w="170" w:type="dxa"/>
              <w:bottom w:w="170" w:type="dxa"/>
            </w:tcMar>
          </w:tcPr>
          <w:p w14:paraId="70DCD385" w14:textId="77777777" w:rsidR="000C2A14" w:rsidRPr="00AE07B4" w:rsidRDefault="000C2A14" w:rsidP="00322042">
            <w:pPr>
              <w:spacing w:before="30" w:after="30" w:line="240" w:lineRule="auto"/>
              <w:rPr>
                <w:rFonts w:ascii="Lato" w:eastAsia="Lato" w:hAnsi="Lato" w:cs="Lato"/>
                <w:sz w:val="20"/>
                <w:szCs w:val="20"/>
              </w:rPr>
            </w:pPr>
          </w:p>
        </w:tc>
        <w:tc>
          <w:tcPr>
            <w:tcW w:w="2070" w:type="dxa"/>
            <w:noWrap/>
            <w:tcMar>
              <w:top w:w="170" w:type="dxa"/>
              <w:bottom w:w="170" w:type="dxa"/>
            </w:tcMar>
          </w:tcPr>
          <w:p w14:paraId="62AB7C1E" w14:textId="77777777" w:rsidR="000C2A14" w:rsidRPr="00AE07B4" w:rsidRDefault="000C2A14" w:rsidP="00322042">
            <w:pPr>
              <w:spacing w:before="30" w:after="30" w:line="240" w:lineRule="auto"/>
              <w:rPr>
                <w:rFonts w:ascii="Lato" w:eastAsia="Lato" w:hAnsi="Lato" w:cs="Lato"/>
                <w:sz w:val="20"/>
                <w:szCs w:val="20"/>
              </w:rPr>
            </w:pPr>
            <w:r w:rsidRPr="6092000E">
              <w:rPr>
                <w:rFonts w:ascii="Lato" w:eastAsia="Lato" w:hAnsi="Lato" w:cs="Lato"/>
                <w:sz w:val="20"/>
                <w:szCs w:val="20"/>
                <w:lang w:eastAsia="ja-JP"/>
              </w:rPr>
              <w:t>Kryterium nie jest planowane</w:t>
            </w:r>
          </w:p>
          <w:p w14:paraId="67C56CD4" w14:textId="77777777" w:rsidR="000C2A14" w:rsidRPr="00AE07B4" w:rsidRDefault="000C2A14" w:rsidP="00322042">
            <w:pPr>
              <w:spacing w:before="30" w:after="30" w:line="240" w:lineRule="auto"/>
              <w:rPr>
                <w:rFonts w:ascii="Lato" w:eastAsia="Lato" w:hAnsi="Lato" w:cs="Lato"/>
                <w:sz w:val="20"/>
                <w:szCs w:val="20"/>
              </w:rPr>
            </w:pPr>
          </w:p>
        </w:tc>
        <w:tc>
          <w:tcPr>
            <w:tcW w:w="6667" w:type="dxa"/>
            <w:noWrap/>
            <w:tcMar>
              <w:top w:w="170" w:type="dxa"/>
              <w:bottom w:w="170" w:type="dxa"/>
            </w:tcMar>
          </w:tcPr>
          <w:p w14:paraId="1BECEA5E" w14:textId="77777777" w:rsidR="000C2A14" w:rsidRPr="00AE07B4" w:rsidRDefault="000C2A14" w:rsidP="00322042">
            <w:pPr>
              <w:spacing w:before="30" w:after="30" w:line="240" w:lineRule="auto"/>
              <w:rPr>
                <w:rFonts w:ascii="Lato" w:eastAsia="Lato" w:hAnsi="Lato" w:cs="Lato"/>
                <w:sz w:val="20"/>
                <w:szCs w:val="20"/>
              </w:rPr>
            </w:pPr>
          </w:p>
        </w:tc>
      </w:tr>
      <w:tr w:rsidR="000C2A14" w:rsidRPr="00AE07B4" w14:paraId="24EA004F" w14:textId="77777777" w:rsidTr="0BAAB349">
        <w:trPr>
          <w:trHeight w:val="300"/>
        </w:trPr>
        <w:tc>
          <w:tcPr>
            <w:tcW w:w="534" w:type="dxa"/>
            <w:noWrap/>
            <w:tcMar>
              <w:top w:w="170" w:type="dxa"/>
              <w:bottom w:w="170" w:type="dxa"/>
            </w:tcMar>
          </w:tcPr>
          <w:p w14:paraId="5BB4B130" w14:textId="77777777" w:rsidR="000C2A14" w:rsidRPr="00AE07B4" w:rsidRDefault="000C2A14" w:rsidP="00322042">
            <w:pPr>
              <w:spacing w:before="30" w:after="30" w:line="240" w:lineRule="auto"/>
              <w:rPr>
                <w:rFonts w:ascii="Lato" w:eastAsia="Lato" w:hAnsi="Lato" w:cs="Lato"/>
                <w:sz w:val="20"/>
                <w:szCs w:val="20"/>
              </w:rPr>
            </w:pPr>
            <w:r w:rsidRPr="6092000E">
              <w:rPr>
                <w:rFonts w:ascii="Lato" w:eastAsia="Lato" w:hAnsi="Lato" w:cs="Lato"/>
                <w:sz w:val="20"/>
                <w:szCs w:val="20"/>
              </w:rPr>
              <w:t>31</w:t>
            </w:r>
          </w:p>
        </w:tc>
        <w:tc>
          <w:tcPr>
            <w:tcW w:w="3425" w:type="dxa"/>
            <w:tcMar>
              <w:top w:w="170" w:type="dxa"/>
              <w:bottom w:w="170" w:type="dxa"/>
            </w:tcMar>
          </w:tcPr>
          <w:p w14:paraId="3DFE73DA" w14:textId="77777777" w:rsidR="000C2A14" w:rsidRPr="00AE07B4" w:rsidRDefault="000C2A14" w:rsidP="00322042">
            <w:pPr>
              <w:autoSpaceDE w:val="0"/>
              <w:autoSpaceDN w:val="0"/>
              <w:adjustRightInd w:val="0"/>
              <w:spacing w:after="0" w:line="240" w:lineRule="auto"/>
              <w:rPr>
                <w:rFonts w:ascii="Lato" w:eastAsia="Lato" w:hAnsi="Lato" w:cs="Lato"/>
                <w:sz w:val="20"/>
                <w:szCs w:val="20"/>
                <w:lang w:eastAsia="ja-JP"/>
              </w:rPr>
            </w:pPr>
            <w:r w:rsidRPr="6092000E">
              <w:rPr>
                <w:rFonts w:ascii="Lato" w:eastAsia="Lato" w:hAnsi="Lato" w:cs="Lato"/>
                <w:sz w:val="20"/>
                <w:szCs w:val="20"/>
                <w:lang w:eastAsia="ja-JP"/>
              </w:rPr>
              <w:t>Kryteria premiują projekty, w których wnioskodawcy lub partnerzy posiadają co najmniej 3-letnie doświadczenie w zakresie działań profilaktycznych lub rehabilitacyjnych.</w:t>
            </w:r>
          </w:p>
        </w:tc>
        <w:tc>
          <w:tcPr>
            <w:tcW w:w="2705" w:type="dxa"/>
            <w:noWrap/>
            <w:tcMar>
              <w:top w:w="170" w:type="dxa"/>
              <w:bottom w:w="170" w:type="dxa"/>
            </w:tcMar>
          </w:tcPr>
          <w:p w14:paraId="65AF3DDF" w14:textId="77777777" w:rsidR="000C2A14" w:rsidRPr="00AE07B4" w:rsidRDefault="000C2A14" w:rsidP="00322042">
            <w:pPr>
              <w:autoSpaceDE w:val="0"/>
              <w:autoSpaceDN w:val="0"/>
              <w:adjustRightInd w:val="0"/>
              <w:spacing w:after="0" w:line="240" w:lineRule="auto"/>
              <w:rPr>
                <w:rFonts w:ascii="Lato" w:eastAsia="Lato" w:hAnsi="Lato" w:cs="Lato"/>
                <w:sz w:val="20"/>
                <w:szCs w:val="20"/>
              </w:rPr>
            </w:pPr>
          </w:p>
        </w:tc>
        <w:tc>
          <w:tcPr>
            <w:tcW w:w="2070" w:type="dxa"/>
            <w:noWrap/>
            <w:tcMar>
              <w:top w:w="170" w:type="dxa"/>
              <w:bottom w:w="170" w:type="dxa"/>
            </w:tcMar>
          </w:tcPr>
          <w:p w14:paraId="0EE57F63" w14:textId="77777777" w:rsidR="000C2A14" w:rsidRPr="00AE07B4" w:rsidRDefault="000C2A14" w:rsidP="00322042">
            <w:pPr>
              <w:spacing w:before="30" w:after="30" w:line="240" w:lineRule="auto"/>
              <w:rPr>
                <w:rFonts w:ascii="Lato" w:eastAsia="Lato" w:hAnsi="Lato" w:cs="Lato"/>
                <w:sz w:val="20"/>
                <w:szCs w:val="20"/>
              </w:rPr>
            </w:pPr>
            <w:r w:rsidRPr="6092000E">
              <w:rPr>
                <w:rFonts w:ascii="Lato" w:eastAsia="Lato" w:hAnsi="Lato" w:cs="Lato"/>
                <w:sz w:val="20"/>
                <w:szCs w:val="20"/>
                <w:lang w:eastAsia="ja-JP"/>
              </w:rPr>
              <w:t>Kryterium nie jest planowane</w:t>
            </w:r>
          </w:p>
          <w:p w14:paraId="1554B79C" w14:textId="77777777" w:rsidR="000C2A14" w:rsidRPr="00AE07B4" w:rsidRDefault="000C2A14" w:rsidP="00322042">
            <w:pPr>
              <w:spacing w:before="30" w:after="30" w:line="240" w:lineRule="auto"/>
              <w:rPr>
                <w:rFonts w:ascii="Lato" w:eastAsia="Lato" w:hAnsi="Lato" w:cs="Lato"/>
                <w:sz w:val="20"/>
                <w:szCs w:val="20"/>
              </w:rPr>
            </w:pPr>
          </w:p>
        </w:tc>
        <w:tc>
          <w:tcPr>
            <w:tcW w:w="6667" w:type="dxa"/>
            <w:noWrap/>
            <w:tcMar>
              <w:top w:w="170" w:type="dxa"/>
              <w:bottom w:w="170" w:type="dxa"/>
            </w:tcMar>
          </w:tcPr>
          <w:p w14:paraId="6E148973" w14:textId="77777777" w:rsidR="000C2A14" w:rsidRPr="00AE07B4" w:rsidRDefault="000C2A14" w:rsidP="00322042">
            <w:pPr>
              <w:spacing w:before="80" w:after="80" w:line="312" w:lineRule="auto"/>
              <w:rPr>
                <w:rFonts w:ascii="Lato" w:eastAsia="Lato" w:hAnsi="Lato" w:cs="Lato"/>
                <w:sz w:val="20"/>
                <w:szCs w:val="20"/>
              </w:rPr>
            </w:pPr>
          </w:p>
        </w:tc>
      </w:tr>
      <w:tr w:rsidR="000C2A14" w:rsidRPr="00AE07B4" w14:paraId="1A8C2300" w14:textId="77777777" w:rsidTr="0BAAB349">
        <w:trPr>
          <w:trHeight w:val="300"/>
        </w:trPr>
        <w:tc>
          <w:tcPr>
            <w:tcW w:w="534" w:type="dxa"/>
            <w:noWrap/>
            <w:tcMar>
              <w:top w:w="170" w:type="dxa"/>
              <w:bottom w:w="170" w:type="dxa"/>
            </w:tcMar>
          </w:tcPr>
          <w:p w14:paraId="401A902B" w14:textId="77777777" w:rsidR="000C2A14" w:rsidRPr="00AE07B4" w:rsidRDefault="000C2A14" w:rsidP="00322042">
            <w:pPr>
              <w:spacing w:before="30" w:after="30" w:line="240" w:lineRule="auto"/>
              <w:rPr>
                <w:rFonts w:ascii="Lato" w:eastAsia="Lato" w:hAnsi="Lato" w:cs="Lato"/>
                <w:sz w:val="20"/>
                <w:szCs w:val="20"/>
              </w:rPr>
            </w:pPr>
            <w:r w:rsidRPr="6092000E">
              <w:rPr>
                <w:rFonts w:ascii="Lato" w:eastAsia="Lato" w:hAnsi="Lato" w:cs="Lato"/>
                <w:sz w:val="20"/>
                <w:szCs w:val="20"/>
              </w:rPr>
              <w:lastRenderedPageBreak/>
              <w:t>32</w:t>
            </w:r>
          </w:p>
        </w:tc>
        <w:tc>
          <w:tcPr>
            <w:tcW w:w="3425" w:type="dxa"/>
            <w:tcMar>
              <w:top w:w="170" w:type="dxa"/>
              <w:bottom w:w="170" w:type="dxa"/>
            </w:tcMar>
          </w:tcPr>
          <w:p w14:paraId="5619A7AC" w14:textId="77777777" w:rsidR="000C2A14" w:rsidRPr="00AE07B4" w:rsidRDefault="000C2A14" w:rsidP="00322042">
            <w:pPr>
              <w:autoSpaceDE w:val="0"/>
              <w:autoSpaceDN w:val="0"/>
              <w:adjustRightInd w:val="0"/>
              <w:spacing w:after="0" w:line="240" w:lineRule="auto"/>
              <w:rPr>
                <w:rFonts w:ascii="Lato" w:eastAsia="Lato" w:hAnsi="Lato" w:cs="Lato"/>
                <w:sz w:val="20"/>
                <w:szCs w:val="20"/>
                <w:lang w:eastAsia="ja-JP"/>
              </w:rPr>
            </w:pPr>
            <w:r w:rsidRPr="6092000E">
              <w:rPr>
                <w:rFonts w:ascii="Lato" w:eastAsia="Lato" w:hAnsi="Lato" w:cs="Lato"/>
                <w:sz w:val="20"/>
                <w:szCs w:val="20"/>
                <w:lang w:eastAsia="ja-JP"/>
              </w:rPr>
              <w:t>Kryteria premiują projekty, które przewidują partnerstwo z co najmniej jedną organizacją pozarządową repezentującą interesy pacjentów i posiadającą co najmniej 2-letnie doświadczenie w zakresie działań profilaktycznych z zakresu danej grupy chorób.</w:t>
            </w:r>
          </w:p>
        </w:tc>
        <w:tc>
          <w:tcPr>
            <w:tcW w:w="2705" w:type="dxa"/>
            <w:noWrap/>
            <w:tcMar>
              <w:top w:w="170" w:type="dxa"/>
              <w:bottom w:w="170" w:type="dxa"/>
            </w:tcMar>
          </w:tcPr>
          <w:p w14:paraId="31425A76" w14:textId="77777777" w:rsidR="000C2A14" w:rsidRPr="00AE07B4" w:rsidRDefault="000C2A14" w:rsidP="00322042">
            <w:pPr>
              <w:spacing w:before="30" w:after="30" w:line="240" w:lineRule="auto"/>
              <w:rPr>
                <w:rFonts w:ascii="Lato" w:eastAsia="Lato" w:hAnsi="Lato" w:cs="Lato"/>
                <w:sz w:val="20"/>
                <w:szCs w:val="20"/>
              </w:rPr>
            </w:pPr>
          </w:p>
        </w:tc>
        <w:tc>
          <w:tcPr>
            <w:tcW w:w="2070" w:type="dxa"/>
            <w:noWrap/>
            <w:tcMar>
              <w:top w:w="170" w:type="dxa"/>
              <w:bottom w:w="170" w:type="dxa"/>
            </w:tcMar>
          </w:tcPr>
          <w:p w14:paraId="599526B3" w14:textId="77777777" w:rsidR="000C2A14" w:rsidRPr="00AE07B4" w:rsidRDefault="000C2A14" w:rsidP="00322042">
            <w:pPr>
              <w:spacing w:before="30" w:after="30" w:line="240" w:lineRule="auto"/>
              <w:rPr>
                <w:rFonts w:ascii="Lato" w:eastAsia="Lato" w:hAnsi="Lato" w:cs="Lato"/>
                <w:sz w:val="20"/>
                <w:szCs w:val="20"/>
              </w:rPr>
            </w:pPr>
            <w:r w:rsidRPr="6092000E">
              <w:rPr>
                <w:rFonts w:ascii="Lato" w:eastAsia="Lato" w:hAnsi="Lato" w:cs="Lato"/>
                <w:sz w:val="20"/>
                <w:szCs w:val="20"/>
                <w:lang w:eastAsia="ja-JP"/>
              </w:rPr>
              <w:t>Kryterium nie jest planowane</w:t>
            </w:r>
          </w:p>
          <w:p w14:paraId="49FA85F5" w14:textId="77777777" w:rsidR="000C2A14" w:rsidRPr="00AE07B4" w:rsidRDefault="000C2A14" w:rsidP="00322042">
            <w:pPr>
              <w:spacing w:before="30" w:after="30" w:line="240" w:lineRule="auto"/>
              <w:rPr>
                <w:rFonts w:ascii="Lato" w:eastAsia="Lato" w:hAnsi="Lato" w:cs="Lato"/>
                <w:sz w:val="20"/>
                <w:szCs w:val="20"/>
              </w:rPr>
            </w:pPr>
          </w:p>
        </w:tc>
        <w:tc>
          <w:tcPr>
            <w:tcW w:w="6667" w:type="dxa"/>
            <w:noWrap/>
            <w:tcMar>
              <w:top w:w="170" w:type="dxa"/>
              <w:bottom w:w="170" w:type="dxa"/>
            </w:tcMar>
          </w:tcPr>
          <w:p w14:paraId="2AF1D52F" w14:textId="77777777" w:rsidR="000C2A14" w:rsidRPr="00AE07B4" w:rsidRDefault="000C2A14" w:rsidP="00322042">
            <w:pPr>
              <w:spacing w:before="30" w:after="30" w:line="240" w:lineRule="auto"/>
              <w:rPr>
                <w:rFonts w:ascii="Lato" w:eastAsia="Lato" w:hAnsi="Lato" w:cs="Lato"/>
                <w:sz w:val="20"/>
                <w:szCs w:val="20"/>
              </w:rPr>
            </w:pPr>
          </w:p>
        </w:tc>
      </w:tr>
      <w:tr w:rsidR="000C2A14" w:rsidRPr="00AE07B4" w14:paraId="1D7C5970" w14:textId="77777777" w:rsidTr="0BAAB349">
        <w:trPr>
          <w:trHeight w:val="300"/>
        </w:trPr>
        <w:tc>
          <w:tcPr>
            <w:tcW w:w="534" w:type="dxa"/>
            <w:noWrap/>
            <w:tcMar>
              <w:top w:w="170" w:type="dxa"/>
              <w:bottom w:w="170" w:type="dxa"/>
            </w:tcMar>
          </w:tcPr>
          <w:p w14:paraId="0D276FF3" w14:textId="77777777" w:rsidR="000C2A14" w:rsidRPr="00AE07B4" w:rsidRDefault="000C2A14" w:rsidP="00322042">
            <w:pPr>
              <w:spacing w:before="30" w:after="30" w:line="240" w:lineRule="auto"/>
              <w:rPr>
                <w:rFonts w:ascii="Lato" w:eastAsia="Lato" w:hAnsi="Lato" w:cs="Lato"/>
                <w:sz w:val="20"/>
                <w:szCs w:val="20"/>
              </w:rPr>
            </w:pPr>
            <w:r w:rsidRPr="6092000E">
              <w:rPr>
                <w:rFonts w:ascii="Lato" w:eastAsia="Lato" w:hAnsi="Lato" w:cs="Lato"/>
                <w:sz w:val="20"/>
                <w:szCs w:val="20"/>
              </w:rPr>
              <w:t>33</w:t>
            </w:r>
          </w:p>
        </w:tc>
        <w:tc>
          <w:tcPr>
            <w:tcW w:w="3425" w:type="dxa"/>
            <w:tcMar>
              <w:top w:w="170" w:type="dxa"/>
              <w:bottom w:w="170" w:type="dxa"/>
            </w:tcMar>
          </w:tcPr>
          <w:p w14:paraId="3CFE728D" w14:textId="77777777" w:rsidR="000C2A14" w:rsidRPr="00AE07B4" w:rsidRDefault="000C2A14" w:rsidP="00322042">
            <w:pPr>
              <w:autoSpaceDE w:val="0"/>
              <w:autoSpaceDN w:val="0"/>
              <w:adjustRightInd w:val="0"/>
              <w:spacing w:after="0" w:line="240" w:lineRule="auto"/>
              <w:rPr>
                <w:rFonts w:ascii="Lato" w:eastAsia="Lato" w:hAnsi="Lato" w:cs="Lato"/>
                <w:sz w:val="20"/>
                <w:szCs w:val="20"/>
                <w:lang w:eastAsia="ja-JP"/>
              </w:rPr>
            </w:pPr>
            <w:r w:rsidRPr="6092000E">
              <w:rPr>
                <w:rFonts w:ascii="Lato" w:eastAsia="Lato" w:hAnsi="Lato" w:cs="Lato"/>
                <w:sz w:val="20"/>
                <w:szCs w:val="20"/>
                <w:lang w:eastAsia="ja-JP"/>
              </w:rPr>
              <w:t>Kryteria premiują projekty, które przewidują partnerstwo z partnerem społecznym reprezentującym interesy i zrzeszającym podmioty świadczące usługi w zakresie podstawowej opieki zdrowotnej.</w:t>
            </w:r>
          </w:p>
        </w:tc>
        <w:tc>
          <w:tcPr>
            <w:tcW w:w="2705" w:type="dxa"/>
            <w:noWrap/>
            <w:tcMar>
              <w:top w:w="170" w:type="dxa"/>
              <w:bottom w:w="170" w:type="dxa"/>
            </w:tcMar>
          </w:tcPr>
          <w:p w14:paraId="087D6AAF" w14:textId="77777777" w:rsidR="000C2A14" w:rsidRPr="00AE07B4" w:rsidRDefault="000C2A14" w:rsidP="00322042">
            <w:pPr>
              <w:spacing w:before="30" w:after="30" w:line="240" w:lineRule="auto"/>
              <w:rPr>
                <w:rFonts w:ascii="Lato" w:eastAsia="Lato" w:hAnsi="Lato" w:cs="Lato"/>
                <w:sz w:val="20"/>
                <w:szCs w:val="20"/>
              </w:rPr>
            </w:pPr>
          </w:p>
        </w:tc>
        <w:tc>
          <w:tcPr>
            <w:tcW w:w="2070" w:type="dxa"/>
            <w:noWrap/>
            <w:tcMar>
              <w:top w:w="170" w:type="dxa"/>
              <w:bottom w:w="170" w:type="dxa"/>
            </w:tcMar>
          </w:tcPr>
          <w:p w14:paraId="4E727EC9" w14:textId="77777777" w:rsidR="000C2A14" w:rsidRPr="00AE07B4" w:rsidRDefault="000C2A14" w:rsidP="00322042">
            <w:pPr>
              <w:spacing w:before="30" w:after="30" w:line="240" w:lineRule="auto"/>
              <w:rPr>
                <w:rFonts w:ascii="Lato" w:eastAsia="Lato" w:hAnsi="Lato" w:cs="Lato"/>
                <w:sz w:val="20"/>
                <w:szCs w:val="20"/>
              </w:rPr>
            </w:pPr>
            <w:r w:rsidRPr="6092000E">
              <w:rPr>
                <w:rFonts w:ascii="Lato" w:eastAsia="Lato" w:hAnsi="Lato" w:cs="Lato"/>
                <w:sz w:val="20"/>
                <w:szCs w:val="20"/>
                <w:lang w:eastAsia="ja-JP"/>
              </w:rPr>
              <w:t>Kryterium nie jest planowane</w:t>
            </w:r>
          </w:p>
          <w:p w14:paraId="1976BC3D" w14:textId="77777777" w:rsidR="000C2A14" w:rsidRPr="00AE07B4" w:rsidRDefault="000C2A14" w:rsidP="00322042">
            <w:pPr>
              <w:spacing w:before="30" w:after="30" w:line="240" w:lineRule="auto"/>
              <w:rPr>
                <w:rFonts w:ascii="Lato" w:eastAsia="Lato" w:hAnsi="Lato" w:cs="Lato"/>
                <w:sz w:val="20"/>
                <w:szCs w:val="20"/>
              </w:rPr>
            </w:pPr>
          </w:p>
        </w:tc>
        <w:tc>
          <w:tcPr>
            <w:tcW w:w="6667" w:type="dxa"/>
            <w:noWrap/>
            <w:tcMar>
              <w:top w:w="170" w:type="dxa"/>
              <w:bottom w:w="170" w:type="dxa"/>
            </w:tcMar>
          </w:tcPr>
          <w:p w14:paraId="7B20341E" w14:textId="77777777" w:rsidR="000C2A14" w:rsidRPr="00AE07B4" w:rsidRDefault="000C2A14" w:rsidP="00322042">
            <w:pPr>
              <w:spacing w:before="30" w:after="30" w:line="240" w:lineRule="auto"/>
              <w:rPr>
                <w:rFonts w:ascii="Lato" w:eastAsia="Lato" w:hAnsi="Lato" w:cs="Lato"/>
                <w:sz w:val="20"/>
                <w:szCs w:val="20"/>
              </w:rPr>
            </w:pPr>
          </w:p>
        </w:tc>
      </w:tr>
    </w:tbl>
    <w:p w14:paraId="467FDEF3" w14:textId="77777777" w:rsidR="000C2A14" w:rsidRDefault="000C2A14" w:rsidP="000C2A14">
      <w:pPr>
        <w:spacing w:before="30" w:after="30" w:line="240" w:lineRule="auto"/>
        <w:rPr>
          <w:rFonts w:ascii="Lato" w:hAnsi="Lato"/>
        </w:rPr>
      </w:pPr>
    </w:p>
    <w:tbl>
      <w:tblPr>
        <w:tblStyle w:val="Tabela-Siatka"/>
        <w:tblW w:w="15452" w:type="dxa"/>
        <w:tblInd w:w="-289" w:type="dxa"/>
        <w:tblLook w:val="04A0" w:firstRow="1" w:lastRow="0" w:firstColumn="1" w:lastColumn="0" w:noHBand="0" w:noVBand="1"/>
      </w:tblPr>
      <w:tblGrid>
        <w:gridCol w:w="424"/>
        <w:gridCol w:w="4956"/>
        <w:gridCol w:w="2560"/>
        <w:gridCol w:w="7512"/>
      </w:tblGrid>
      <w:tr w:rsidR="000C2A14" w:rsidRPr="007D6908" w14:paraId="4E8CC6BB" w14:textId="77777777" w:rsidTr="00322042">
        <w:trPr>
          <w:trHeight w:val="500"/>
        </w:trPr>
        <w:tc>
          <w:tcPr>
            <w:tcW w:w="15452" w:type="dxa"/>
            <w:gridSpan w:val="4"/>
            <w:shd w:val="clear" w:color="auto" w:fill="DDD9C3" w:themeFill="background2" w:themeFillShade="E6"/>
            <w:hideMark/>
          </w:tcPr>
          <w:p w14:paraId="3298F223" w14:textId="77777777" w:rsidR="000C2A14" w:rsidRDefault="000C2A14" w:rsidP="00322042">
            <w:pPr>
              <w:spacing w:before="30" w:after="30" w:line="240" w:lineRule="auto"/>
              <w:rPr>
                <w:rFonts w:ascii="Lato" w:hAnsi="Lato"/>
                <w:b/>
                <w:bCs/>
                <w:sz w:val="20"/>
                <w:szCs w:val="20"/>
              </w:rPr>
            </w:pPr>
            <w:r w:rsidRPr="007D6908">
              <w:rPr>
                <w:rFonts w:ascii="Lato" w:hAnsi="Lato"/>
                <w:b/>
                <w:bCs/>
                <w:sz w:val="20"/>
                <w:szCs w:val="20"/>
              </w:rPr>
              <w:t>V</w:t>
            </w:r>
            <w:r>
              <w:rPr>
                <w:rFonts w:ascii="Lato" w:hAnsi="Lato"/>
                <w:b/>
                <w:bCs/>
                <w:sz w:val="20"/>
                <w:szCs w:val="20"/>
              </w:rPr>
              <w:t>I</w:t>
            </w:r>
            <w:r w:rsidRPr="007D6908">
              <w:rPr>
                <w:rFonts w:ascii="Lato" w:hAnsi="Lato"/>
                <w:b/>
                <w:bCs/>
                <w:sz w:val="20"/>
                <w:szCs w:val="20"/>
              </w:rPr>
              <w:t>.4 POZOSTAŁE KRYTERIA PROPONOWANE PRZEZ IZ/IP</w:t>
            </w:r>
          </w:p>
          <w:p w14:paraId="308DE4BC" w14:textId="77777777" w:rsidR="000C2A14" w:rsidRPr="00F20505" w:rsidRDefault="000C2A14" w:rsidP="00322042">
            <w:pPr>
              <w:spacing w:before="30" w:after="30" w:line="240" w:lineRule="auto"/>
              <w:rPr>
                <w:rFonts w:ascii="Lato" w:hAnsi="Lato"/>
                <w:sz w:val="20"/>
                <w:szCs w:val="20"/>
              </w:rPr>
            </w:pPr>
            <w:r>
              <w:rPr>
                <w:rFonts w:ascii="Lato" w:hAnsi="Lato"/>
                <w:color w:val="7F7F7F" w:themeColor="text1" w:themeTint="80"/>
                <w:sz w:val="16"/>
                <w:szCs w:val="16"/>
              </w:rPr>
              <w:t>n</w:t>
            </w:r>
            <w:r w:rsidRPr="00F20505">
              <w:rPr>
                <w:rFonts w:ascii="Lato" w:hAnsi="Lato"/>
                <w:color w:val="7F7F7F" w:themeColor="text1" w:themeTint="80"/>
                <w:sz w:val="16"/>
                <w:szCs w:val="16"/>
              </w:rPr>
              <w:t xml:space="preserve">ależy uzupełnić tabelę proponowanymi przez IP/IZ kryteriami wyboru, wychodzącymi poza zakres rekomendacji Komitetu Sterującego. Należy wypisać wszystkie kryteria, pod kątem których oceniane będą projekty składane w </w:t>
            </w:r>
            <w:r>
              <w:rPr>
                <w:rFonts w:ascii="Lato" w:hAnsi="Lato"/>
                <w:color w:val="7F7F7F" w:themeColor="text1" w:themeTint="80"/>
                <w:sz w:val="16"/>
                <w:szCs w:val="16"/>
              </w:rPr>
              <w:t>naborze</w:t>
            </w:r>
            <w:r w:rsidRPr="00F20505">
              <w:rPr>
                <w:rFonts w:ascii="Lato" w:hAnsi="Lato"/>
                <w:color w:val="7F7F7F" w:themeColor="text1" w:themeTint="80"/>
                <w:sz w:val="16"/>
                <w:szCs w:val="16"/>
              </w:rPr>
              <w:t xml:space="preserve"> / lub oceniany będzie projekt </w:t>
            </w:r>
            <w:r>
              <w:rPr>
                <w:rFonts w:ascii="Lato" w:hAnsi="Lato"/>
                <w:color w:val="7F7F7F" w:themeColor="text1" w:themeTint="80"/>
                <w:sz w:val="16"/>
                <w:szCs w:val="16"/>
              </w:rPr>
              <w:t>realizowany w sposób niekonkurencyjny</w:t>
            </w:r>
            <w:r w:rsidRPr="00F20505">
              <w:rPr>
                <w:rFonts w:ascii="Lato" w:hAnsi="Lato"/>
                <w:color w:val="7F7F7F" w:themeColor="text1" w:themeTint="80"/>
                <w:sz w:val="16"/>
                <w:szCs w:val="16"/>
              </w:rPr>
              <w:t>.</w:t>
            </w:r>
            <w:r>
              <w:rPr>
                <w:rFonts w:ascii="Lato" w:hAnsi="Lato"/>
                <w:color w:val="7F7F7F" w:themeColor="text1" w:themeTint="80"/>
                <w:sz w:val="16"/>
                <w:szCs w:val="16"/>
              </w:rPr>
              <w:t xml:space="preserve"> W zależności od zakresu działania należy uwzględnić wszystkie adekwatne kryteria. W tym celu należy powielić wiersze.</w:t>
            </w:r>
          </w:p>
        </w:tc>
      </w:tr>
      <w:tr w:rsidR="00536F5F" w:rsidRPr="007D6908" w14:paraId="01E56492" w14:textId="77777777" w:rsidTr="00322042">
        <w:trPr>
          <w:trHeight w:val="600"/>
        </w:trPr>
        <w:tc>
          <w:tcPr>
            <w:tcW w:w="5380" w:type="dxa"/>
            <w:gridSpan w:val="2"/>
            <w:shd w:val="clear" w:color="auto" w:fill="DDD9C3" w:themeFill="background2" w:themeFillShade="E6"/>
            <w:hideMark/>
          </w:tcPr>
          <w:p w14:paraId="09B0C3E3" w14:textId="77777777" w:rsidR="000C2A14" w:rsidRPr="00F20505" w:rsidRDefault="000C2A14" w:rsidP="00322042">
            <w:pPr>
              <w:spacing w:before="30" w:after="30" w:line="240" w:lineRule="auto"/>
              <w:rPr>
                <w:rFonts w:ascii="Lato" w:hAnsi="Lato"/>
                <w:b/>
                <w:bCs/>
                <w:sz w:val="20"/>
                <w:szCs w:val="20"/>
              </w:rPr>
            </w:pPr>
            <w:r w:rsidRPr="00F20505">
              <w:rPr>
                <w:rFonts w:ascii="Lato" w:hAnsi="Lato"/>
                <w:b/>
                <w:bCs/>
                <w:sz w:val="20"/>
                <w:szCs w:val="20"/>
              </w:rPr>
              <w:t>Kryterium</w:t>
            </w:r>
          </w:p>
          <w:p w14:paraId="5D5787AC" w14:textId="77777777" w:rsidR="000C2A14" w:rsidRPr="00F20505" w:rsidRDefault="000C2A14" w:rsidP="00322042">
            <w:pPr>
              <w:spacing w:before="30" w:after="30" w:line="240" w:lineRule="auto"/>
              <w:rPr>
                <w:rFonts w:ascii="Lato" w:hAnsi="Lato"/>
                <w:sz w:val="20"/>
                <w:szCs w:val="20"/>
              </w:rPr>
            </w:pPr>
            <w:r w:rsidRPr="00F20505">
              <w:rPr>
                <w:rFonts w:ascii="Lato" w:hAnsi="Lato" w:cs="Arial"/>
                <w:color w:val="7F7F7F" w:themeColor="text1" w:themeTint="80"/>
                <w:sz w:val="16"/>
                <w:szCs w:val="16"/>
              </w:rPr>
              <w:t>nazwa oraz numer proponowanego przez IZ/ IP kryterium</w:t>
            </w:r>
          </w:p>
        </w:tc>
        <w:tc>
          <w:tcPr>
            <w:tcW w:w="2560" w:type="dxa"/>
            <w:shd w:val="clear" w:color="auto" w:fill="DDD9C3" w:themeFill="background2" w:themeFillShade="E6"/>
            <w:hideMark/>
          </w:tcPr>
          <w:p w14:paraId="01FCB1C5" w14:textId="77777777" w:rsidR="000C2A14" w:rsidRPr="00F20505" w:rsidRDefault="000C2A14" w:rsidP="00322042">
            <w:pPr>
              <w:spacing w:before="30" w:after="30" w:line="240" w:lineRule="auto"/>
              <w:rPr>
                <w:rFonts w:ascii="Lato" w:hAnsi="Lato"/>
                <w:b/>
                <w:bCs/>
                <w:sz w:val="20"/>
                <w:szCs w:val="20"/>
              </w:rPr>
            </w:pPr>
            <w:r w:rsidRPr="00F20505">
              <w:rPr>
                <w:rFonts w:ascii="Lato" w:hAnsi="Lato"/>
                <w:b/>
                <w:bCs/>
                <w:sz w:val="20"/>
                <w:szCs w:val="20"/>
              </w:rPr>
              <w:t>Rodzaj kryterium</w:t>
            </w:r>
          </w:p>
          <w:p w14:paraId="563C95B3" w14:textId="77777777" w:rsidR="000C2A14" w:rsidRPr="00F20505" w:rsidRDefault="000C2A14" w:rsidP="00322042">
            <w:pPr>
              <w:spacing w:before="30" w:after="30" w:line="240" w:lineRule="auto"/>
              <w:rPr>
                <w:rFonts w:ascii="Lato" w:hAnsi="Lato"/>
                <w:sz w:val="20"/>
                <w:szCs w:val="20"/>
              </w:rPr>
            </w:pPr>
            <w:r w:rsidRPr="00F20505">
              <w:rPr>
                <w:rFonts w:ascii="Lato" w:hAnsi="Lato" w:cs="Arial"/>
                <w:color w:val="7F7F7F" w:themeColor="text1" w:themeTint="80"/>
                <w:sz w:val="16"/>
                <w:szCs w:val="16"/>
              </w:rPr>
              <w:t>kryterium dostępu/ premiujące</w:t>
            </w:r>
            <w:r w:rsidRPr="00F20505">
              <w:rPr>
                <w:rFonts w:ascii="Lato" w:hAnsi="Lato"/>
                <w:sz w:val="20"/>
                <w:szCs w:val="20"/>
              </w:rPr>
              <w:t xml:space="preserve"> </w:t>
            </w:r>
          </w:p>
        </w:tc>
        <w:tc>
          <w:tcPr>
            <w:tcW w:w="7512" w:type="dxa"/>
            <w:shd w:val="clear" w:color="auto" w:fill="DDD9C3" w:themeFill="background2" w:themeFillShade="E6"/>
            <w:noWrap/>
            <w:hideMark/>
          </w:tcPr>
          <w:p w14:paraId="6D47EAA4" w14:textId="77777777" w:rsidR="000C2A14" w:rsidRPr="00F20505" w:rsidRDefault="000C2A14" w:rsidP="00322042">
            <w:pPr>
              <w:spacing w:before="30" w:after="30" w:line="240" w:lineRule="auto"/>
              <w:rPr>
                <w:rFonts w:ascii="Lato" w:hAnsi="Lato"/>
                <w:b/>
                <w:bCs/>
                <w:sz w:val="20"/>
                <w:szCs w:val="20"/>
              </w:rPr>
            </w:pPr>
            <w:r w:rsidRPr="00F20505">
              <w:rPr>
                <w:rFonts w:ascii="Lato" w:hAnsi="Lato"/>
                <w:b/>
                <w:bCs/>
                <w:sz w:val="20"/>
                <w:szCs w:val="20"/>
              </w:rPr>
              <w:t>Uwagi</w:t>
            </w:r>
          </w:p>
          <w:p w14:paraId="7B0174A9" w14:textId="77777777" w:rsidR="000C2A14" w:rsidRPr="00F20505" w:rsidRDefault="000C2A14" w:rsidP="00322042">
            <w:pPr>
              <w:spacing w:before="30" w:after="30" w:line="240" w:lineRule="auto"/>
              <w:rPr>
                <w:rFonts w:ascii="Lato" w:hAnsi="Lato"/>
                <w:sz w:val="20"/>
                <w:szCs w:val="20"/>
              </w:rPr>
            </w:pPr>
            <w:r w:rsidRPr="00F20505">
              <w:rPr>
                <w:rFonts w:ascii="Lato" w:hAnsi="Lato" w:cs="Arial"/>
                <w:color w:val="7F7F7F" w:themeColor="text1" w:themeTint="80"/>
                <w:sz w:val="16"/>
                <w:szCs w:val="16"/>
              </w:rPr>
              <w:t>projekt definicji proponowanego przez IZ/ IP kryterium</w:t>
            </w:r>
          </w:p>
        </w:tc>
      </w:tr>
      <w:tr w:rsidR="000C2A14" w14:paraId="48FAFC59" w14:textId="77777777" w:rsidTr="00322042">
        <w:trPr>
          <w:trHeight w:val="300"/>
        </w:trPr>
        <w:tc>
          <w:tcPr>
            <w:tcW w:w="424" w:type="dxa"/>
            <w:vAlign w:val="center"/>
            <w:hideMark/>
          </w:tcPr>
          <w:p w14:paraId="584FDB2D" w14:textId="77777777" w:rsidR="000C2A14" w:rsidRPr="008069F7" w:rsidRDefault="000C2A14" w:rsidP="00322042">
            <w:pPr>
              <w:spacing w:line="240" w:lineRule="auto"/>
              <w:rPr>
                <w:rFonts w:ascii="Lato" w:eastAsia="Lato" w:hAnsi="Lato" w:cs="Lato"/>
                <w:sz w:val="20"/>
                <w:szCs w:val="20"/>
              </w:rPr>
            </w:pPr>
            <w:r>
              <w:rPr>
                <w:rFonts w:ascii="Lato" w:eastAsia="Lato" w:hAnsi="Lato" w:cs="Lato"/>
                <w:sz w:val="20"/>
                <w:szCs w:val="20"/>
              </w:rPr>
              <w:t>1</w:t>
            </w:r>
          </w:p>
        </w:tc>
        <w:tc>
          <w:tcPr>
            <w:tcW w:w="4956" w:type="dxa"/>
          </w:tcPr>
          <w:p w14:paraId="0A9838A7" w14:textId="77777777" w:rsidR="000C2A14" w:rsidRPr="008069F7" w:rsidRDefault="000C2A14" w:rsidP="00322042">
            <w:pPr>
              <w:spacing w:before="30" w:after="30"/>
              <w:rPr>
                <w:rFonts w:ascii="Lato" w:eastAsia="Lato" w:hAnsi="Lato" w:cs="Lato"/>
                <w:sz w:val="20"/>
                <w:szCs w:val="20"/>
              </w:rPr>
            </w:pPr>
            <w:r w:rsidRPr="008069F7">
              <w:rPr>
                <w:rFonts w:ascii="Lato" w:eastAsia="Lato" w:hAnsi="Lato" w:cs="Lato"/>
                <w:sz w:val="20"/>
                <w:szCs w:val="20"/>
              </w:rPr>
              <w:t>Maksymalna wartość projektu</w:t>
            </w:r>
          </w:p>
          <w:p w14:paraId="0CC206FC" w14:textId="77777777" w:rsidR="000C2A14" w:rsidRPr="008069F7" w:rsidRDefault="000C2A14" w:rsidP="00322042">
            <w:pPr>
              <w:spacing w:before="30" w:after="30"/>
              <w:rPr>
                <w:rFonts w:ascii="Lato" w:eastAsia="Lato" w:hAnsi="Lato" w:cs="Lato"/>
                <w:sz w:val="20"/>
                <w:szCs w:val="20"/>
              </w:rPr>
            </w:pPr>
            <w:r w:rsidRPr="008069F7">
              <w:rPr>
                <w:rFonts w:ascii="Lato" w:eastAsia="Lato" w:hAnsi="Lato" w:cs="Lato"/>
                <w:sz w:val="20"/>
                <w:szCs w:val="20"/>
              </w:rPr>
              <w:t xml:space="preserve"> </w:t>
            </w:r>
          </w:p>
        </w:tc>
        <w:tc>
          <w:tcPr>
            <w:tcW w:w="2560" w:type="dxa"/>
            <w:noWrap/>
            <w:hideMark/>
          </w:tcPr>
          <w:p w14:paraId="0A929A63" w14:textId="77777777" w:rsidR="000C2A14" w:rsidRPr="008069F7" w:rsidRDefault="000C2A14" w:rsidP="00322042">
            <w:pPr>
              <w:spacing w:before="30" w:after="30"/>
              <w:rPr>
                <w:rFonts w:ascii="Lato" w:eastAsia="Lato" w:hAnsi="Lato" w:cs="Lato"/>
                <w:sz w:val="20"/>
                <w:szCs w:val="20"/>
              </w:rPr>
            </w:pPr>
            <w:r w:rsidRPr="008069F7">
              <w:rPr>
                <w:rFonts w:ascii="Lato" w:eastAsia="Lato" w:hAnsi="Lato" w:cs="Lato"/>
                <w:sz w:val="20"/>
                <w:szCs w:val="20"/>
              </w:rPr>
              <w:t>Kryterium dostępu</w:t>
            </w:r>
          </w:p>
        </w:tc>
        <w:tc>
          <w:tcPr>
            <w:tcW w:w="7512" w:type="dxa"/>
            <w:noWrap/>
            <w:hideMark/>
          </w:tcPr>
          <w:p w14:paraId="35397B37" w14:textId="6DE724A8" w:rsidR="000C2A14" w:rsidRPr="008069F7" w:rsidRDefault="000C2A14" w:rsidP="00322042">
            <w:pPr>
              <w:spacing w:before="30" w:after="30"/>
              <w:rPr>
                <w:rFonts w:ascii="Lato" w:eastAsia="Lato" w:hAnsi="Lato" w:cs="Lato"/>
                <w:sz w:val="20"/>
                <w:szCs w:val="20"/>
              </w:rPr>
            </w:pPr>
            <w:r w:rsidRPr="008069F7">
              <w:rPr>
                <w:rFonts w:ascii="Lato" w:eastAsia="Lato" w:hAnsi="Lato" w:cs="Lato"/>
                <w:sz w:val="20"/>
                <w:szCs w:val="20"/>
              </w:rPr>
              <w:t xml:space="preserve">W ramach kryterium weryfikowane jest, czy wartość projektu </w:t>
            </w:r>
            <w:r w:rsidR="059C22D3" w:rsidRPr="0C2F3892">
              <w:rPr>
                <w:rFonts w:ascii="Lato" w:eastAsia="Lato" w:hAnsi="Lato" w:cs="Lato"/>
                <w:sz w:val="20"/>
                <w:szCs w:val="20"/>
              </w:rPr>
              <w:t xml:space="preserve">ogółem </w:t>
            </w:r>
            <w:r w:rsidRPr="008069F7">
              <w:rPr>
                <w:rFonts w:ascii="Lato" w:eastAsia="Lato" w:hAnsi="Lato" w:cs="Lato"/>
                <w:sz w:val="20"/>
                <w:szCs w:val="20"/>
              </w:rPr>
              <w:t xml:space="preserve">nie przekracza </w:t>
            </w:r>
            <w:r>
              <w:rPr>
                <w:rFonts w:ascii="Lato" w:eastAsia="Lato" w:hAnsi="Lato" w:cs="Lato"/>
                <w:sz w:val="20"/>
                <w:szCs w:val="20"/>
              </w:rPr>
              <w:t>500 000</w:t>
            </w:r>
            <w:r w:rsidRPr="008069F7">
              <w:rPr>
                <w:rFonts w:ascii="Lato" w:eastAsia="Lato" w:hAnsi="Lato" w:cs="Lato"/>
                <w:sz w:val="20"/>
                <w:szCs w:val="20"/>
              </w:rPr>
              <w:t xml:space="preserve"> PLN.</w:t>
            </w:r>
          </w:p>
          <w:p w14:paraId="7938D01C" w14:textId="77777777" w:rsidR="000C2A14" w:rsidRPr="008069F7" w:rsidRDefault="000C2A14" w:rsidP="00322042">
            <w:pPr>
              <w:spacing w:before="30" w:after="30"/>
              <w:rPr>
                <w:rFonts w:ascii="Lato" w:eastAsia="Lato" w:hAnsi="Lato" w:cs="Lato"/>
                <w:sz w:val="20"/>
                <w:szCs w:val="20"/>
              </w:rPr>
            </w:pPr>
            <w:r w:rsidRPr="008069F7">
              <w:rPr>
                <w:rFonts w:ascii="Lato" w:eastAsia="Lato" w:hAnsi="Lato" w:cs="Lato"/>
                <w:sz w:val="20"/>
                <w:szCs w:val="20"/>
              </w:rPr>
              <w:t xml:space="preserve"> </w:t>
            </w:r>
          </w:p>
          <w:p w14:paraId="1394A7ED" w14:textId="77777777" w:rsidR="000C2A14" w:rsidRPr="008069F7" w:rsidRDefault="000C2A14" w:rsidP="00322042">
            <w:pPr>
              <w:spacing w:before="30" w:after="30"/>
              <w:rPr>
                <w:rFonts w:ascii="Lato" w:eastAsia="Lato" w:hAnsi="Lato" w:cs="Lato"/>
                <w:sz w:val="20"/>
                <w:szCs w:val="20"/>
              </w:rPr>
            </w:pPr>
            <w:r w:rsidRPr="008069F7">
              <w:rPr>
                <w:rFonts w:ascii="Lato" w:eastAsia="Lato" w:hAnsi="Lato" w:cs="Lato"/>
                <w:sz w:val="20"/>
                <w:szCs w:val="20"/>
              </w:rPr>
              <w:t>Spełnienie kryterium zostanie zweryfikowane na podstawie budżetu we wniosku o dofinansowanie projektu.</w:t>
            </w:r>
          </w:p>
        </w:tc>
      </w:tr>
    </w:tbl>
    <w:p w14:paraId="5FAFC696" w14:textId="77777777" w:rsidR="000C2A14" w:rsidRPr="00F86F4B" w:rsidRDefault="000C2A14" w:rsidP="000C2A14">
      <w:pPr>
        <w:spacing w:before="30" w:after="30" w:line="240" w:lineRule="auto"/>
        <w:rPr>
          <w:rFonts w:ascii="Lato" w:hAnsi="Lato"/>
        </w:rPr>
      </w:pPr>
    </w:p>
    <w:p w14:paraId="3FBFEEB8" w14:textId="77777777" w:rsidR="007C226C" w:rsidRDefault="007C226C" w:rsidP="0037530D">
      <w:pPr>
        <w:rPr>
          <w:rFonts w:asciiTheme="minorHAnsi" w:hAnsiTheme="minorHAnsi" w:cstheme="minorHAnsi"/>
        </w:rPr>
      </w:pPr>
    </w:p>
    <w:p w14:paraId="03BB670C" w14:textId="77777777" w:rsidR="00030305" w:rsidRPr="00F86F4B" w:rsidRDefault="00030305" w:rsidP="00047065">
      <w:pPr>
        <w:spacing w:before="30" w:after="30" w:line="240" w:lineRule="auto"/>
        <w:rPr>
          <w:rFonts w:ascii="Lato" w:hAnsi="Lato"/>
        </w:rPr>
      </w:pPr>
    </w:p>
    <w:sectPr w:rsidR="00030305" w:rsidRPr="00F86F4B" w:rsidSect="00A26CBB">
      <w:pgSz w:w="16838" w:h="11906" w:orient="landscape" w:code="9"/>
      <w:pgMar w:top="1276" w:right="1701" w:bottom="1276" w:left="130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5F22CC" w14:textId="77777777" w:rsidR="00E638F0" w:rsidRDefault="00E638F0">
      <w:pPr>
        <w:spacing w:after="0"/>
      </w:pPr>
      <w:r>
        <w:separator/>
      </w:r>
    </w:p>
  </w:endnote>
  <w:endnote w:type="continuationSeparator" w:id="0">
    <w:p w14:paraId="7B5C9929" w14:textId="77777777" w:rsidR="00E638F0" w:rsidRDefault="00E638F0">
      <w:pPr>
        <w:spacing w:after="0"/>
      </w:pPr>
      <w:r>
        <w:continuationSeparator/>
      </w:r>
    </w:p>
  </w:endnote>
  <w:endnote w:type="continuationNotice" w:id="1">
    <w:p w14:paraId="2599E085" w14:textId="77777777" w:rsidR="00E638F0" w:rsidRDefault="00E638F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panose1 w:val="020F0502020204030203"/>
    <w:charset w:val="00"/>
    <w:family w:val="swiss"/>
    <w:pitch w:val="variable"/>
    <w:sig w:usb0="E10002FF" w:usb1="5000ECFF" w:usb2="00000021" w:usb3="00000000" w:csb0="0000019F" w:csb1="00000000"/>
  </w:font>
  <w:font w:name="Lato-Regular">
    <w:altName w:val="Segoe UI"/>
    <w:panose1 w:val="00000000000000000000"/>
    <w:charset w:val="00"/>
    <w:family w:val="swiss"/>
    <w:notTrueType/>
    <w:pitch w:val="default"/>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971368" w14:textId="77777777" w:rsidR="000C2633" w:rsidRDefault="008A6F05">
    <w:pPr>
      <w:pStyle w:val="Stopka"/>
      <w:jc w:val="right"/>
    </w:pPr>
    <w:r>
      <w:rPr>
        <w:lang w:bidi="pl-PL"/>
      </w:rPr>
      <w:fldChar w:fldCharType="begin"/>
    </w:r>
    <w:r>
      <w:rPr>
        <w:lang w:bidi="pl-PL"/>
      </w:rPr>
      <w:instrText xml:space="preserve"> PAGE   \* MERGEFORMAT </w:instrText>
    </w:r>
    <w:r>
      <w:rPr>
        <w:lang w:bidi="pl-PL"/>
      </w:rPr>
      <w:fldChar w:fldCharType="separate"/>
    </w:r>
    <w:r>
      <w:rPr>
        <w:noProof/>
        <w:lang w:bidi="pl-PL"/>
      </w:rPr>
      <w:t>2</w:t>
    </w:r>
    <w:r>
      <w:rPr>
        <w:noProof/>
        <w:lang w:bidi="pl-P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0037530D" w14:paraId="12C148E2" w14:textId="77777777" w:rsidTr="00937650">
      <w:trPr>
        <w:trHeight w:val="300"/>
      </w:trPr>
      <w:tc>
        <w:tcPr>
          <w:tcW w:w="3115" w:type="dxa"/>
        </w:tcPr>
        <w:p w14:paraId="6C6C9707" w14:textId="77777777" w:rsidR="0037530D" w:rsidRDefault="0037530D" w:rsidP="00937650">
          <w:pPr>
            <w:pStyle w:val="Nagwek"/>
            <w:ind w:left="-115"/>
            <w:jc w:val="left"/>
          </w:pPr>
        </w:p>
      </w:tc>
      <w:tc>
        <w:tcPr>
          <w:tcW w:w="3115" w:type="dxa"/>
        </w:tcPr>
        <w:p w14:paraId="1CEAC97A" w14:textId="77777777" w:rsidR="0037530D" w:rsidRDefault="0037530D" w:rsidP="00937650">
          <w:pPr>
            <w:pStyle w:val="Nagwek"/>
            <w:jc w:val="center"/>
          </w:pPr>
        </w:p>
      </w:tc>
      <w:tc>
        <w:tcPr>
          <w:tcW w:w="3115" w:type="dxa"/>
        </w:tcPr>
        <w:p w14:paraId="76401061" w14:textId="77777777" w:rsidR="0037530D" w:rsidRDefault="0037530D" w:rsidP="00937650">
          <w:pPr>
            <w:pStyle w:val="Nagwek"/>
            <w:ind w:right="-115"/>
          </w:pPr>
        </w:p>
      </w:tc>
    </w:tr>
  </w:tbl>
  <w:p w14:paraId="1C15D275" w14:textId="77777777" w:rsidR="0037530D" w:rsidRDefault="0037530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E91823" w14:textId="77777777" w:rsidR="00E638F0" w:rsidRDefault="00E638F0">
      <w:pPr>
        <w:spacing w:after="0"/>
      </w:pPr>
      <w:r>
        <w:separator/>
      </w:r>
    </w:p>
  </w:footnote>
  <w:footnote w:type="continuationSeparator" w:id="0">
    <w:p w14:paraId="70D0D084" w14:textId="77777777" w:rsidR="00E638F0" w:rsidRDefault="00E638F0">
      <w:pPr>
        <w:spacing w:after="0"/>
      </w:pPr>
      <w:r>
        <w:continuationSeparator/>
      </w:r>
    </w:p>
  </w:footnote>
  <w:footnote w:type="continuationNotice" w:id="1">
    <w:p w14:paraId="3C749ECD" w14:textId="77777777" w:rsidR="00E638F0" w:rsidRDefault="00E638F0">
      <w:pPr>
        <w:spacing w:after="0" w:line="240" w:lineRule="auto"/>
      </w:pPr>
    </w:p>
  </w:footnote>
  <w:footnote w:id="2">
    <w:p w14:paraId="4768166F" w14:textId="77777777" w:rsidR="003207BB" w:rsidRPr="000A251A" w:rsidRDefault="003207BB" w:rsidP="003207BB">
      <w:pPr>
        <w:pStyle w:val="Tekstprzypisudolnego"/>
        <w:rPr>
          <w:rFonts w:ascii="Lato" w:hAnsi="Lato"/>
          <w:sz w:val="16"/>
          <w:szCs w:val="16"/>
        </w:rPr>
      </w:pPr>
      <w:r w:rsidRPr="00BC5BB8">
        <w:rPr>
          <w:rStyle w:val="Odwoanieprzypisudolnego"/>
          <w:rFonts w:ascii="Lato" w:hAnsi="Lato"/>
          <w:sz w:val="16"/>
          <w:szCs w:val="16"/>
        </w:rPr>
        <w:footnoteRef/>
      </w:r>
      <w:r w:rsidRPr="000A251A">
        <w:rPr>
          <w:rFonts w:ascii="Lato" w:hAnsi="Lato"/>
          <w:sz w:val="16"/>
          <w:szCs w:val="16"/>
        </w:rPr>
        <w:t xml:space="preserve"> Określone w Załączniku IV rozporządzenia ogólnego nr 2021/1060 z dnia 24 czerwca 2021</w:t>
      </w:r>
    </w:p>
  </w:footnote>
  <w:footnote w:id="3">
    <w:p w14:paraId="12FE2133" w14:textId="77777777" w:rsidR="004641CA" w:rsidRDefault="004641CA" w:rsidP="004641CA">
      <w:pPr>
        <w:pStyle w:val="Tekstprzypisudolnego"/>
        <w:spacing w:after="60"/>
        <w:rPr>
          <w:rFonts w:ascii="Lato" w:eastAsiaTheme="minorHAnsi" w:hAnsi="Lato"/>
          <w:sz w:val="18"/>
          <w:szCs w:val="18"/>
          <w14:ligatures w14:val="standardContextual"/>
        </w:rPr>
      </w:pPr>
      <w:r>
        <w:rPr>
          <w:rStyle w:val="Odwoanieprzypisudolnego"/>
          <w:rFonts w:ascii="Lato" w:eastAsiaTheme="minorHAnsi" w:hAnsi="Lato"/>
          <w:sz w:val="18"/>
          <w:szCs w:val="18"/>
        </w:rPr>
        <w:t>[1]</w:t>
      </w:r>
      <w:r>
        <w:rPr>
          <w:rFonts w:ascii="Lato" w:hAnsi="Lato"/>
          <w:sz w:val="18"/>
          <w:szCs w:val="18"/>
        </w:rPr>
        <w:t xml:space="preserve"> Rozumianych zgodnie z zapisami podrozdziału 7.2 pkt 3 Wytycznych Ministra Funduszy i Polityki Regionalnej dotyczących realizacji projektów z udziałem środków Europejskiego Funduszu Społecznego Plus w regionalnych programach na lata 2021–2027</w:t>
      </w:r>
    </w:p>
  </w:footnote>
  <w:footnote w:id="4">
    <w:p w14:paraId="3A4C6197" w14:textId="77777777" w:rsidR="004641CA" w:rsidRDefault="004641CA" w:rsidP="004641CA">
      <w:pPr>
        <w:pStyle w:val="Tekstprzypisudolnego"/>
      </w:pPr>
      <w:r>
        <w:rPr>
          <w:rStyle w:val="Odwoanieprzypisudolnego"/>
          <w:rFonts w:ascii="Lato" w:eastAsiaTheme="minorHAnsi" w:hAnsi="Lato"/>
          <w:sz w:val="18"/>
          <w:szCs w:val="18"/>
        </w:rPr>
        <w:t>[2]</w:t>
      </w:r>
      <w:r>
        <w:rPr>
          <w:rFonts w:ascii="Lato" w:hAnsi="Lato"/>
          <w:sz w:val="18"/>
          <w:szCs w:val="18"/>
        </w:rPr>
        <w:t xml:space="preserve"> Rozumianych zgodnie z zapisami podrozdziału 7.2 pkt 4b Wytycznych Ministra Funduszy i Polityki Regionalnej dotyczących realizacji projektów z udziałem środków Europejskiego Funduszu Społecznego Plus w regionalnych programach na lata 2021–2027</w:t>
      </w:r>
    </w:p>
  </w:footnote>
  <w:footnote w:id="5">
    <w:p w14:paraId="7572A08B" w14:textId="77777777" w:rsidR="002B0D53" w:rsidRDefault="002B0D53" w:rsidP="002B0D53">
      <w:pPr>
        <w:pStyle w:val="Tekstprzypisudolnego"/>
        <w:rPr>
          <w:rFonts w:cstheme="minorBidi"/>
        </w:rPr>
      </w:pPr>
      <w:r>
        <w:rPr>
          <w:rStyle w:val="Odwoanieprzypisudolnego"/>
        </w:rPr>
        <w:footnoteRef/>
      </w:r>
      <w:r>
        <w:t xml:space="preserve"> Wysoki poziom wiedzy określa się na poziomie co najmniej 80% poprawnych odpowiedzi w teście wiedzy.</w:t>
      </w:r>
    </w:p>
  </w:footnote>
  <w:footnote w:id="6">
    <w:p w14:paraId="4985EC02" w14:textId="77777777" w:rsidR="002B0D53" w:rsidRDefault="002B0D53" w:rsidP="002B0D53">
      <w:pPr>
        <w:pStyle w:val="Tekstprzypisudolnego"/>
      </w:pPr>
      <w:r>
        <w:rPr>
          <w:rStyle w:val="Odwoanieprzypisudolnego"/>
        </w:rPr>
        <w:footnoteRef/>
      </w:r>
      <w:bookmarkStart w:id="8" w:name="_Hlk193349648"/>
      <w:r>
        <w:t xml:space="preserve"> Zgodnie z definicją osoby pracującej zawartej w słowniczku „</w:t>
      </w:r>
      <w:r w:rsidRPr="00264477">
        <w:t>Wytycznych dotyczących realizacji projektów z udziałem środków Europejskiego Funduszu Społecznego Plus w regionalnych programach na lata 2021-2027</w:t>
      </w:r>
      <w:r>
        <w:t xml:space="preserve">” dostępnych na stronie </w:t>
      </w:r>
      <w:r w:rsidRPr="00264477">
        <w:t>www.funduszeeuropejskie.gov.pl/</w:t>
      </w:r>
      <w:bookmarkEnd w:id="8"/>
    </w:p>
  </w:footnote>
  <w:footnote w:id="7">
    <w:p w14:paraId="31BBD7C7" w14:textId="77777777" w:rsidR="002B0D53" w:rsidRDefault="002B0D53" w:rsidP="002B0D53">
      <w:pPr>
        <w:pStyle w:val="Tekstprzypisudolnego"/>
      </w:pPr>
      <w:r>
        <w:rPr>
          <w:rStyle w:val="Odwoanieprzypisudolnego"/>
        </w:rPr>
        <w:footnoteRef/>
      </w:r>
      <w:r>
        <w:t xml:space="preserve"> </w:t>
      </w:r>
      <w:bookmarkStart w:id="9" w:name="_Hlk193349688"/>
      <w:r>
        <w:t>Zgodnie z definicją osoby bezrobotnej zawartej w słowniczku „</w:t>
      </w:r>
      <w:r w:rsidRPr="00264477">
        <w:t>Wytycznych dotyczących realizacji projektów z udziałem środków Europejskiego Funduszu Społecznego Plus w regionalnych programach na lata 2021-2027</w:t>
      </w:r>
      <w:r>
        <w:t xml:space="preserve">” dostępnych na stronie </w:t>
      </w:r>
      <w:r w:rsidRPr="00264477">
        <w:t>www.funduszeeuropejskie.gov.pl/</w:t>
      </w:r>
      <w:bookmarkEnd w:id="9"/>
    </w:p>
  </w:footnote>
  <w:footnote w:id="8">
    <w:p w14:paraId="756243AD" w14:textId="77777777" w:rsidR="000C2A14" w:rsidRPr="009315C2" w:rsidRDefault="000C2A14" w:rsidP="000C2A14">
      <w:pPr>
        <w:pStyle w:val="Tekstprzypisudolnego"/>
        <w:rPr>
          <w:rFonts w:asciiTheme="minorHAnsi" w:hAnsiTheme="minorHAnsi" w:cstheme="minorHAnsi"/>
        </w:rPr>
      </w:pPr>
      <w:r w:rsidRPr="009315C2">
        <w:rPr>
          <w:rStyle w:val="Odwoanieprzypisudolnego"/>
          <w:rFonts w:asciiTheme="minorHAnsi" w:hAnsiTheme="minorHAnsi" w:cstheme="minorHAnsi"/>
        </w:rPr>
        <w:footnoteRef/>
      </w:r>
      <w:r w:rsidRPr="009315C2">
        <w:rPr>
          <w:rFonts w:asciiTheme="minorHAnsi" w:hAnsiTheme="minorHAnsi" w:cstheme="minorHAnsi"/>
        </w:rPr>
        <w:t xml:space="preserve"> Zgodnie z definicją osoby pracującej zawartej w słowniczku „Wytycznych dotyczących realizacji projektów z udziałem środków Europejskiego Funduszu Społecznego Plus w regionalnych programach na lata 2021-2027” dostępnych na stronie www.funduszeeuropejskie.gov.pl/</w:t>
      </w:r>
    </w:p>
  </w:footnote>
  <w:footnote w:id="9">
    <w:p w14:paraId="55CB4639" w14:textId="77777777" w:rsidR="000C2A14" w:rsidRDefault="000C2A14" w:rsidP="000C2A14">
      <w:pPr>
        <w:pStyle w:val="Tekstprzypisudolnego"/>
        <w:rPr>
          <w:ins w:id="10" w:author="Kaniewski Ariel" w:date="2025-04-02T08:25:00Z" w16du:dateUtc="2025-04-02T06:25:00Z"/>
        </w:rPr>
      </w:pPr>
      <w:r w:rsidRPr="009315C2">
        <w:rPr>
          <w:rStyle w:val="Odwoanieprzypisudolnego"/>
          <w:rFonts w:asciiTheme="minorHAnsi" w:hAnsiTheme="minorHAnsi" w:cstheme="minorHAnsi"/>
        </w:rPr>
        <w:footnoteRef/>
      </w:r>
      <w:r w:rsidRPr="009315C2">
        <w:rPr>
          <w:rFonts w:asciiTheme="minorHAnsi" w:hAnsiTheme="minorHAnsi" w:cstheme="minorHAnsi"/>
        </w:rPr>
        <w:t xml:space="preserve"> Zgodnie z definicją osoby bezrobotnej zawartej w słowniczku „Wytycznych dotyczących realizacji projektów z udziałem środków Europejskiego Funduszu Społecznego Plus w regionalnych programach na lata 2021-2027” dostępnych na stronie www.funduszeeuropejskie.gov.pl/</w:t>
      </w:r>
    </w:p>
  </w:footnote>
  <w:footnote w:id="10">
    <w:p w14:paraId="7251D4A4" w14:textId="77777777" w:rsidR="000C2A14" w:rsidRDefault="000C2A14" w:rsidP="000C2A14">
      <w:pPr>
        <w:rPr>
          <w:rFonts w:ascii="Times New Roman" w:eastAsia="Times New Roman" w:hAnsi="Times New Roman"/>
          <w:sz w:val="18"/>
          <w:szCs w:val="18"/>
        </w:rPr>
      </w:pPr>
      <w:r w:rsidRPr="6092000E">
        <w:rPr>
          <w:rFonts w:ascii="Lato" w:eastAsia="Lato" w:hAnsi="Lato" w:cs="Lato"/>
          <w:sz w:val="16"/>
          <w:szCs w:val="16"/>
        </w:rPr>
        <w:footnoteRef/>
      </w:r>
      <w:r w:rsidRPr="6092000E">
        <w:rPr>
          <w:rFonts w:ascii="Lato" w:eastAsia="Lato" w:hAnsi="Lato" w:cs="Lato"/>
          <w:sz w:val="16"/>
          <w:szCs w:val="16"/>
        </w:rPr>
        <w:t xml:space="preserve"> w rozumieniu art. 39 ustawy z dnia 28 kwietnia 2022 r. o zasadach realizacji zadań finansowanych ze środków europejskich w perspektywie finansowej 2021-2027</w:t>
      </w:r>
    </w:p>
  </w:footnote>
  <w:footnote w:id="11">
    <w:p w14:paraId="485792E9" w14:textId="77777777" w:rsidR="000C2A14" w:rsidRDefault="000C2A14" w:rsidP="000C2A14">
      <w:pPr>
        <w:rPr>
          <w:rFonts w:ascii="Times New Roman" w:eastAsia="Times New Roman" w:hAnsi="Times New Roman"/>
          <w:sz w:val="18"/>
          <w:szCs w:val="18"/>
        </w:rPr>
      </w:pPr>
      <w:r w:rsidRPr="6092000E">
        <w:rPr>
          <w:rFonts w:ascii="Lato" w:eastAsia="Lato" w:hAnsi="Lato" w:cs="Lato"/>
          <w:sz w:val="16"/>
          <w:szCs w:val="16"/>
        </w:rPr>
        <w:footnoteRef/>
      </w:r>
      <w:r w:rsidRPr="6092000E">
        <w:rPr>
          <w:rFonts w:ascii="Lato" w:eastAsia="Lato" w:hAnsi="Lato" w:cs="Lato"/>
          <w:sz w:val="16"/>
          <w:szCs w:val="16"/>
        </w:rPr>
        <w:t xml:space="preserve"> w rozumieniu art. 39 ustawy z dnia 28 kwietnia 2022 r. o zasadach realizacji zadań finansowanych ze środków europejskich w perspektywie finansowej 2021-2027</w:t>
      </w:r>
    </w:p>
  </w:footnote>
  <w:footnote w:id="12">
    <w:p w14:paraId="62ABCDE2" w14:textId="77777777" w:rsidR="000C2A14" w:rsidRDefault="000C2A14" w:rsidP="000C2A14">
      <w:pPr>
        <w:spacing w:before="240" w:after="0"/>
        <w:rPr>
          <w:rFonts w:ascii="Lato" w:eastAsia="Lato" w:hAnsi="Lato" w:cs="Lato"/>
          <w:sz w:val="20"/>
          <w:szCs w:val="20"/>
        </w:rPr>
      </w:pPr>
      <w:r>
        <w:footnoteRef/>
      </w:r>
      <w:r>
        <w:t xml:space="preserve"> </w:t>
      </w:r>
      <w:r w:rsidRPr="6092000E">
        <w:rPr>
          <w:rFonts w:ascii="Lato" w:eastAsia="Lato" w:hAnsi="Lato" w:cs="Lato"/>
          <w:sz w:val="16"/>
          <w:szCs w:val="16"/>
        </w:rPr>
        <w:t>Rozporządzenie Komisji (UE) nr 651/2014 z dnia 17 czerwca 2014 r. uznające niektóre rodzaje pomocy za zgodne z rynkiem wewnętrznym w zastosowaniu art. 107 i 108 Traktatu (Dz. Urz. UE L 187 z 26.06.2014, str. 1, z późn zm.).</w:t>
      </w:r>
    </w:p>
    <w:p w14:paraId="74063DC0" w14:textId="77777777" w:rsidR="000C2A14" w:rsidRDefault="000C2A14" w:rsidP="000C2A14"/>
  </w:footnote>
  <w:footnote w:id="13">
    <w:p w14:paraId="2E7BE91C" w14:textId="77777777" w:rsidR="000C2A14" w:rsidRDefault="000C2A14" w:rsidP="000C2A14">
      <w:pPr>
        <w:spacing w:before="30" w:after="30" w:line="240" w:lineRule="auto"/>
        <w:rPr>
          <w:rFonts w:ascii="Lato" w:eastAsia="Lato" w:hAnsi="Lato" w:cs="Lato"/>
          <w:color w:val="BFBFBF" w:themeColor="background1" w:themeShade="BF"/>
          <w:sz w:val="20"/>
          <w:szCs w:val="20"/>
        </w:rPr>
      </w:pPr>
      <w:r>
        <w:footnoteRef/>
      </w:r>
      <w:r>
        <w:t xml:space="preserve"> </w:t>
      </w:r>
      <w:r w:rsidRPr="6092000E">
        <w:rPr>
          <w:rFonts w:ascii="Lato" w:eastAsia="Lato" w:hAnsi="Lato" w:cs="Lato"/>
          <w:sz w:val="16"/>
          <w:szCs w:val="16"/>
        </w:rPr>
        <w:t>Pracownik – personel w rozumieniu art. 5 załącznika I do rozporządzenia Komisji (UE) nr 651/2014 z dnia 17 czerwca 2014 r. uznającego niektóre rodzaje pomocy za zgodne z rynkiem wewnętrznym w zastosowaniu art. 107 i 108 Traktatu (Dz. Urz. UE L 187 z 26.06.2014, str. 1 z późn.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A7402" w14:textId="11C5904B" w:rsidR="00D417E3" w:rsidRDefault="00D417E3" w:rsidP="00D417E3">
    <w:pPr>
      <w:spacing w:after="120" w:line="360" w:lineRule="auto"/>
      <w:rPr>
        <w:rFonts w:ascii="Lato" w:eastAsiaTheme="minorEastAsia" w:hAnsi="Lato" w:cs="Arial"/>
        <w:i/>
        <w:sz w:val="20"/>
        <w:szCs w:val="20"/>
        <w:lang w:eastAsia="pl-PL"/>
      </w:rPr>
    </w:pPr>
    <w:r>
      <w:rPr>
        <w:rFonts w:ascii="Lato" w:hAnsi="Lato" w:cs="Arial"/>
        <w:i/>
        <w:sz w:val="20"/>
        <w:szCs w:val="20"/>
      </w:rPr>
      <w:t xml:space="preserve">Załącznik do uchwały nr 2/2023/I Komitetu Sterującego do spraw koordynacji wsparcia w sektorze zdrowia z dnia 27 czerwca 2023 r. </w:t>
    </w:r>
    <w:r>
      <w:rPr>
        <w:noProof/>
      </w:rPr>
      <w:drawing>
        <wp:inline distT="0" distB="0" distL="0" distR="0" wp14:anchorId="74A2CF7A" wp14:editId="6CEACE22">
          <wp:extent cx="5939790" cy="810895"/>
          <wp:effectExtent l="0" t="0" r="0" b="0"/>
          <wp:docPr id="6" name="Obraz 6" descr="Obraz zawierający zrzut ekranu, Wielobarwność, Prostokąt, kwadra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descr="Obraz zawierający zrzut ekranu, Wielobarwność, Prostokąt, kwadrat&#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9790" cy="81089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EC93B9" w14:textId="55192321" w:rsidR="006A2686" w:rsidRPr="006A2686" w:rsidRDefault="006A2686" w:rsidP="006A268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0037530D" w14:paraId="50BEB00F" w14:textId="77777777" w:rsidTr="00937650">
      <w:trPr>
        <w:trHeight w:val="300"/>
      </w:trPr>
      <w:tc>
        <w:tcPr>
          <w:tcW w:w="3115" w:type="dxa"/>
        </w:tcPr>
        <w:p w14:paraId="43035792" w14:textId="77777777" w:rsidR="0037530D" w:rsidRDefault="0037530D" w:rsidP="00937650">
          <w:pPr>
            <w:pStyle w:val="Nagwek"/>
            <w:ind w:left="-115"/>
            <w:jc w:val="left"/>
          </w:pPr>
        </w:p>
      </w:tc>
      <w:tc>
        <w:tcPr>
          <w:tcW w:w="3115" w:type="dxa"/>
        </w:tcPr>
        <w:p w14:paraId="72435174" w14:textId="77777777" w:rsidR="0037530D" w:rsidRDefault="0037530D" w:rsidP="00937650">
          <w:pPr>
            <w:pStyle w:val="Nagwek"/>
            <w:jc w:val="center"/>
          </w:pPr>
        </w:p>
      </w:tc>
      <w:tc>
        <w:tcPr>
          <w:tcW w:w="3115" w:type="dxa"/>
        </w:tcPr>
        <w:p w14:paraId="1B98D20B" w14:textId="77777777" w:rsidR="0037530D" w:rsidRDefault="0037530D" w:rsidP="00937650">
          <w:pPr>
            <w:pStyle w:val="Nagwek"/>
            <w:ind w:right="-115"/>
          </w:pPr>
        </w:p>
      </w:tc>
    </w:tr>
  </w:tbl>
  <w:p w14:paraId="3E7514E7" w14:textId="77777777" w:rsidR="0037530D" w:rsidRDefault="0037530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DD988D76"/>
    <w:lvl w:ilvl="0">
      <w:start w:val="1"/>
      <w:numFmt w:val="decimal"/>
      <w:pStyle w:val="Listanumerowana"/>
      <w:lvlText w:val="%1."/>
      <w:lvlJc w:val="left"/>
      <w:pPr>
        <w:tabs>
          <w:tab w:val="num" w:pos="360"/>
        </w:tabs>
        <w:ind w:left="360" w:hanging="360"/>
      </w:pPr>
    </w:lvl>
  </w:abstractNum>
  <w:abstractNum w:abstractNumId="1" w15:restartNumberingAfterBreak="0">
    <w:nsid w:val="FFFFFF89"/>
    <w:multiLevelType w:val="singleLevel"/>
    <w:tmpl w:val="697EA114"/>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FE027B8"/>
    <w:multiLevelType w:val="multilevel"/>
    <w:tmpl w:val="CCB0F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2737E1B"/>
    <w:multiLevelType w:val="hybridMultilevel"/>
    <w:tmpl w:val="4C6C30DE"/>
    <w:lvl w:ilvl="0" w:tplc="3326AAA4">
      <w:start w:val="1"/>
      <w:numFmt w:val="lowerLetter"/>
      <w:lvlText w:val="%1."/>
      <w:lvlJc w:val="left"/>
      <w:pPr>
        <w:ind w:left="720" w:hanging="360"/>
      </w:pPr>
    </w:lvl>
    <w:lvl w:ilvl="1" w:tplc="CC883572">
      <w:start w:val="1"/>
      <w:numFmt w:val="lowerLetter"/>
      <w:lvlText w:val="%2."/>
      <w:lvlJc w:val="left"/>
      <w:pPr>
        <w:ind w:left="1440" w:hanging="360"/>
      </w:pPr>
    </w:lvl>
    <w:lvl w:ilvl="2" w:tplc="A5A67DCC">
      <w:start w:val="1"/>
      <w:numFmt w:val="lowerRoman"/>
      <w:lvlText w:val="%3."/>
      <w:lvlJc w:val="right"/>
      <w:pPr>
        <w:ind w:left="2160" w:hanging="180"/>
      </w:pPr>
    </w:lvl>
    <w:lvl w:ilvl="3" w:tplc="94C23DB6">
      <w:start w:val="1"/>
      <w:numFmt w:val="decimal"/>
      <w:lvlText w:val="%4."/>
      <w:lvlJc w:val="left"/>
      <w:pPr>
        <w:ind w:left="2880" w:hanging="360"/>
      </w:pPr>
    </w:lvl>
    <w:lvl w:ilvl="4" w:tplc="CB96F32A">
      <w:start w:val="1"/>
      <w:numFmt w:val="lowerLetter"/>
      <w:lvlText w:val="%5."/>
      <w:lvlJc w:val="left"/>
      <w:pPr>
        <w:ind w:left="3600" w:hanging="360"/>
      </w:pPr>
    </w:lvl>
    <w:lvl w:ilvl="5" w:tplc="48183088">
      <w:start w:val="1"/>
      <w:numFmt w:val="lowerRoman"/>
      <w:lvlText w:val="%6."/>
      <w:lvlJc w:val="right"/>
      <w:pPr>
        <w:ind w:left="4320" w:hanging="180"/>
      </w:pPr>
    </w:lvl>
    <w:lvl w:ilvl="6" w:tplc="277AF38A">
      <w:start w:val="1"/>
      <w:numFmt w:val="decimal"/>
      <w:lvlText w:val="%7."/>
      <w:lvlJc w:val="left"/>
      <w:pPr>
        <w:ind w:left="5040" w:hanging="360"/>
      </w:pPr>
    </w:lvl>
    <w:lvl w:ilvl="7" w:tplc="B524952C">
      <w:start w:val="1"/>
      <w:numFmt w:val="lowerLetter"/>
      <w:lvlText w:val="%8."/>
      <w:lvlJc w:val="left"/>
      <w:pPr>
        <w:ind w:left="5760" w:hanging="360"/>
      </w:pPr>
    </w:lvl>
    <w:lvl w:ilvl="8" w:tplc="5D48EF76">
      <w:start w:val="1"/>
      <w:numFmt w:val="lowerRoman"/>
      <w:lvlText w:val="%9."/>
      <w:lvlJc w:val="right"/>
      <w:pPr>
        <w:ind w:left="6480" w:hanging="180"/>
      </w:pPr>
    </w:lvl>
  </w:abstractNum>
  <w:abstractNum w:abstractNumId="4" w15:restartNumberingAfterBreak="0">
    <w:nsid w:val="14E18868"/>
    <w:multiLevelType w:val="hybridMultilevel"/>
    <w:tmpl w:val="DEBA3F30"/>
    <w:lvl w:ilvl="0" w:tplc="A63CBD02">
      <w:start w:val="1"/>
      <w:numFmt w:val="lowerLetter"/>
      <w:lvlText w:val="%1."/>
      <w:lvlJc w:val="left"/>
      <w:pPr>
        <w:ind w:left="720" w:hanging="360"/>
      </w:pPr>
    </w:lvl>
    <w:lvl w:ilvl="1" w:tplc="675EDEFA">
      <w:start w:val="1"/>
      <w:numFmt w:val="lowerLetter"/>
      <w:lvlText w:val="%2."/>
      <w:lvlJc w:val="left"/>
      <w:pPr>
        <w:ind w:left="1440" w:hanging="360"/>
      </w:pPr>
    </w:lvl>
    <w:lvl w:ilvl="2" w:tplc="ABD20AE8">
      <w:start w:val="1"/>
      <w:numFmt w:val="lowerRoman"/>
      <w:lvlText w:val="%3."/>
      <w:lvlJc w:val="right"/>
      <w:pPr>
        <w:ind w:left="2160" w:hanging="180"/>
      </w:pPr>
    </w:lvl>
    <w:lvl w:ilvl="3" w:tplc="A63E3A52">
      <w:start w:val="1"/>
      <w:numFmt w:val="decimal"/>
      <w:lvlText w:val="%4."/>
      <w:lvlJc w:val="left"/>
      <w:pPr>
        <w:ind w:left="2880" w:hanging="360"/>
      </w:pPr>
    </w:lvl>
    <w:lvl w:ilvl="4" w:tplc="E6F842DA">
      <w:start w:val="1"/>
      <w:numFmt w:val="lowerLetter"/>
      <w:lvlText w:val="%5."/>
      <w:lvlJc w:val="left"/>
      <w:pPr>
        <w:ind w:left="3600" w:hanging="360"/>
      </w:pPr>
    </w:lvl>
    <w:lvl w:ilvl="5" w:tplc="013A8744">
      <w:start w:val="1"/>
      <w:numFmt w:val="lowerRoman"/>
      <w:lvlText w:val="%6."/>
      <w:lvlJc w:val="right"/>
      <w:pPr>
        <w:ind w:left="4320" w:hanging="180"/>
      </w:pPr>
    </w:lvl>
    <w:lvl w:ilvl="6" w:tplc="B68E02C0">
      <w:start w:val="1"/>
      <w:numFmt w:val="decimal"/>
      <w:lvlText w:val="%7."/>
      <w:lvlJc w:val="left"/>
      <w:pPr>
        <w:ind w:left="5040" w:hanging="360"/>
      </w:pPr>
    </w:lvl>
    <w:lvl w:ilvl="7" w:tplc="F58CACAE">
      <w:start w:val="1"/>
      <w:numFmt w:val="lowerLetter"/>
      <w:lvlText w:val="%8."/>
      <w:lvlJc w:val="left"/>
      <w:pPr>
        <w:ind w:left="5760" w:hanging="360"/>
      </w:pPr>
    </w:lvl>
    <w:lvl w:ilvl="8" w:tplc="20687946">
      <w:start w:val="1"/>
      <w:numFmt w:val="lowerRoman"/>
      <w:lvlText w:val="%9."/>
      <w:lvlJc w:val="right"/>
      <w:pPr>
        <w:ind w:left="6480" w:hanging="180"/>
      </w:pPr>
    </w:lvl>
  </w:abstractNum>
  <w:abstractNum w:abstractNumId="5" w15:restartNumberingAfterBreak="0">
    <w:nsid w:val="167D52E0"/>
    <w:multiLevelType w:val="hybridMultilevel"/>
    <w:tmpl w:val="50A2D2DA"/>
    <w:lvl w:ilvl="0" w:tplc="AF3AF9E4">
      <w:start w:val="1"/>
      <w:numFmt w:val="bullet"/>
      <w:lvlText w:val=""/>
      <w:lvlJc w:val="left"/>
      <w:pPr>
        <w:ind w:left="720" w:hanging="360"/>
      </w:pPr>
      <w:rPr>
        <w:rFonts w:ascii="Symbol" w:hAnsi="Symbol" w:hint="default"/>
      </w:rPr>
    </w:lvl>
    <w:lvl w:ilvl="1" w:tplc="2140F826">
      <w:start w:val="1"/>
      <w:numFmt w:val="bullet"/>
      <w:lvlText w:val="o"/>
      <w:lvlJc w:val="left"/>
      <w:pPr>
        <w:ind w:left="1440" w:hanging="360"/>
      </w:pPr>
      <w:rPr>
        <w:rFonts w:ascii="Courier New" w:hAnsi="Courier New" w:hint="default"/>
      </w:rPr>
    </w:lvl>
    <w:lvl w:ilvl="2" w:tplc="571C45C0">
      <w:start w:val="1"/>
      <w:numFmt w:val="bullet"/>
      <w:lvlText w:val=""/>
      <w:lvlJc w:val="left"/>
      <w:pPr>
        <w:ind w:left="2160" w:hanging="360"/>
      </w:pPr>
      <w:rPr>
        <w:rFonts w:ascii="Wingdings" w:hAnsi="Wingdings" w:hint="default"/>
      </w:rPr>
    </w:lvl>
    <w:lvl w:ilvl="3" w:tplc="67A0C776">
      <w:start w:val="1"/>
      <w:numFmt w:val="bullet"/>
      <w:lvlText w:val=""/>
      <w:lvlJc w:val="left"/>
      <w:pPr>
        <w:ind w:left="2880" w:hanging="360"/>
      </w:pPr>
      <w:rPr>
        <w:rFonts w:ascii="Symbol" w:hAnsi="Symbol" w:hint="default"/>
      </w:rPr>
    </w:lvl>
    <w:lvl w:ilvl="4" w:tplc="9B9C2770">
      <w:start w:val="1"/>
      <w:numFmt w:val="bullet"/>
      <w:lvlText w:val="o"/>
      <w:lvlJc w:val="left"/>
      <w:pPr>
        <w:ind w:left="3600" w:hanging="360"/>
      </w:pPr>
      <w:rPr>
        <w:rFonts w:ascii="Courier New" w:hAnsi="Courier New" w:hint="default"/>
      </w:rPr>
    </w:lvl>
    <w:lvl w:ilvl="5" w:tplc="3CC02394">
      <w:start w:val="1"/>
      <w:numFmt w:val="bullet"/>
      <w:lvlText w:val=""/>
      <w:lvlJc w:val="left"/>
      <w:pPr>
        <w:ind w:left="4320" w:hanging="360"/>
      </w:pPr>
      <w:rPr>
        <w:rFonts w:ascii="Wingdings" w:hAnsi="Wingdings" w:hint="default"/>
      </w:rPr>
    </w:lvl>
    <w:lvl w:ilvl="6" w:tplc="28F6F284">
      <w:start w:val="1"/>
      <w:numFmt w:val="bullet"/>
      <w:lvlText w:val=""/>
      <w:lvlJc w:val="left"/>
      <w:pPr>
        <w:ind w:left="5040" w:hanging="360"/>
      </w:pPr>
      <w:rPr>
        <w:rFonts w:ascii="Symbol" w:hAnsi="Symbol" w:hint="default"/>
      </w:rPr>
    </w:lvl>
    <w:lvl w:ilvl="7" w:tplc="4E661048">
      <w:start w:val="1"/>
      <w:numFmt w:val="bullet"/>
      <w:lvlText w:val="o"/>
      <w:lvlJc w:val="left"/>
      <w:pPr>
        <w:ind w:left="5760" w:hanging="360"/>
      </w:pPr>
      <w:rPr>
        <w:rFonts w:ascii="Courier New" w:hAnsi="Courier New" w:hint="default"/>
      </w:rPr>
    </w:lvl>
    <w:lvl w:ilvl="8" w:tplc="12FA72B6">
      <w:start w:val="1"/>
      <w:numFmt w:val="bullet"/>
      <w:lvlText w:val=""/>
      <w:lvlJc w:val="left"/>
      <w:pPr>
        <w:ind w:left="6480" w:hanging="360"/>
      </w:pPr>
      <w:rPr>
        <w:rFonts w:ascii="Wingdings" w:hAnsi="Wingdings" w:hint="default"/>
      </w:rPr>
    </w:lvl>
  </w:abstractNum>
  <w:abstractNum w:abstractNumId="6" w15:restartNumberingAfterBreak="0">
    <w:nsid w:val="18094AE1"/>
    <w:multiLevelType w:val="hybridMultilevel"/>
    <w:tmpl w:val="94064174"/>
    <w:lvl w:ilvl="0" w:tplc="95849374">
      <w:start w:val="1"/>
      <w:numFmt w:val="bullet"/>
      <w:lvlText w:val="-"/>
      <w:lvlJc w:val="left"/>
      <w:pPr>
        <w:ind w:left="1080" w:hanging="360"/>
      </w:pPr>
      <w:rPr>
        <w:rFonts w:ascii="Lato" w:hAnsi="Lato" w:hint="default"/>
        <w:color w:val="000000" w:themeColor="text1"/>
        <w:sz w:val="16"/>
        <w:szCs w:val="16"/>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 w15:restartNumberingAfterBreak="0">
    <w:nsid w:val="182C3C4F"/>
    <w:multiLevelType w:val="hybridMultilevel"/>
    <w:tmpl w:val="FFFFFFFF"/>
    <w:lvl w:ilvl="0" w:tplc="2A72A7DE">
      <w:start w:val="1"/>
      <w:numFmt w:val="bullet"/>
      <w:lvlText w:val=""/>
      <w:lvlJc w:val="left"/>
      <w:pPr>
        <w:ind w:left="720" w:hanging="360"/>
      </w:pPr>
      <w:rPr>
        <w:rFonts w:ascii="Symbol" w:hAnsi="Symbol" w:hint="default"/>
      </w:rPr>
    </w:lvl>
    <w:lvl w:ilvl="1" w:tplc="A1EC606A">
      <w:start w:val="1"/>
      <w:numFmt w:val="bullet"/>
      <w:lvlText w:val="o"/>
      <w:lvlJc w:val="left"/>
      <w:pPr>
        <w:ind w:left="1440" w:hanging="360"/>
      </w:pPr>
      <w:rPr>
        <w:rFonts w:ascii="Courier New" w:hAnsi="Courier New" w:hint="default"/>
      </w:rPr>
    </w:lvl>
    <w:lvl w:ilvl="2" w:tplc="1D4A0022">
      <w:start w:val="1"/>
      <w:numFmt w:val="bullet"/>
      <w:lvlText w:val=""/>
      <w:lvlJc w:val="left"/>
      <w:pPr>
        <w:ind w:left="2160" w:hanging="360"/>
      </w:pPr>
      <w:rPr>
        <w:rFonts w:ascii="Wingdings" w:hAnsi="Wingdings" w:hint="default"/>
      </w:rPr>
    </w:lvl>
    <w:lvl w:ilvl="3" w:tplc="742C19F2">
      <w:start w:val="1"/>
      <w:numFmt w:val="bullet"/>
      <w:lvlText w:val=""/>
      <w:lvlJc w:val="left"/>
      <w:pPr>
        <w:ind w:left="2880" w:hanging="360"/>
      </w:pPr>
      <w:rPr>
        <w:rFonts w:ascii="Symbol" w:hAnsi="Symbol" w:hint="default"/>
      </w:rPr>
    </w:lvl>
    <w:lvl w:ilvl="4" w:tplc="C7745F64">
      <w:start w:val="1"/>
      <w:numFmt w:val="bullet"/>
      <w:lvlText w:val="o"/>
      <w:lvlJc w:val="left"/>
      <w:pPr>
        <w:ind w:left="3600" w:hanging="360"/>
      </w:pPr>
      <w:rPr>
        <w:rFonts w:ascii="Courier New" w:hAnsi="Courier New" w:hint="default"/>
      </w:rPr>
    </w:lvl>
    <w:lvl w:ilvl="5" w:tplc="1D5E0D7E">
      <w:start w:val="1"/>
      <w:numFmt w:val="bullet"/>
      <w:lvlText w:val=""/>
      <w:lvlJc w:val="left"/>
      <w:pPr>
        <w:ind w:left="4320" w:hanging="360"/>
      </w:pPr>
      <w:rPr>
        <w:rFonts w:ascii="Wingdings" w:hAnsi="Wingdings" w:hint="default"/>
      </w:rPr>
    </w:lvl>
    <w:lvl w:ilvl="6" w:tplc="FD70418C">
      <w:start w:val="1"/>
      <w:numFmt w:val="bullet"/>
      <w:lvlText w:val=""/>
      <w:lvlJc w:val="left"/>
      <w:pPr>
        <w:ind w:left="5040" w:hanging="360"/>
      </w:pPr>
      <w:rPr>
        <w:rFonts w:ascii="Symbol" w:hAnsi="Symbol" w:hint="default"/>
      </w:rPr>
    </w:lvl>
    <w:lvl w:ilvl="7" w:tplc="2586DD02">
      <w:start w:val="1"/>
      <w:numFmt w:val="bullet"/>
      <w:lvlText w:val="o"/>
      <w:lvlJc w:val="left"/>
      <w:pPr>
        <w:ind w:left="5760" w:hanging="360"/>
      </w:pPr>
      <w:rPr>
        <w:rFonts w:ascii="Courier New" w:hAnsi="Courier New" w:hint="default"/>
      </w:rPr>
    </w:lvl>
    <w:lvl w:ilvl="8" w:tplc="24CE6878">
      <w:start w:val="1"/>
      <w:numFmt w:val="bullet"/>
      <w:lvlText w:val=""/>
      <w:lvlJc w:val="left"/>
      <w:pPr>
        <w:ind w:left="6480" w:hanging="360"/>
      </w:pPr>
      <w:rPr>
        <w:rFonts w:ascii="Wingdings" w:hAnsi="Wingdings" w:hint="default"/>
      </w:rPr>
    </w:lvl>
  </w:abstractNum>
  <w:abstractNum w:abstractNumId="8" w15:restartNumberingAfterBreak="0">
    <w:nsid w:val="1BA9306E"/>
    <w:multiLevelType w:val="hybridMultilevel"/>
    <w:tmpl w:val="FFFFFFFF"/>
    <w:lvl w:ilvl="0" w:tplc="73F63A50">
      <w:start w:val="1"/>
      <w:numFmt w:val="lowerLetter"/>
      <w:lvlText w:val="%1."/>
      <w:lvlJc w:val="left"/>
      <w:pPr>
        <w:ind w:left="720" w:hanging="360"/>
      </w:pPr>
    </w:lvl>
    <w:lvl w:ilvl="1" w:tplc="915E3D60">
      <w:start w:val="1"/>
      <w:numFmt w:val="lowerLetter"/>
      <w:lvlText w:val="%2."/>
      <w:lvlJc w:val="left"/>
      <w:pPr>
        <w:ind w:left="1440" w:hanging="360"/>
      </w:pPr>
    </w:lvl>
    <w:lvl w:ilvl="2" w:tplc="02F4B820">
      <w:start w:val="1"/>
      <w:numFmt w:val="lowerRoman"/>
      <w:lvlText w:val="%3."/>
      <w:lvlJc w:val="right"/>
      <w:pPr>
        <w:ind w:left="2160" w:hanging="180"/>
      </w:pPr>
    </w:lvl>
    <w:lvl w:ilvl="3" w:tplc="3118EDA4">
      <w:start w:val="1"/>
      <w:numFmt w:val="decimal"/>
      <w:lvlText w:val="%4."/>
      <w:lvlJc w:val="left"/>
      <w:pPr>
        <w:ind w:left="2880" w:hanging="360"/>
      </w:pPr>
    </w:lvl>
    <w:lvl w:ilvl="4" w:tplc="60367F6A">
      <w:start w:val="1"/>
      <w:numFmt w:val="lowerLetter"/>
      <w:lvlText w:val="%5."/>
      <w:lvlJc w:val="left"/>
      <w:pPr>
        <w:ind w:left="3600" w:hanging="360"/>
      </w:pPr>
    </w:lvl>
    <w:lvl w:ilvl="5" w:tplc="9A2AC048">
      <w:start w:val="1"/>
      <w:numFmt w:val="lowerRoman"/>
      <w:lvlText w:val="%6."/>
      <w:lvlJc w:val="right"/>
      <w:pPr>
        <w:ind w:left="4320" w:hanging="180"/>
      </w:pPr>
    </w:lvl>
    <w:lvl w:ilvl="6" w:tplc="0FBE55E6">
      <w:start w:val="1"/>
      <w:numFmt w:val="decimal"/>
      <w:lvlText w:val="%7."/>
      <w:lvlJc w:val="left"/>
      <w:pPr>
        <w:ind w:left="5040" w:hanging="360"/>
      </w:pPr>
    </w:lvl>
    <w:lvl w:ilvl="7" w:tplc="CBC82C6C">
      <w:start w:val="1"/>
      <w:numFmt w:val="lowerLetter"/>
      <w:lvlText w:val="%8."/>
      <w:lvlJc w:val="left"/>
      <w:pPr>
        <w:ind w:left="5760" w:hanging="360"/>
      </w:pPr>
    </w:lvl>
    <w:lvl w:ilvl="8" w:tplc="7F50B486">
      <w:start w:val="1"/>
      <w:numFmt w:val="lowerRoman"/>
      <w:lvlText w:val="%9."/>
      <w:lvlJc w:val="right"/>
      <w:pPr>
        <w:ind w:left="6480" w:hanging="180"/>
      </w:pPr>
    </w:lvl>
  </w:abstractNum>
  <w:abstractNum w:abstractNumId="9" w15:restartNumberingAfterBreak="0">
    <w:nsid w:val="214613B3"/>
    <w:multiLevelType w:val="hybridMultilevel"/>
    <w:tmpl w:val="FFFFFFFF"/>
    <w:lvl w:ilvl="0" w:tplc="93B4CDC0">
      <w:start w:val="1"/>
      <w:numFmt w:val="lowerLetter"/>
      <w:lvlText w:val="%1."/>
      <w:lvlJc w:val="left"/>
      <w:pPr>
        <w:ind w:left="720" w:hanging="360"/>
      </w:pPr>
    </w:lvl>
    <w:lvl w:ilvl="1" w:tplc="E870A0C2">
      <w:start w:val="1"/>
      <w:numFmt w:val="lowerLetter"/>
      <w:lvlText w:val="%2."/>
      <w:lvlJc w:val="left"/>
      <w:pPr>
        <w:ind w:left="1440" w:hanging="360"/>
      </w:pPr>
    </w:lvl>
    <w:lvl w:ilvl="2" w:tplc="A136FCB6">
      <w:start w:val="1"/>
      <w:numFmt w:val="lowerRoman"/>
      <w:lvlText w:val="%3."/>
      <w:lvlJc w:val="right"/>
      <w:pPr>
        <w:ind w:left="2160" w:hanging="180"/>
      </w:pPr>
    </w:lvl>
    <w:lvl w:ilvl="3" w:tplc="8E548EE0">
      <w:start w:val="1"/>
      <w:numFmt w:val="decimal"/>
      <w:lvlText w:val="%4."/>
      <w:lvlJc w:val="left"/>
      <w:pPr>
        <w:ind w:left="2880" w:hanging="360"/>
      </w:pPr>
    </w:lvl>
    <w:lvl w:ilvl="4" w:tplc="A4F619DE">
      <w:start w:val="1"/>
      <w:numFmt w:val="lowerLetter"/>
      <w:lvlText w:val="%5."/>
      <w:lvlJc w:val="left"/>
      <w:pPr>
        <w:ind w:left="3600" w:hanging="360"/>
      </w:pPr>
    </w:lvl>
    <w:lvl w:ilvl="5" w:tplc="E0DA9100">
      <w:start w:val="1"/>
      <w:numFmt w:val="lowerRoman"/>
      <w:lvlText w:val="%6."/>
      <w:lvlJc w:val="right"/>
      <w:pPr>
        <w:ind w:left="4320" w:hanging="180"/>
      </w:pPr>
    </w:lvl>
    <w:lvl w:ilvl="6" w:tplc="2730A3F8">
      <w:start w:val="1"/>
      <w:numFmt w:val="decimal"/>
      <w:lvlText w:val="%7."/>
      <w:lvlJc w:val="left"/>
      <w:pPr>
        <w:ind w:left="5040" w:hanging="360"/>
      </w:pPr>
    </w:lvl>
    <w:lvl w:ilvl="7" w:tplc="04405B5C">
      <w:start w:val="1"/>
      <w:numFmt w:val="lowerLetter"/>
      <w:lvlText w:val="%8."/>
      <w:lvlJc w:val="left"/>
      <w:pPr>
        <w:ind w:left="5760" w:hanging="360"/>
      </w:pPr>
    </w:lvl>
    <w:lvl w:ilvl="8" w:tplc="506E0866">
      <w:start w:val="1"/>
      <w:numFmt w:val="lowerRoman"/>
      <w:lvlText w:val="%9."/>
      <w:lvlJc w:val="right"/>
      <w:pPr>
        <w:ind w:left="6480" w:hanging="180"/>
      </w:pPr>
    </w:lvl>
  </w:abstractNum>
  <w:abstractNum w:abstractNumId="10" w15:restartNumberingAfterBreak="0">
    <w:nsid w:val="224C0214"/>
    <w:multiLevelType w:val="hybridMultilevel"/>
    <w:tmpl w:val="0E901B86"/>
    <w:lvl w:ilvl="0" w:tplc="5642B7B8">
      <w:start w:val="1"/>
      <w:numFmt w:val="lowerLetter"/>
      <w:lvlText w:val="%1."/>
      <w:lvlJc w:val="left"/>
      <w:pPr>
        <w:ind w:left="720" w:hanging="360"/>
      </w:pPr>
    </w:lvl>
    <w:lvl w:ilvl="1" w:tplc="B9707D70">
      <w:start w:val="1"/>
      <w:numFmt w:val="lowerLetter"/>
      <w:lvlText w:val="%2."/>
      <w:lvlJc w:val="left"/>
      <w:pPr>
        <w:ind w:left="1440" w:hanging="360"/>
      </w:pPr>
    </w:lvl>
    <w:lvl w:ilvl="2" w:tplc="D7FA3B78">
      <w:start w:val="1"/>
      <w:numFmt w:val="lowerRoman"/>
      <w:lvlText w:val="%3."/>
      <w:lvlJc w:val="right"/>
      <w:pPr>
        <w:ind w:left="2160" w:hanging="180"/>
      </w:pPr>
    </w:lvl>
    <w:lvl w:ilvl="3" w:tplc="FE580524">
      <w:start w:val="1"/>
      <w:numFmt w:val="decimal"/>
      <w:lvlText w:val="%4."/>
      <w:lvlJc w:val="left"/>
      <w:pPr>
        <w:ind w:left="2880" w:hanging="360"/>
      </w:pPr>
    </w:lvl>
    <w:lvl w:ilvl="4" w:tplc="741A8B4E">
      <w:start w:val="1"/>
      <w:numFmt w:val="lowerLetter"/>
      <w:lvlText w:val="%5."/>
      <w:lvlJc w:val="left"/>
      <w:pPr>
        <w:ind w:left="3600" w:hanging="360"/>
      </w:pPr>
    </w:lvl>
    <w:lvl w:ilvl="5" w:tplc="C546C694">
      <w:start w:val="1"/>
      <w:numFmt w:val="lowerRoman"/>
      <w:lvlText w:val="%6."/>
      <w:lvlJc w:val="right"/>
      <w:pPr>
        <w:ind w:left="4320" w:hanging="180"/>
      </w:pPr>
    </w:lvl>
    <w:lvl w:ilvl="6" w:tplc="8D883846">
      <w:start w:val="1"/>
      <w:numFmt w:val="decimal"/>
      <w:lvlText w:val="%7."/>
      <w:lvlJc w:val="left"/>
      <w:pPr>
        <w:ind w:left="5040" w:hanging="360"/>
      </w:pPr>
    </w:lvl>
    <w:lvl w:ilvl="7" w:tplc="30269A98">
      <w:start w:val="1"/>
      <w:numFmt w:val="lowerLetter"/>
      <w:lvlText w:val="%8."/>
      <w:lvlJc w:val="left"/>
      <w:pPr>
        <w:ind w:left="5760" w:hanging="360"/>
      </w:pPr>
    </w:lvl>
    <w:lvl w:ilvl="8" w:tplc="28ACBC54">
      <w:start w:val="1"/>
      <w:numFmt w:val="lowerRoman"/>
      <w:lvlText w:val="%9."/>
      <w:lvlJc w:val="right"/>
      <w:pPr>
        <w:ind w:left="6480" w:hanging="180"/>
      </w:pPr>
    </w:lvl>
  </w:abstractNum>
  <w:abstractNum w:abstractNumId="11" w15:restartNumberingAfterBreak="0">
    <w:nsid w:val="28297A32"/>
    <w:multiLevelType w:val="hybridMultilevel"/>
    <w:tmpl w:val="AFF49024"/>
    <w:lvl w:ilvl="0" w:tplc="C3285826">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Letter"/>
      <w:lvlText w:val="%3)"/>
      <w:lvlJc w:val="left"/>
      <w:pPr>
        <w:ind w:left="2320" w:hanging="70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32300B46"/>
    <w:multiLevelType w:val="hybridMultilevel"/>
    <w:tmpl w:val="DAA6A8EE"/>
    <w:lvl w:ilvl="0" w:tplc="0415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688AE59"/>
    <w:multiLevelType w:val="hybridMultilevel"/>
    <w:tmpl w:val="15A49974"/>
    <w:lvl w:ilvl="0" w:tplc="A27E307E">
      <w:start w:val="1"/>
      <w:numFmt w:val="bullet"/>
      <w:lvlText w:val="·"/>
      <w:lvlJc w:val="left"/>
      <w:pPr>
        <w:ind w:left="720" w:hanging="360"/>
      </w:pPr>
      <w:rPr>
        <w:rFonts w:ascii="Symbol" w:hAnsi="Symbol" w:hint="default"/>
      </w:rPr>
    </w:lvl>
    <w:lvl w:ilvl="1" w:tplc="D20476F4">
      <w:start w:val="1"/>
      <w:numFmt w:val="bullet"/>
      <w:lvlText w:val="o"/>
      <w:lvlJc w:val="left"/>
      <w:pPr>
        <w:ind w:left="1440" w:hanging="360"/>
      </w:pPr>
      <w:rPr>
        <w:rFonts w:ascii="Courier New" w:hAnsi="Courier New" w:hint="default"/>
      </w:rPr>
    </w:lvl>
    <w:lvl w:ilvl="2" w:tplc="F6885EE8">
      <w:start w:val="1"/>
      <w:numFmt w:val="bullet"/>
      <w:lvlText w:val=""/>
      <w:lvlJc w:val="left"/>
      <w:pPr>
        <w:ind w:left="2160" w:hanging="360"/>
      </w:pPr>
      <w:rPr>
        <w:rFonts w:ascii="Wingdings" w:hAnsi="Wingdings" w:hint="default"/>
      </w:rPr>
    </w:lvl>
    <w:lvl w:ilvl="3" w:tplc="5D84EA5E">
      <w:start w:val="1"/>
      <w:numFmt w:val="bullet"/>
      <w:lvlText w:val=""/>
      <w:lvlJc w:val="left"/>
      <w:pPr>
        <w:ind w:left="2880" w:hanging="360"/>
      </w:pPr>
      <w:rPr>
        <w:rFonts w:ascii="Symbol" w:hAnsi="Symbol" w:hint="default"/>
      </w:rPr>
    </w:lvl>
    <w:lvl w:ilvl="4" w:tplc="BA0A8632">
      <w:start w:val="1"/>
      <w:numFmt w:val="bullet"/>
      <w:lvlText w:val="o"/>
      <w:lvlJc w:val="left"/>
      <w:pPr>
        <w:ind w:left="3600" w:hanging="360"/>
      </w:pPr>
      <w:rPr>
        <w:rFonts w:ascii="Courier New" w:hAnsi="Courier New" w:hint="default"/>
      </w:rPr>
    </w:lvl>
    <w:lvl w:ilvl="5" w:tplc="A75ACF08">
      <w:start w:val="1"/>
      <w:numFmt w:val="bullet"/>
      <w:lvlText w:val=""/>
      <w:lvlJc w:val="left"/>
      <w:pPr>
        <w:ind w:left="4320" w:hanging="360"/>
      </w:pPr>
      <w:rPr>
        <w:rFonts w:ascii="Wingdings" w:hAnsi="Wingdings" w:hint="default"/>
      </w:rPr>
    </w:lvl>
    <w:lvl w:ilvl="6" w:tplc="0C50DCAA">
      <w:start w:val="1"/>
      <w:numFmt w:val="bullet"/>
      <w:lvlText w:val=""/>
      <w:lvlJc w:val="left"/>
      <w:pPr>
        <w:ind w:left="5040" w:hanging="360"/>
      </w:pPr>
      <w:rPr>
        <w:rFonts w:ascii="Symbol" w:hAnsi="Symbol" w:hint="default"/>
      </w:rPr>
    </w:lvl>
    <w:lvl w:ilvl="7" w:tplc="26D8A4C0">
      <w:start w:val="1"/>
      <w:numFmt w:val="bullet"/>
      <w:lvlText w:val="o"/>
      <w:lvlJc w:val="left"/>
      <w:pPr>
        <w:ind w:left="5760" w:hanging="360"/>
      </w:pPr>
      <w:rPr>
        <w:rFonts w:ascii="Courier New" w:hAnsi="Courier New" w:hint="default"/>
      </w:rPr>
    </w:lvl>
    <w:lvl w:ilvl="8" w:tplc="062E4C3C">
      <w:start w:val="1"/>
      <w:numFmt w:val="bullet"/>
      <w:lvlText w:val=""/>
      <w:lvlJc w:val="left"/>
      <w:pPr>
        <w:ind w:left="6480" w:hanging="360"/>
      </w:pPr>
      <w:rPr>
        <w:rFonts w:ascii="Wingdings" w:hAnsi="Wingdings" w:hint="default"/>
      </w:rPr>
    </w:lvl>
  </w:abstractNum>
  <w:abstractNum w:abstractNumId="14" w15:restartNumberingAfterBreak="0">
    <w:nsid w:val="3B121AB1"/>
    <w:multiLevelType w:val="hybridMultilevel"/>
    <w:tmpl w:val="F84AB204"/>
    <w:lvl w:ilvl="0" w:tplc="EF342C6C">
      <w:start w:val="1"/>
      <w:numFmt w:val="bullet"/>
      <w:lvlText w:val="·"/>
      <w:lvlJc w:val="left"/>
      <w:pPr>
        <w:ind w:left="720" w:hanging="360"/>
      </w:pPr>
      <w:rPr>
        <w:rFonts w:ascii="Symbol" w:hAnsi="Symbol" w:hint="default"/>
      </w:rPr>
    </w:lvl>
    <w:lvl w:ilvl="1" w:tplc="A350C73C">
      <w:start w:val="1"/>
      <w:numFmt w:val="bullet"/>
      <w:lvlText w:val="o"/>
      <w:lvlJc w:val="left"/>
      <w:pPr>
        <w:ind w:left="1440" w:hanging="360"/>
      </w:pPr>
      <w:rPr>
        <w:rFonts w:ascii="Courier New" w:hAnsi="Courier New" w:hint="default"/>
      </w:rPr>
    </w:lvl>
    <w:lvl w:ilvl="2" w:tplc="CABE70FA">
      <w:start w:val="1"/>
      <w:numFmt w:val="bullet"/>
      <w:lvlText w:val=""/>
      <w:lvlJc w:val="left"/>
      <w:pPr>
        <w:ind w:left="2160" w:hanging="360"/>
      </w:pPr>
      <w:rPr>
        <w:rFonts w:ascii="Wingdings" w:hAnsi="Wingdings" w:hint="default"/>
      </w:rPr>
    </w:lvl>
    <w:lvl w:ilvl="3" w:tplc="9600FE4C">
      <w:start w:val="1"/>
      <w:numFmt w:val="bullet"/>
      <w:lvlText w:val=""/>
      <w:lvlJc w:val="left"/>
      <w:pPr>
        <w:ind w:left="2880" w:hanging="360"/>
      </w:pPr>
      <w:rPr>
        <w:rFonts w:ascii="Symbol" w:hAnsi="Symbol" w:hint="default"/>
      </w:rPr>
    </w:lvl>
    <w:lvl w:ilvl="4" w:tplc="6B7AC264">
      <w:start w:val="1"/>
      <w:numFmt w:val="bullet"/>
      <w:lvlText w:val="o"/>
      <w:lvlJc w:val="left"/>
      <w:pPr>
        <w:ind w:left="3600" w:hanging="360"/>
      </w:pPr>
      <w:rPr>
        <w:rFonts w:ascii="Courier New" w:hAnsi="Courier New" w:hint="default"/>
      </w:rPr>
    </w:lvl>
    <w:lvl w:ilvl="5" w:tplc="FBDE0E6E">
      <w:start w:val="1"/>
      <w:numFmt w:val="bullet"/>
      <w:lvlText w:val=""/>
      <w:lvlJc w:val="left"/>
      <w:pPr>
        <w:ind w:left="4320" w:hanging="360"/>
      </w:pPr>
      <w:rPr>
        <w:rFonts w:ascii="Wingdings" w:hAnsi="Wingdings" w:hint="default"/>
      </w:rPr>
    </w:lvl>
    <w:lvl w:ilvl="6" w:tplc="DF4611C6">
      <w:start w:val="1"/>
      <w:numFmt w:val="bullet"/>
      <w:lvlText w:val=""/>
      <w:lvlJc w:val="left"/>
      <w:pPr>
        <w:ind w:left="5040" w:hanging="360"/>
      </w:pPr>
      <w:rPr>
        <w:rFonts w:ascii="Symbol" w:hAnsi="Symbol" w:hint="default"/>
      </w:rPr>
    </w:lvl>
    <w:lvl w:ilvl="7" w:tplc="18DE6226">
      <w:start w:val="1"/>
      <w:numFmt w:val="bullet"/>
      <w:lvlText w:val="o"/>
      <w:lvlJc w:val="left"/>
      <w:pPr>
        <w:ind w:left="5760" w:hanging="360"/>
      </w:pPr>
      <w:rPr>
        <w:rFonts w:ascii="Courier New" w:hAnsi="Courier New" w:hint="default"/>
      </w:rPr>
    </w:lvl>
    <w:lvl w:ilvl="8" w:tplc="A9AEE646">
      <w:start w:val="1"/>
      <w:numFmt w:val="bullet"/>
      <w:lvlText w:val=""/>
      <w:lvlJc w:val="left"/>
      <w:pPr>
        <w:ind w:left="6480" w:hanging="360"/>
      </w:pPr>
      <w:rPr>
        <w:rFonts w:ascii="Wingdings" w:hAnsi="Wingdings" w:hint="default"/>
      </w:rPr>
    </w:lvl>
  </w:abstractNum>
  <w:abstractNum w:abstractNumId="15" w15:restartNumberingAfterBreak="0">
    <w:nsid w:val="3C4610F3"/>
    <w:multiLevelType w:val="hybridMultilevel"/>
    <w:tmpl w:val="48EAB36E"/>
    <w:lvl w:ilvl="0" w:tplc="02886526">
      <w:start w:val="1"/>
      <w:numFmt w:val="lowerLetter"/>
      <w:lvlText w:val="%1."/>
      <w:lvlJc w:val="left"/>
      <w:pPr>
        <w:ind w:left="360" w:hanging="360"/>
      </w:pPr>
    </w:lvl>
    <w:lvl w:ilvl="1" w:tplc="F1F85362">
      <w:start w:val="1"/>
      <w:numFmt w:val="lowerLetter"/>
      <w:lvlText w:val="%2."/>
      <w:lvlJc w:val="left"/>
      <w:pPr>
        <w:ind w:left="1080" w:hanging="360"/>
      </w:pPr>
    </w:lvl>
    <w:lvl w:ilvl="2" w:tplc="5A5E3A72">
      <w:start w:val="1"/>
      <w:numFmt w:val="lowerRoman"/>
      <w:lvlText w:val="%3."/>
      <w:lvlJc w:val="right"/>
      <w:pPr>
        <w:ind w:left="1800" w:hanging="180"/>
      </w:pPr>
    </w:lvl>
    <w:lvl w:ilvl="3" w:tplc="7B609664">
      <w:start w:val="1"/>
      <w:numFmt w:val="decimal"/>
      <w:lvlText w:val="%4."/>
      <w:lvlJc w:val="left"/>
      <w:pPr>
        <w:ind w:left="2520" w:hanging="360"/>
      </w:pPr>
    </w:lvl>
    <w:lvl w:ilvl="4" w:tplc="046AB58A">
      <w:start w:val="1"/>
      <w:numFmt w:val="lowerLetter"/>
      <w:lvlText w:val="%5."/>
      <w:lvlJc w:val="left"/>
      <w:pPr>
        <w:ind w:left="3240" w:hanging="360"/>
      </w:pPr>
    </w:lvl>
    <w:lvl w:ilvl="5" w:tplc="F15C1586">
      <w:start w:val="1"/>
      <w:numFmt w:val="lowerRoman"/>
      <w:lvlText w:val="%6."/>
      <w:lvlJc w:val="right"/>
      <w:pPr>
        <w:ind w:left="3960" w:hanging="180"/>
      </w:pPr>
    </w:lvl>
    <w:lvl w:ilvl="6" w:tplc="3A38D63C">
      <w:start w:val="1"/>
      <w:numFmt w:val="decimal"/>
      <w:lvlText w:val="%7."/>
      <w:lvlJc w:val="left"/>
      <w:pPr>
        <w:ind w:left="4680" w:hanging="360"/>
      </w:pPr>
    </w:lvl>
    <w:lvl w:ilvl="7" w:tplc="393AC528">
      <w:start w:val="1"/>
      <w:numFmt w:val="lowerLetter"/>
      <w:lvlText w:val="%8."/>
      <w:lvlJc w:val="left"/>
      <w:pPr>
        <w:ind w:left="5400" w:hanging="360"/>
      </w:pPr>
    </w:lvl>
    <w:lvl w:ilvl="8" w:tplc="2D80CD50">
      <w:start w:val="1"/>
      <w:numFmt w:val="lowerRoman"/>
      <w:lvlText w:val="%9."/>
      <w:lvlJc w:val="right"/>
      <w:pPr>
        <w:ind w:left="6120" w:hanging="180"/>
      </w:pPr>
    </w:lvl>
  </w:abstractNum>
  <w:abstractNum w:abstractNumId="16" w15:restartNumberingAfterBreak="0">
    <w:nsid w:val="3F8C916C"/>
    <w:multiLevelType w:val="hybridMultilevel"/>
    <w:tmpl w:val="014C303E"/>
    <w:lvl w:ilvl="0" w:tplc="1A1E3656">
      <w:start w:val="1"/>
      <w:numFmt w:val="bullet"/>
      <w:lvlText w:val=""/>
      <w:lvlJc w:val="left"/>
      <w:pPr>
        <w:ind w:left="1069" w:hanging="360"/>
      </w:pPr>
      <w:rPr>
        <w:rFonts w:ascii="Symbol" w:hAnsi="Symbol" w:hint="default"/>
      </w:rPr>
    </w:lvl>
    <w:lvl w:ilvl="1" w:tplc="FE6C2D90">
      <w:start w:val="1"/>
      <w:numFmt w:val="bullet"/>
      <w:lvlText w:val="o"/>
      <w:lvlJc w:val="left"/>
      <w:pPr>
        <w:ind w:left="1789" w:hanging="360"/>
      </w:pPr>
      <w:rPr>
        <w:rFonts w:ascii="Courier New" w:hAnsi="Courier New" w:hint="default"/>
      </w:rPr>
    </w:lvl>
    <w:lvl w:ilvl="2" w:tplc="5E22AD22">
      <w:start w:val="1"/>
      <w:numFmt w:val="bullet"/>
      <w:lvlText w:val=""/>
      <w:lvlJc w:val="left"/>
      <w:pPr>
        <w:ind w:left="2509" w:hanging="360"/>
      </w:pPr>
      <w:rPr>
        <w:rFonts w:ascii="Wingdings" w:hAnsi="Wingdings" w:hint="default"/>
      </w:rPr>
    </w:lvl>
    <w:lvl w:ilvl="3" w:tplc="9B0E0140">
      <w:start w:val="1"/>
      <w:numFmt w:val="bullet"/>
      <w:lvlText w:val=""/>
      <w:lvlJc w:val="left"/>
      <w:pPr>
        <w:ind w:left="3229" w:hanging="360"/>
      </w:pPr>
      <w:rPr>
        <w:rFonts w:ascii="Symbol" w:hAnsi="Symbol" w:hint="default"/>
      </w:rPr>
    </w:lvl>
    <w:lvl w:ilvl="4" w:tplc="43CC4902">
      <w:start w:val="1"/>
      <w:numFmt w:val="bullet"/>
      <w:lvlText w:val="o"/>
      <w:lvlJc w:val="left"/>
      <w:pPr>
        <w:ind w:left="3949" w:hanging="360"/>
      </w:pPr>
      <w:rPr>
        <w:rFonts w:ascii="Courier New" w:hAnsi="Courier New" w:hint="default"/>
      </w:rPr>
    </w:lvl>
    <w:lvl w:ilvl="5" w:tplc="2320F972">
      <w:start w:val="1"/>
      <w:numFmt w:val="bullet"/>
      <w:lvlText w:val=""/>
      <w:lvlJc w:val="left"/>
      <w:pPr>
        <w:ind w:left="4669" w:hanging="360"/>
      </w:pPr>
      <w:rPr>
        <w:rFonts w:ascii="Wingdings" w:hAnsi="Wingdings" w:hint="default"/>
      </w:rPr>
    </w:lvl>
    <w:lvl w:ilvl="6" w:tplc="4DCE58DE">
      <w:start w:val="1"/>
      <w:numFmt w:val="bullet"/>
      <w:lvlText w:val=""/>
      <w:lvlJc w:val="left"/>
      <w:pPr>
        <w:ind w:left="5389" w:hanging="360"/>
      </w:pPr>
      <w:rPr>
        <w:rFonts w:ascii="Symbol" w:hAnsi="Symbol" w:hint="default"/>
      </w:rPr>
    </w:lvl>
    <w:lvl w:ilvl="7" w:tplc="B518F754">
      <w:start w:val="1"/>
      <w:numFmt w:val="bullet"/>
      <w:lvlText w:val="o"/>
      <w:lvlJc w:val="left"/>
      <w:pPr>
        <w:ind w:left="6109" w:hanging="360"/>
      </w:pPr>
      <w:rPr>
        <w:rFonts w:ascii="Courier New" w:hAnsi="Courier New" w:hint="default"/>
      </w:rPr>
    </w:lvl>
    <w:lvl w:ilvl="8" w:tplc="D4E024B0">
      <w:start w:val="1"/>
      <w:numFmt w:val="bullet"/>
      <w:lvlText w:val=""/>
      <w:lvlJc w:val="left"/>
      <w:pPr>
        <w:ind w:left="6829" w:hanging="360"/>
      </w:pPr>
      <w:rPr>
        <w:rFonts w:ascii="Wingdings" w:hAnsi="Wingdings" w:hint="default"/>
      </w:rPr>
    </w:lvl>
  </w:abstractNum>
  <w:abstractNum w:abstractNumId="17" w15:restartNumberingAfterBreak="0">
    <w:nsid w:val="4C80212B"/>
    <w:multiLevelType w:val="hybridMultilevel"/>
    <w:tmpl w:val="9DFC6C6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0F">
      <w:start w:val="1"/>
      <w:numFmt w:val="decimal"/>
      <w:lvlText w:val="%3."/>
      <w:lvlJc w:val="left"/>
      <w:pPr>
        <w:ind w:left="2343" w:hanging="36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CC29A90"/>
    <w:multiLevelType w:val="hybridMultilevel"/>
    <w:tmpl w:val="54B2AB74"/>
    <w:lvl w:ilvl="0" w:tplc="34DAD582">
      <w:start w:val="1"/>
      <w:numFmt w:val="lowerLetter"/>
      <w:lvlText w:val="%1."/>
      <w:lvlJc w:val="left"/>
      <w:pPr>
        <w:ind w:left="360" w:hanging="360"/>
      </w:pPr>
    </w:lvl>
    <w:lvl w:ilvl="1" w:tplc="6E08BDB8">
      <w:start w:val="1"/>
      <w:numFmt w:val="lowerLetter"/>
      <w:lvlText w:val="%2."/>
      <w:lvlJc w:val="left"/>
      <w:pPr>
        <w:ind w:left="1080" w:hanging="360"/>
      </w:pPr>
    </w:lvl>
    <w:lvl w:ilvl="2" w:tplc="BE98781A">
      <w:start w:val="1"/>
      <w:numFmt w:val="lowerRoman"/>
      <w:lvlText w:val="%3."/>
      <w:lvlJc w:val="right"/>
      <w:pPr>
        <w:ind w:left="1800" w:hanging="180"/>
      </w:pPr>
    </w:lvl>
    <w:lvl w:ilvl="3" w:tplc="131C9516">
      <w:start w:val="1"/>
      <w:numFmt w:val="decimal"/>
      <w:lvlText w:val="%4."/>
      <w:lvlJc w:val="left"/>
      <w:pPr>
        <w:ind w:left="2520" w:hanging="360"/>
      </w:pPr>
    </w:lvl>
    <w:lvl w:ilvl="4" w:tplc="0FD857EA">
      <w:start w:val="1"/>
      <w:numFmt w:val="lowerLetter"/>
      <w:lvlText w:val="%5."/>
      <w:lvlJc w:val="left"/>
      <w:pPr>
        <w:ind w:left="3240" w:hanging="360"/>
      </w:pPr>
    </w:lvl>
    <w:lvl w:ilvl="5" w:tplc="04AEFC8A">
      <w:start w:val="1"/>
      <w:numFmt w:val="lowerRoman"/>
      <w:lvlText w:val="%6."/>
      <w:lvlJc w:val="right"/>
      <w:pPr>
        <w:ind w:left="3960" w:hanging="180"/>
      </w:pPr>
    </w:lvl>
    <w:lvl w:ilvl="6" w:tplc="02DAD1B8">
      <w:start w:val="1"/>
      <w:numFmt w:val="decimal"/>
      <w:lvlText w:val="%7."/>
      <w:lvlJc w:val="left"/>
      <w:pPr>
        <w:ind w:left="4680" w:hanging="360"/>
      </w:pPr>
    </w:lvl>
    <w:lvl w:ilvl="7" w:tplc="3A3A277C">
      <w:start w:val="1"/>
      <w:numFmt w:val="lowerLetter"/>
      <w:lvlText w:val="%8."/>
      <w:lvlJc w:val="left"/>
      <w:pPr>
        <w:ind w:left="5400" w:hanging="360"/>
      </w:pPr>
    </w:lvl>
    <w:lvl w:ilvl="8" w:tplc="3E1C47F0">
      <w:start w:val="1"/>
      <w:numFmt w:val="lowerRoman"/>
      <w:lvlText w:val="%9."/>
      <w:lvlJc w:val="right"/>
      <w:pPr>
        <w:ind w:left="6120" w:hanging="180"/>
      </w:pPr>
    </w:lvl>
  </w:abstractNum>
  <w:abstractNum w:abstractNumId="19" w15:restartNumberingAfterBreak="0">
    <w:nsid w:val="4DDF2F31"/>
    <w:multiLevelType w:val="hybridMultilevel"/>
    <w:tmpl w:val="79366752"/>
    <w:lvl w:ilvl="0" w:tplc="60ACFCB8">
      <w:start w:val="1"/>
      <w:numFmt w:val="decimal"/>
      <w:lvlText w:val="(%1)"/>
      <w:lvlJc w:val="left"/>
      <w:pPr>
        <w:ind w:left="360" w:hanging="360"/>
      </w:pPr>
      <w:rPr>
        <w:rFonts w:ascii="Lato-Regular" w:eastAsiaTheme="minorEastAsia" w:hAnsi="Lato-Regular" w:cs="Lato-Regular" w:hint="default"/>
        <w:sz w:val="16"/>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06E8DB5"/>
    <w:multiLevelType w:val="hybridMultilevel"/>
    <w:tmpl w:val="ACD62182"/>
    <w:lvl w:ilvl="0" w:tplc="F9141B66">
      <w:start w:val="1"/>
      <w:numFmt w:val="lowerLetter"/>
      <w:lvlText w:val="%1."/>
      <w:lvlJc w:val="left"/>
      <w:pPr>
        <w:ind w:left="720" w:hanging="360"/>
      </w:pPr>
    </w:lvl>
    <w:lvl w:ilvl="1" w:tplc="910CE1F2">
      <w:start w:val="1"/>
      <w:numFmt w:val="lowerLetter"/>
      <w:lvlText w:val="%2."/>
      <w:lvlJc w:val="left"/>
      <w:pPr>
        <w:ind w:left="1440" w:hanging="360"/>
      </w:pPr>
    </w:lvl>
    <w:lvl w:ilvl="2" w:tplc="974E2FE8">
      <w:start w:val="1"/>
      <w:numFmt w:val="lowerRoman"/>
      <w:lvlText w:val="%3."/>
      <w:lvlJc w:val="right"/>
      <w:pPr>
        <w:ind w:left="2160" w:hanging="180"/>
      </w:pPr>
    </w:lvl>
    <w:lvl w:ilvl="3" w:tplc="45D44722">
      <w:start w:val="1"/>
      <w:numFmt w:val="decimal"/>
      <w:lvlText w:val="%4."/>
      <w:lvlJc w:val="left"/>
      <w:pPr>
        <w:ind w:left="2880" w:hanging="360"/>
      </w:pPr>
    </w:lvl>
    <w:lvl w:ilvl="4" w:tplc="470640F6">
      <w:start w:val="1"/>
      <w:numFmt w:val="lowerLetter"/>
      <w:lvlText w:val="%5."/>
      <w:lvlJc w:val="left"/>
      <w:pPr>
        <w:ind w:left="3600" w:hanging="360"/>
      </w:pPr>
    </w:lvl>
    <w:lvl w:ilvl="5" w:tplc="B29222D0">
      <w:start w:val="1"/>
      <w:numFmt w:val="lowerRoman"/>
      <w:lvlText w:val="%6."/>
      <w:lvlJc w:val="right"/>
      <w:pPr>
        <w:ind w:left="4320" w:hanging="180"/>
      </w:pPr>
    </w:lvl>
    <w:lvl w:ilvl="6" w:tplc="085AD3E4">
      <w:start w:val="1"/>
      <w:numFmt w:val="decimal"/>
      <w:lvlText w:val="%7."/>
      <w:lvlJc w:val="left"/>
      <w:pPr>
        <w:ind w:left="5040" w:hanging="360"/>
      </w:pPr>
    </w:lvl>
    <w:lvl w:ilvl="7" w:tplc="47DE73D6">
      <w:start w:val="1"/>
      <w:numFmt w:val="lowerLetter"/>
      <w:lvlText w:val="%8."/>
      <w:lvlJc w:val="left"/>
      <w:pPr>
        <w:ind w:left="5760" w:hanging="360"/>
      </w:pPr>
    </w:lvl>
    <w:lvl w:ilvl="8" w:tplc="4120CBA0">
      <w:start w:val="1"/>
      <w:numFmt w:val="lowerRoman"/>
      <w:lvlText w:val="%9."/>
      <w:lvlJc w:val="right"/>
      <w:pPr>
        <w:ind w:left="6480" w:hanging="180"/>
      </w:pPr>
    </w:lvl>
  </w:abstractNum>
  <w:abstractNum w:abstractNumId="21" w15:restartNumberingAfterBreak="0">
    <w:nsid w:val="569D10DE"/>
    <w:multiLevelType w:val="hybridMultilevel"/>
    <w:tmpl w:val="879A968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5F237C32"/>
    <w:multiLevelType w:val="hybridMultilevel"/>
    <w:tmpl w:val="FFFFFFFF"/>
    <w:lvl w:ilvl="0" w:tplc="2C10EDE0">
      <w:start w:val="1"/>
      <w:numFmt w:val="lowerLetter"/>
      <w:lvlText w:val="%1."/>
      <w:lvlJc w:val="left"/>
      <w:pPr>
        <w:ind w:left="720" w:hanging="360"/>
      </w:pPr>
    </w:lvl>
    <w:lvl w:ilvl="1" w:tplc="50AA134C">
      <w:start w:val="1"/>
      <w:numFmt w:val="lowerLetter"/>
      <w:lvlText w:val="%2."/>
      <w:lvlJc w:val="left"/>
      <w:pPr>
        <w:ind w:left="1440" w:hanging="360"/>
      </w:pPr>
    </w:lvl>
    <w:lvl w:ilvl="2" w:tplc="B5E6E482">
      <w:start w:val="1"/>
      <w:numFmt w:val="lowerRoman"/>
      <w:lvlText w:val="%3."/>
      <w:lvlJc w:val="right"/>
      <w:pPr>
        <w:ind w:left="2160" w:hanging="180"/>
      </w:pPr>
    </w:lvl>
    <w:lvl w:ilvl="3" w:tplc="0C64AFD0">
      <w:start w:val="1"/>
      <w:numFmt w:val="decimal"/>
      <w:lvlText w:val="%4."/>
      <w:lvlJc w:val="left"/>
      <w:pPr>
        <w:ind w:left="2880" w:hanging="360"/>
      </w:pPr>
    </w:lvl>
    <w:lvl w:ilvl="4" w:tplc="3FE0E376">
      <w:start w:val="1"/>
      <w:numFmt w:val="lowerLetter"/>
      <w:lvlText w:val="%5."/>
      <w:lvlJc w:val="left"/>
      <w:pPr>
        <w:ind w:left="3600" w:hanging="360"/>
      </w:pPr>
    </w:lvl>
    <w:lvl w:ilvl="5" w:tplc="E5F81F02">
      <w:start w:val="1"/>
      <w:numFmt w:val="lowerRoman"/>
      <w:lvlText w:val="%6."/>
      <w:lvlJc w:val="right"/>
      <w:pPr>
        <w:ind w:left="4320" w:hanging="180"/>
      </w:pPr>
    </w:lvl>
    <w:lvl w:ilvl="6" w:tplc="04767A82">
      <w:start w:val="1"/>
      <w:numFmt w:val="decimal"/>
      <w:lvlText w:val="%7."/>
      <w:lvlJc w:val="left"/>
      <w:pPr>
        <w:ind w:left="5040" w:hanging="360"/>
      </w:pPr>
    </w:lvl>
    <w:lvl w:ilvl="7" w:tplc="2DD23432">
      <w:start w:val="1"/>
      <w:numFmt w:val="lowerLetter"/>
      <w:lvlText w:val="%8."/>
      <w:lvlJc w:val="left"/>
      <w:pPr>
        <w:ind w:left="5760" w:hanging="360"/>
      </w:pPr>
    </w:lvl>
    <w:lvl w:ilvl="8" w:tplc="D24681D8">
      <w:start w:val="1"/>
      <w:numFmt w:val="lowerRoman"/>
      <w:lvlText w:val="%9."/>
      <w:lvlJc w:val="right"/>
      <w:pPr>
        <w:ind w:left="6480" w:hanging="180"/>
      </w:pPr>
    </w:lvl>
  </w:abstractNum>
  <w:abstractNum w:abstractNumId="23" w15:restartNumberingAfterBreak="0">
    <w:nsid w:val="703DBE5B"/>
    <w:multiLevelType w:val="hybridMultilevel"/>
    <w:tmpl w:val="FFFFFFFF"/>
    <w:lvl w:ilvl="0" w:tplc="1B82C63C">
      <w:start w:val="1"/>
      <w:numFmt w:val="bullet"/>
      <w:lvlText w:val=""/>
      <w:lvlJc w:val="left"/>
      <w:pPr>
        <w:ind w:left="720" w:hanging="360"/>
      </w:pPr>
      <w:rPr>
        <w:rFonts w:ascii="Symbol" w:hAnsi="Symbol" w:hint="default"/>
      </w:rPr>
    </w:lvl>
    <w:lvl w:ilvl="1" w:tplc="69D6C618">
      <w:start w:val="1"/>
      <w:numFmt w:val="bullet"/>
      <w:lvlText w:val="o"/>
      <w:lvlJc w:val="left"/>
      <w:pPr>
        <w:ind w:left="1440" w:hanging="360"/>
      </w:pPr>
      <w:rPr>
        <w:rFonts w:ascii="Courier New" w:hAnsi="Courier New" w:hint="default"/>
      </w:rPr>
    </w:lvl>
    <w:lvl w:ilvl="2" w:tplc="144ADDAC">
      <w:start w:val="1"/>
      <w:numFmt w:val="bullet"/>
      <w:lvlText w:val=""/>
      <w:lvlJc w:val="left"/>
      <w:pPr>
        <w:ind w:left="2160" w:hanging="360"/>
      </w:pPr>
      <w:rPr>
        <w:rFonts w:ascii="Wingdings" w:hAnsi="Wingdings" w:hint="default"/>
      </w:rPr>
    </w:lvl>
    <w:lvl w:ilvl="3" w:tplc="8A2E68E6">
      <w:start w:val="1"/>
      <w:numFmt w:val="bullet"/>
      <w:lvlText w:val=""/>
      <w:lvlJc w:val="left"/>
      <w:pPr>
        <w:ind w:left="2880" w:hanging="360"/>
      </w:pPr>
      <w:rPr>
        <w:rFonts w:ascii="Symbol" w:hAnsi="Symbol" w:hint="default"/>
      </w:rPr>
    </w:lvl>
    <w:lvl w:ilvl="4" w:tplc="DFB6C6FA">
      <w:start w:val="1"/>
      <w:numFmt w:val="bullet"/>
      <w:lvlText w:val="o"/>
      <w:lvlJc w:val="left"/>
      <w:pPr>
        <w:ind w:left="3600" w:hanging="360"/>
      </w:pPr>
      <w:rPr>
        <w:rFonts w:ascii="Courier New" w:hAnsi="Courier New" w:hint="default"/>
      </w:rPr>
    </w:lvl>
    <w:lvl w:ilvl="5" w:tplc="20303570">
      <w:start w:val="1"/>
      <w:numFmt w:val="bullet"/>
      <w:lvlText w:val=""/>
      <w:lvlJc w:val="left"/>
      <w:pPr>
        <w:ind w:left="4320" w:hanging="360"/>
      </w:pPr>
      <w:rPr>
        <w:rFonts w:ascii="Wingdings" w:hAnsi="Wingdings" w:hint="default"/>
      </w:rPr>
    </w:lvl>
    <w:lvl w:ilvl="6" w:tplc="56F8FD9C">
      <w:start w:val="1"/>
      <w:numFmt w:val="bullet"/>
      <w:lvlText w:val=""/>
      <w:lvlJc w:val="left"/>
      <w:pPr>
        <w:ind w:left="5040" w:hanging="360"/>
      </w:pPr>
      <w:rPr>
        <w:rFonts w:ascii="Symbol" w:hAnsi="Symbol" w:hint="default"/>
      </w:rPr>
    </w:lvl>
    <w:lvl w:ilvl="7" w:tplc="1478B3FC">
      <w:start w:val="1"/>
      <w:numFmt w:val="bullet"/>
      <w:lvlText w:val="o"/>
      <w:lvlJc w:val="left"/>
      <w:pPr>
        <w:ind w:left="5760" w:hanging="360"/>
      </w:pPr>
      <w:rPr>
        <w:rFonts w:ascii="Courier New" w:hAnsi="Courier New" w:hint="default"/>
      </w:rPr>
    </w:lvl>
    <w:lvl w:ilvl="8" w:tplc="7ADA936E">
      <w:start w:val="1"/>
      <w:numFmt w:val="bullet"/>
      <w:lvlText w:val=""/>
      <w:lvlJc w:val="left"/>
      <w:pPr>
        <w:ind w:left="6480" w:hanging="360"/>
      </w:pPr>
      <w:rPr>
        <w:rFonts w:ascii="Wingdings" w:hAnsi="Wingdings" w:hint="default"/>
      </w:rPr>
    </w:lvl>
  </w:abstractNum>
  <w:abstractNum w:abstractNumId="24" w15:restartNumberingAfterBreak="0">
    <w:nsid w:val="714B23FE"/>
    <w:multiLevelType w:val="hybridMultilevel"/>
    <w:tmpl w:val="FC781E3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7F1E0517"/>
    <w:multiLevelType w:val="multilevel"/>
    <w:tmpl w:val="C53869BE"/>
    <w:lvl w:ilvl="0">
      <w:start w:val="1"/>
      <w:numFmt w:val="upperRoman"/>
      <w:lvlText w:val="%1."/>
      <w:lvlJc w:val="right"/>
      <w:pPr>
        <w:ind w:left="720" w:hanging="180"/>
      </w:pPr>
    </w:lvl>
    <w:lvl w:ilvl="1">
      <w:start w:val="5"/>
      <w:numFmt w:val="decimal"/>
      <w:isLgl/>
      <w:lvlText w:val="%1.%2"/>
      <w:lvlJc w:val="left"/>
      <w:pPr>
        <w:ind w:left="900" w:hanging="360"/>
      </w:pPr>
      <w:rPr>
        <w:rFonts w:eastAsia="Times New Roman" w:hint="default"/>
      </w:rPr>
    </w:lvl>
    <w:lvl w:ilvl="2">
      <w:start w:val="1"/>
      <w:numFmt w:val="decimal"/>
      <w:isLgl/>
      <w:lvlText w:val="%1.%2.%3"/>
      <w:lvlJc w:val="left"/>
      <w:pPr>
        <w:ind w:left="1260" w:hanging="720"/>
      </w:pPr>
      <w:rPr>
        <w:rFonts w:eastAsia="Times New Roman" w:hint="default"/>
      </w:rPr>
    </w:lvl>
    <w:lvl w:ilvl="3">
      <w:start w:val="1"/>
      <w:numFmt w:val="decimal"/>
      <w:isLgl/>
      <w:lvlText w:val="%1.%2.%3.%4"/>
      <w:lvlJc w:val="left"/>
      <w:pPr>
        <w:ind w:left="1260" w:hanging="720"/>
      </w:pPr>
      <w:rPr>
        <w:rFonts w:eastAsia="Times New Roman" w:hint="default"/>
      </w:rPr>
    </w:lvl>
    <w:lvl w:ilvl="4">
      <w:start w:val="1"/>
      <w:numFmt w:val="decimal"/>
      <w:isLgl/>
      <w:lvlText w:val="%1.%2.%3.%4.%5"/>
      <w:lvlJc w:val="left"/>
      <w:pPr>
        <w:ind w:left="1620" w:hanging="1080"/>
      </w:pPr>
      <w:rPr>
        <w:rFonts w:eastAsia="Times New Roman" w:hint="default"/>
      </w:rPr>
    </w:lvl>
    <w:lvl w:ilvl="5">
      <w:start w:val="1"/>
      <w:numFmt w:val="decimal"/>
      <w:isLgl/>
      <w:lvlText w:val="%1.%2.%3.%4.%5.%6"/>
      <w:lvlJc w:val="left"/>
      <w:pPr>
        <w:ind w:left="1620" w:hanging="1080"/>
      </w:pPr>
      <w:rPr>
        <w:rFonts w:eastAsia="Times New Roman" w:hint="default"/>
      </w:rPr>
    </w:lvl>
    <w:lvl w:ilvl="6">
      <w:start w:val="1"/>
      <w:numFmt w:val="decimal"/>
      <w:isLgl/>
      <w:lvlText w:val="%1.%2.%3.%4.%5.%6.%7"/>
      <w:lvlJc w:val="left"/>
      <w:pPr>
        <w:ind w:left="1980" w:hanging="1440"/>
      </w:pPr>
      <w:rPr>
        <w:rFonts w:eastAsia="Times New Roman" w:hint="default"/>
      </w:rPr>
    </w:lvl>
    <w:lvl w:ilvl="7">
      <w:start w:val="1"/>
      <w:numFmt w:val="decimal"/>
      <w:isLgl/>
      <w:lvlText w:val="%1.%2.%3.%4.%5.%6.%7.%8"/>
      <w:lvlJc w:val="left"/>
      <w:pPr>
        <w:ind w:left="1980" w:hanging="1440"/>
      </w:pPr>
      <w:rPr>
        <w:rFonts w:eastAsia="Times New Roman" w:hint="default"/>
      </w:rPr>
    </w:lvl>
    <w:lvl w:ilvl="8">
      <w:start w:val="1"/>
      <w:numFmt w:val="decimal"/>
      <w:isLgl/>
      <w:lvlText w:val="%1.%2.%3.%4.%5.%6.%7.%8.%9"/>
      <w:lvlJc w:val="left"/>
      <w:pPr>
        <w:ind w:left="2340" w:hanging="1800"/>
      </w:pPr>
      <w:rPr>
        <w:rFonts w:eastAsia="Times New Roman" w:hint="default"/>
      </w:rPr>
    </w:lvl>
  </w:abstractNum>
  <w:num w:numId="1" w16cid:durableId="1907179673">
    <w:abstractNumId w:val="23"/>
  </w:num>
  <w:num w:numId="2" w16cid:durableId="440300810">
    <w:abstractNumId w:val="7"/>
  </w:num>
  <w:num w:numId="3" w16cid:durableId="539438438">
    <w:abstractNumId w:val="1"/>
  </w:num>
  <w:num w:numId="4" w16cid:durableId="1605112338">
    <w:abstractNumId w:val="0"/>
  </w:num>
  <w:num w:numId="5" w16cid:durableId="1442265757">
    <w:abstractNumId w:val="6"/>
  </w:num>
  <w:num w:numId="6" w16cid:durableId="9664723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68020855">
    <w:abstractNumId w:val="5"/>
  </w:num>
  <w:num w:numId="8" w16cid:durableId="1990328403">
    <w:abstractNumId w:val="14"/>
  </w:num>
  <w:num w:numId="9" w16cid:durableId="820198397">
    <w:abstractNumId w:val="16"/>
  </w:num>
  <w:num w:numId="10" w16cid:durableId="1952005172">
    <w:abstractNumId w:val="21"/>
  </w:num>
  <w:num w:numId="11" w16cid:durableId="2023430675">
    <w:abstractNumId w:val="24"/>
  </w:num>
  <w:num w:numId="12" w16cid:durableId="780340506">
    <w:abstractNumId w:val="17"/>
  </w:num>
  <w:num w:numId="13" w16cid:durableId="657415512">
    <w:abstractNumId w:val="2"/>
  </w:num>
  <w:num w:numId="14" w16cid:durableId="1621185387">
    <w:abstractNumId w:val="25"/>
  </w:num>
  <w:num w:numId="15" w16cid:durableId="197477572">
    <w:abstractNumId w:val="9"/>
  </w:num>
  <w:num w:numId="16" w16cid:durableId="113714295">
    <w:abstractNumId w:val="8"/>
  </w:num>
  <w:num w:numId="17" w16cid:durableId="2022391254">
    <w:abstractNumId w:val="22"/>
  </w:num>
  <w:num w:numId="18" w16cid:durableId="1444692937">
    <w:abstractNumId w:val="19"/>
  </w:num>
  <w:num w:numId="19" w16cid:durableId="368921027">
    <w:abstractNumId w:val="10"/>
  </w:num>
  <w:num w:numId="20" w16cid:durableId="1468280971">
    <w:abstractNumId w:val="3"/>
  </w:num>
  <w:num w:numId="21" w16cid:durableId="1590505348">
    <w:abstractNumId w:val="13"/>
  </w:num>
  <w:num w:numId="22" w16cid:durableId="805389350">
    <w:abstractNumId w:val="12"/>
  </w:num>
  <w:num w:numId="23" w16cid:durableId="1883206646">
    <w:abstractNumId w:val="4"/>
  </w:num>
  <w:num w:numId="24" w16cid:durableId="1889803088">
    <w:abstractNumId w:val="18"/>
  </w:num>
  <w:num w:numId="25" w16cid:durableId="7828421">
    <w:abstractNumId w:val="15"/>
  </w:num>
  <w:num w:numId="26" w16cid:durableId="35931975">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20"/>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610"/>
    <w:rsid w:val="0000093A"/>
    <w:rsid w:val="00001153"/>
    <w:rsid w:val="0000147C"/>
    <w:rsid w:val="00001741"/>
    <w:rsid w:val="00001B22"/>
    <w:rsid w:val="00001CA2"/>
    <w:rsid w:val="00001E6E"/>
    <w:rsid w:val="000029AD"/>
    <w:rsid w:val="000029F9"/>
    <w:rsid w:val="00002CF8"/>
    <w:rsid w:val="00002F21"/>
    <w:rsid w:val="00004673"/>
    <w:rsid w:val="0000470D"/>
    <w:rsid w:val="00005B8D"/>
    <w:rsid w:val="00005BDF"/>
    <w:rsid w:val="00006AB6"/>
    <w:rsid w:val="000070E9"/>
    <w:rsid w:val="00007572"/>
    <w:rsid w:val="00010485"/>
    <w:rsid w:val="000105FD"/>
    <w:rsid w:val="00010815"/>
    <w:rsid w:val="00010944"/>
    <w:rsid w:val="00011159"/>
    <w:rsid w:val="00011747"/>
    <w:rsid w:val="00011928"/>
    <w:rsid w:val="00011B5D"/>
    <w:rsid w:val="0001201D"/>
    <w:rsid w:val="00012083"/>
    <w:rsid w:val="0001212C"/>
    <w:rsid w:val="00012282"/>
    <w:rsid w:val="00012E55"/>
    <w:rsid w:val="00013DF2"/>
    <w:rsid w:val="0001486C"/>
    <w:rsid w:val="00014DC6"/>
    <w:rsid w:val="000156C9"/>
    <w:rsid w:val="000158B6"/>
    <w:rsid w:val="00015B3C"/>
    <w:rsid w:val="00016690"/>
    <w:rsid w:val="000169BF"/>
    <w:rsid w:val="00016C51"/>
    <w:rsid w:val="000177F2"/>
    <w:rsid w:val="00017925"/>
    <w:rsid w:val="00017FD3"/>
    <w:rsid w:val="000213FE"/>
    <w:rsid w:val="000233BC"/>
    <w:rsid w:val="000234D0"/>
    <w:rsid w:val="000236A8"/>
    <w:rsid w:val="0002375C"/>
    <w:rsid w:val="00023878"/>
    <w:rsid w:val="00023E22"/>
    <w:rsid w:val="00024055"/>
    <w:rsid w:val="00024174"/>
    <w:rsid w:val="000251ED"/>
    <w:rsid w:val="00025E1E"/>
    <w:rsid w:val="000265AD"/>
    <w:rsid w:val="0002668D"/>
    <w:rsid w:val="000268F0"/>
    <w:rsid w:val="00026A97"/>
    <w:rsid w:val="00027D74"/>
    <w:rsid w:val="000302E1"/>
    <w:rsid w:val="00030305"/>
    <w:rsid w:val="00031B25"/>
    <w:rsid w:val="00031B94"/>
    <w:rsid w:val="00032652"/>
    <w:rsid w:val="00032D95"/>
    <w:rsid w:val="0003351B"/>
    <w:rsid w:val="00034393"/>
    <w:rsid w:val="000343FE"/>
    <w:rsid w:val="0003485F"/>
    <w:rsid w:val="0003491C"/>
    <w:rsid w:val="0003618A"/>
    <w:rsid w:val="00036BF5"/>
    <w:rsid w:val="00037593"/>
    <w:rsid w:val="00037C61"/>
    <w:rsid w:val="00037E53"/>
    <w:rsid w:val="0004017C"/>
    <w:rsid w:val="000415EE"/>
    <w:rsid w:val="00042F3B"/>
    <w:rsid w:val="00043716"/>
    <w:rsid w:val="00043E88"/>
    <w:rsid w:val="000442D6"/>
    <w:rsid w:val="00044555"/>
    <w:rsid w:val="0004463D"/>
    <w:rsid w:val="00044BD7"/>
    <w:rsid w:val="00045041"/>
    <w:rsid w:val="00045276"/>
    <w:rsid w:val="00045C37"/>
    <w:rsid w:val="00047065"/>
    <w:rsid w:val="00047126"/>
    <w:rsid w:val="000501FA"/>
    <w:rsid w:val="00050307"/>
    <w:rsid w:val="000507C2"/>
    <w:rsid w:val="00050DD6"/>
    <w:rsid w:val="00051DFA"/>
    <w:rsid w:val="0005228B"/>
    <w:rsid w:val="00053539"/>
    <w:rsid w:val="000546D5"/>
    <w:rsid w:val="000552BD"/>
    <w:rsid w:val="00055334"/>
    <w:rsid w:val="000554F2"/>
    <w:rsid w:val="000565C5"/>
    <w:rsid w:val="000571BA"/>
    <w:rsid w:val="00057E55"/>
    <w:rsid w:val="00060585"/>
    <w:rsid w:val="000614A1"/>
    <w:rsid w:val="00062274"/>
    <w:rsid w:val="0006292D"/>
    <w:rsid w:val="00062DE5"/>
    <w:rsid w:val="000630BC"/>
    <w:rsid w:val="0006417E"/>
    <w:rsid w:val="00064460"/>
    <w:rsid w:val="00064496"/>
    <w:rsid w:val="00064586"/>
    <w:rsid w:val="00065876"/>
    <w:rsid w:val="00065D38"/>
    <w:rsid w:val="000660B4"/>
    <w:rsid w:val="00066664"/>
    <w:rsid w:val="000671B7"/>
    <w:rsid w:val="0006728F"/>
    <w:rsid w:val="0006775F"/>
    <w:rsid w:val="00067829"/>
    <w:rsid w:val="00067874"/>
    <w:rsid w:val="00070C12"/>
    <w:rsid w:val="00071E13"/>
    <w:rsid w:val="00073768"/>
    <w:rsid w:val="00073AD7"/>
    <w:rsid w:val="0007462A"/>
    <w:rsid w:val="000747D5"/>
    <w:rsid w:val="0007512E"/>
    <w:rsid w:val="00076E59"/>
    <w:rsid w:val="0007751D"/>
    <w:rsid w:val="00077589"/>
    <w:rsid w:val="00077726"/>
    <w:rsid w:val="00081490"/>
    <w:rsid w:val="00082336"/>
    <w:rsid w:val="000823FF"/>
    <w:rsid w:val="000826A0"/>
    <w:rsid w:val="00082E8B"/>
    <w:rsid w:val="000831A4"/>
    <w:rsid w:val="000833E5"/>
    <w:rsid w:val="000833F4"/>
    <w:rsid w:val="000856E9"/>
    <w:rsid w:val="000860FC"/>
    <w:rsid w:val="00086771"/>
    <w:rsid w:val="00086811"/>
    <w:rsid w:val="00086D85"/>
    <w:rsid w:val="0008777F"/>
    <w:rsid w:val="00087CAA"/>
    <w:rsid w:val="00087E5A"/>
    <w:rsid w:val="000902FF"/>
    <w:rsid w:val="00091231"/>
    <w:rsid w:val="00091727"/>
    <w:rsid w:val="0009220B"/>
    <w:rsid w:val="000928AC"/>
    <w:rsid w:val="000929C2"/>
    <w:rsid w:val="000938A5"/>
    <w:rsid w:val="00094182"/>
    <w:rsid w:val="0009442B"/>
    <w:rsid w:val="000944A0"/>
    <w:rsid w:val="00094B5C"/>
    <w:rsid w:val="00095C8E"/>
    <w:rsid w:val="000965D3"/>
    <w:rsid w:val="00096807"/>
    <w:rsid w:val="00096EA8"/>
    <w:rsid w:val="00096F4C"/>
    <w:rsid w:val="00097870"/>
    <w:rsid w:val="00097BE2"/>
    <w:rsid w:val="00097D1A"/>
    <w:rsid w:val="000A0029"/>
    <w:rsid w:val="000A142D"/>
    <w:rsid w:val="000A1A30"/>
    <w:rsid w:val="000A1D7C"/>
    <w:rsid w:val="000A251A"/>
    <w:rsid w:val="000A2A03"/>
    <w:rsid w:val="000A2B35"/>
    <w:rsid w:val="000A2E7A"/>
    <w:rsid w:val="000A3849"/>
    <w:rsid w:val="000A3929"/>
    <w:rsid w:val="000A3A8F"/>
    <w:rsid w:val="000A4D1E"/>
    <w:rsid w:val="000A4EC1"/>
    <w:rsid w:val="000A5429"/>
    <w:rsid w:val="000A5ECE"/>
    <w:rsid w:val="000A62DB"/>
    <w:rsid w:val="000A65D5"/>
    <w:rsid w:val="000A6FE5"/>
    <w:rsid w:val="000A76FD"/>
    <w:rsid w:val="000A7BAA"/>
    <w:rsid w:val="000A7BBC"/>
    <w:rsid w:val="000B0D48"/>
    <w:rsid w:val="000B1B70"/>
    <w:rsid w:val="000B21DE"/>
    <w:rsid w:val="000B24D7"/>
    <w:rsid w:val="000B30FB"/>
    <w:rsid w:val="000B3A8B"/>
    <w:rsid w:val="000B3A96"/>
    <w:rsid w:val="000B3CB0"/>
    <w:rsid w:val="000B4B3F"/>
    <w:rsid w:val="000B58DB"/>
    <w:rsid w:val="000B6B98"/>
    <w:rsid w:val="000B6C5D"/>
    <w:rsid w:val="000B6F6B"/>
    <w:rsid w:val="000B71A1"/>
    <w:rsid w:val="000B74AD"/>
    <w:rsid w:val="000C0D46"/>
    <w:rsid w:val="000C144A"/>
    <w:rsid w:val="000C1468"/>
    <w:rsid w:val="000C2633"/>
    <w:rsid w:val="000C26F9"/>
    <w:rsid w:val="000C2A14"/>
    <w:rsid w:val="000C2B63"/>
    <w:rsid w:val="000C38A5"/>
    <w:rsid w:val="000C408E"/>
    <w:rsid w:val="000C44BB"/>
    <w:rsid w:val="000C5990"/>
    <w:rsid w:val="000C5B3B"/>
    <w:rsid w:val="000C5CB2"/>
    <w:rsid w:val="000C5D81"/>
    <w:rsid w:val="000C5E74"/>
    <w:rsid w:val="000C6098"/>
    <w:rsid w:val="000C7343"/>
    <w:rsid w:val="000C7C0B"/>
    <w:rsid w:val="000D06F7"/>
    <w:rsid w:val="000D1762"/>
    <w:rsid w:val="000D2969"/>
    <w:rsid w:val="000D2E6C"/>
    <w:rsid w:val="000D2FE3"/>
    <w:rsid w:val="000D3774"/>
    <w:rsid w:val="000D45C2"/>
    <w:rsid w:val="000D5768"/>
    <w:rsid w:val="000D588F"/>
    <w:rsid w:val="000D5D05"/>
    <w:rsid w:val="000D6B39"/>
    <w:rsid w:val="000D7098"/>
    <w:rsid w:val="000D73B7"/>
    <w:rsid w:val="000D748E"/>
    <w:rsid w:val="000D78BC"/>
    <w:rsid w:val="000E014F"/>
    <w:rsid w:val="000E3351"/>
    <w:rsid w:val="000E3BC4"/>
    <w:rsid w:val="000E4369"/>
    <w:rsid w:val="000E44B4"/>
    <w:rsid w:val="000E45D5"/>
    <w:rsid w:val="000E5329"/>
    <w:rsid w:val="000E5745"/>
    <w:rsid w:val="000E5FB2"/>
    <w:rsid w:val="000E6403"/>
    <w:rsid w:val="000E6446"/>
    <w:rsid w:val="000E6568"/>
    <w:rsid w:val="000E6EC7"/>
    <w:rsid w:val="000E7B13"/>
    <w:rsid w:val="000E7E75"/>
    <w:rsid w:val="000F06CC"/>
    <w:rsid w:val="000F1E01"/>
    <w:rsid w:val="000F3777"/>
    <w:rsid w:val="000F3C7B"/>
    <w:rsid w:val="000F4177"/>
    <w:rsid w:val="000F4459"/>
    <w:rsid w:val="000F4910"/>
    <w:rsid w:val="000F4E90"/>
    <w:rsid w:val="000F5195"/>
    <w:rsid w:val="000F52A9"/>
    <w:rsid w:val="000F5B50"/>
    <w:rsid w:val="000F64FA"/>
    <w:rsid w:val="000F6817"/>
    <w:rsid w:val="000F689B"/>
    <w:rsid w:val="000F6C25"/>
    <w:rsid w:val="000F6F44"/>
    <w:rsid w:val="000F71FB"/>
    <w:rsid w:val="000F7CE8"/>
    <w:rsid w:val="001007F6"/>
    <w:rsid w:val="00101714"/>
    <w:rsid w:val="00104522"/>
    <w:rsid w:val="0010466E"/>
    <w:rsid w:val="00104672"/>
    <w:rsid w:val="00105F2A"/>
    <w:rsid w:val="001068AF"/>
    <w:rsid w:val="001105CF"/>
    <w:rsid w:val="00111193"/>
    <w:rsid w:val="001114CC"/>
    <w:rsid w:val="001120A1"/>
    <w:rsid w:val="001126DA"/>
    <w:rsid w:val="0011341E"/>
    <w:rsid w:val="00113BBD"/>
    <w:rsid w:val="00113CCB"/>
    <w:rsid w:val="00114914"/>
    <w:rsid w:val="00115665"/>
    <w:rsid w:val="00115EAB"/>
    <w:rsid w:val="00115EF8"/>
    <w:rsid w:val="001169DD"/>
    <w:rsid w:val="00117F8D"/>
    <w:rsid w:val="00120778"/>
    <w:rsid w:val="001208B0"/>
    <w:rsid w:val="0012093E"/>
    <w:rsid w:val="001216A4"/>
    <w:rsid w:val="00121D05"/>
    <w:rsid w:val="001227DF"/>
    <w:rsid w:val="00123B69"/>
    <w:rsid w:val="00124F9F"/>
    <w:rsid w:val="001262F2"/>
    <w:rsid w:val="00126487"/>
    <w:rsid w:val="00127080"/>
    <w:rsid w:val="00127B24"/>
    <w:rsid w:val="00127EFD"/>
    <w:rsid w:val="00130386"/>
    <w:rsid w:val="001306A0"/>
    <w:rsid w:val="00131792"/>
    <w:rsid w:val="00131E99"/>
    <w:rsid w:val="00132AE5"/>
    <w:rsid w:val="00132C77"/>
    <w:rsid w:val="00132F5C"/>
    <w:rsid w:val="00133866"/>
    <w:rsid w:val="00133DFE"/>
    <w:rsid w:val="00134449"/>
    <w:rsid w:val="00134CF6"/>
    <w:rsid w:val="0013605F"/>
    <w:rsid w:val="00136650"/>
    <w:rsid w:val="00136CE1"/>
    <w:rsid w:val="00136E6B"/>
    <w:rsid w:val="00136FD2"/>
    <w:rsid w:val="001376E9"/>
    <w:rsid w:val="001402AB"/>
    <w:rsid w:val="00140B28"/>
    <w:rsid w:val="001410AF"/>
    <w:rsid w:val="00141193"/>
    <w:rsid w:val="001413C0"/>
    <w:rsid w:val="001413C3"/>
    <w:rsid w:val="00141449"/>
    <w:rsid w:val="001419C9"/>
    <w:rsid w:val="00141BB3"/>
    <w:rsid w:val="00141E0B"/>
    <w:rsid w:val="001428FE"/>
    <w:rsid w:val="0014369F"/>
    <w:rsid w:val="00144D99"/>
    <w:rsid w:val="00144EA3"/>
    <w:rsid w:val="001456D2"/>
    <w:rsid w:val="00145C3C"/>
    <w:rsid w:val="00146110"/>
    <w:rsid w:val="001477DD"/>
    <w:rsid w:val="00151049"/>
    <w:rsid w:val="0015117E"/>
    <w:rsid w:val="00151352"/>
    <w:rsid w:val="001515D9"/>
    <w:rsid w:val="001518FB"/>
    <w:rsid w:val="00151B30"/>
    <w:rsid w:val="00151E3B"/>
    <w:rsid w:val="00153176"/>
    <w:rsid w:val="0015347D"/>
    <w:rsid w:val="0015368A"/>
    <w:rsid w:val="00153A2C"/>
    <w:rsid w:val="00154952"/>
    <w:rsid w:val="00155DA8"/>
    <w:rsid w:val="001562CE"/>
    <w:rsid w:val="001566EB"/>
    <w:rsid w:val="00156754"/>
    <w:rsid w:val="00156D59"/>
    <w:rsid w:val="00156EDB"/>
    <w:rsid w:val="00160237"/>
    <w:rsid w:val="0016184F"/>
    <w:rsid w:val="00161D0A"/>
    <w:rsid w:val="00161E8F"/>
    <w:rsid w:val="00162193"/>
    <w:rsid w:val="001621F4"/>
    <w:rsid w:val="00162243"/>
    <w:rsid w:val="00162F3F"/>
    <w:rsid w:val="00163585"/>
    <w:rsid w:val="00163727"/>
    <w:rsid w:val="0016384D"/>
    <w:rsid w:val="00163F1C"/>
    <w:rsid w:val="00164DBE"/>
    <w:rsid w:val="001659BE"/>
    <w:rsid w:val="001673B4"/>
    <w:rsid w:val="00167A05"/>
    <w:rsid w:val="00167BF1"/>
    <w:rsid w:val="00170AEE"/>
    <w:rsid w:val="00170F6A"/>
    <w:rsid w:val="00172171"/>
    <w:rsid w:val="00172653"/>
    <w:rsid w:val="0017272C"/>
    <w:rsid w:val="00172F34"/>
    <w:rsid w:val="001731F2"/>
    <w:rsid w:val="00175E4B"/>
    <w:rsid w:val="00175FC7"/>
    <w:rsid w:val="001763F6"/>
    <w:rsid w:val="00176801"/>
    <w:rsid w:val="00176BEB"/>
    <w:rsid w:val="00176BEF"/>
    <w:rsid w:val="00181899"/>
    <w:rsid w:val="0018209E"/>
    <w:rsid w:val="001829C3"/>
    <w:rsid w:val="0018340D"/>
    <w:rsid w:val="00183724"/>
    <w:rsid w:val="0018384D"/>
    <w:rsid w:val="00183DF7"/>
    <w:rsid w:val="001841D4"/>
    <w:rsid w:val="0018539B"/>
    <w:rsid w:val="00185B82"/>
    <w:rsid w:val="00185D6A"/>
    <w:rsid w:val="00186EC0"/>
    <w:rsid w:val="00187A30"/>
    <w:rsid w:val="00187E37"/>
    <w:rsid w:val="00187FC4"/>
    <w:rsid w:val="0019064D"/>
    <w:rsid w:val="00190F7B"/>
    <w:rsid w:val="00192B05"/>
    <w:rsid w:val="001932BA"/>
    <w:rsid w:val="00193CC0"/>
    <w:rsid w:val="0019410A"/>
    <w:rsid w:val="001959E0"/>
    <w:rsid w:val="00195C02"/>
    <w:rsid w:val="00196600"/>
    <w:rsid w:val="00196775"/>
    <w:rsid w:val="001970BA"/>
    <w:rsid w:val="001976B6"/>
    <w:rsid w:val="00197D4C"/>
    <w:rsid w:val="001A080F"/>
    <w:rsid w:val="001A14A1"/>
    <w:rsid w:val="001A1579"/>
    <w:rsid w:val="001A2DE2"/>
    <w:rsid w:val="001A3421"/>
    <w:rsid w:val="001A3668"/>
    <w:rsid w:val="001A40E4"/>
    <w:rsid w:val="001A5289"/>
    <w:rsid w:val="001A5324"/>
    <w:rsid w:val="001A53B9"/>
    <w:rsid w:val="001A60FD"/>
    <w:rsid w:val="001A74C9"/>
    <w:rsid w:val="001A7D69"/>
    <w:rsid w:val="001B0449"/>
    <w:rsid w:val="001B04D0"/>
    <w:rsid w:val="001B06EA"/>
    <w:rsid w:val="001B158B"/>
    <w:rsid w:val="001B1D37"/>
    <w:rsid w:val="001B2073"/>
    <w:rsid w:val="001B2CEC"/>
    <w:rsid w:val="001B3095"/>
    <w:rsid w:val="001B30DD"/>
    <w:rsid w:val="001B3DD5"/>
    <w:rsid w:val="001B40B6"/>
    <w:rsid w:val="001B4115"/>
    <w:rsid w:val="001B428A"/>
    <w:rsid w:val="001B490B"/>
    <w:rsid w:val="001B4A99"/>
    <w:rsid w:val="001B4D7C"/>
    <w:rsid w:val="001B5E37"/>
    <w:rsid w:val="001B6FC2"/>
    <w:rsid w:val="001B7D47"/>
    <w:rsid w:val="001C09BA"/>
    <w:rsid w:val="001C0A56"/>
    <w:rsid w:val="001C281B"/>
    <w:rsid w:val="001C2EFC"/>
    <w:rsid w:val="001C435E"/>
    <w:rsid w:val="001C4CF6"/>
    <w:rsid w:val="001C5693"/>
    <w:rsid w:val="001C5705"/>
    <w:rsid w:val="001C5DF8"/>
    <w:rsid w:val="001C68BD"/>
    <w:rsid w:val="001C7589"/>
    <w:rsid w:val="001C7F4A"/>
    <w:rsid w:val="001C7FC7"/>
    <w:rsid w:val="001D09B2"/>
    <w:rsid w:val="001D2AAD"/>
    <w:rsid w:val="001D3D94"/>
    <w:rsid w:val="001D3F9E"/>
    <w:rsid w:val="001D7362"/>
    <w:rsid w:val="001D7673"/>
    <w:rsid w:val="001D76CF"/>
    <w:rsid w:val="001D7783"/>
    <w:rsid w:val="001E0F6C"/>
    <w:rsid w:val="001E13AF"/>
    <w:rsid w:val="001E19F1"/>
    <w:rsid w:val="001E28B7"/>
    <w:rsid w:val="001E2D0C"/>
    <w:rsid w:val="001E2FDE"/>
    <w:rsid w:val="001E3EED"/>
    <w:rsid w:val="001E4847"/>
    <w:rsid w:val="001E4A38"/>
    <w:rsid w:val="001E4E94"/>
    <w:rsid w:val="001E5148"/>
    <w:rsid w:val="001E58FA"/>
    <w:rsid w:val="001E59CF"/>
    <w:rsid w:val="001E5C2C"/>
    <w:rsid w:val="001E5F5F"/>
    <w:rsid w:val="001E7715"/>
    <w:rsid w:val="001E78AA"/>
    <w:rsid w:val="001E79D2"/>
    <w:rsid w:val="001E7A79"/>
    <w:rsid w:val="001F111C"/>
    <w:rsid w:val="001F193D"/>
    <w:rsid w:val="001F1F2D"/>
    <w:rsid w:val="001F26DA"/>
    <w:rsid w:val="001F2CD1"/>
    <w:rsid w:val="001F3050"/>
    <w:rsid w:val="001F401B"/>
    <w:rsid w:val="001F420A"/>
    <w:rsid w:val="001F5616"/>
    <w:rsid w:val="001F6204"/>
    <w:rsid w:val="0020001A"/>
    <w:rsid w:val="002008BE"/>
    <w:rsid w:val="00200A98"/>
    <w:rsid w:val="00200CE9"/>
    <w:rsid w:val="00200D67"/>
    <w:rsid w:val="00201F86"/>
    <w:rsid w:val="00202990"/>
    <w:rsid w:val="00203E37"/>
    <w:rsid w:val="00204A41"/>
    <w:rsid w:val="00205541"/>
    <w:rsid w:val="00205BC2"/>
    <w:rsid w:val="002076B2"/>
    <w:rsid w:val="002106A8"/>
    <w:rsid w:val="00211043"/>
    <w:rsid w:val="0021119E"/>
    <w:rsid w:val="0021168B"/>
    <w:rsid w:val="00211B70"/>
    <w:rsid w:val="00211E87"/>
    <w:rsid w:val="00212308"/>
    <w:rsid w:val="002128A0"/>
    <w:rsid w:val="002139F9"/>
    <w:rsid w:val="0021438C"/>
    <w:rsid w:val="0021457C"/>
    <w:rsid w:val="00214A14"/>
    <w:rsid w:val="00214B3A"/>
    <w:rsid w:val="00214DA8"/>
    <w:rsid w:val="0021512B"/>
    <w:rsid w:val="002152CE"/>
    <w:rsid w:val="00215A2D"/>
    <w:rsid w:val="00215D45"/>
    <w:rsid w:val="0021621C"/>
    <w:rsid w:val="0021662B"/>
    <w:rsid w:val="00216A64"/>
    <w:rsid w:val="00217D71"/>
    <w:rsid w:val="002205A4"/>
    <w:rsid w:val="00221919"/>
    <w:rsid w:val="002219E3"/>
    <w:rsid w:val="002221A0"/>
    <w:rsid w:val="002223FD"/>
    <w:rsid w:val="0022249A"/>
    <w:rsid w:val="00222D91"/>
    <w:rsid w:val="00223706"/>
    <w:rsid w:val="00223AFD"/>
    <w:rsid w:val="00223C3E"/>
    <w:rsid w:val="002243DA"/>
    <w:rsid w:val="00224E64"/>
    <w:rsid w:val="0022577B"/>
    <w:rsid w:val="00226391"/>
    <w:rsid w:val="002264B8"/>
    <w:rsid w:val="002269F8"/>
    <w:rsid w:val="00226C20"/>
    <w:rsid w:val="0022721C"/>
    <w:rsid w:val="00227395"/>
    <w:rsid w:val="00227672"/>
    <w:rsid w:val="002279AE"/>
    <w:rsid w:val="00227DC8"/>
    <w:rsid w:val="00227FBF"/>
    <w:rsid w:val="0023080E"/>
    <w:rsid w:val="0023083F"/>
    <w:rsid w:val="0023105E"/>
    <w:rsid w:val="0023153C"/>
    <w:rsid w:val="00231670"/>
    <w:rsid w:val="00232A8C"/>
    <w:rsid w:val="00232E96"/>
    <w:rsid w:val="0023309C"/>
    <w:rsid w:val="002330A1"/>
    <w:rsid w:val="00233920"/>
    <w:rsid w:val="00233D55"/>
    <w:rsid w:val="00234812"/>
    <w:rsid w:val="00234844"/>
    <w:rsid w:val="00235550"/>
    <w:rsid w:val="0023568D"/>
    <w:rsid w:val="002358C9"/>
    <w:rsid w:val="00235E9D"/>
    <w:rsid w:val="00235FB9"/>
    <w:rsid w:val="0023612D"/>
    <w:rsid w:val="00236261"/>
    <w:rsid w:val="002362E1"/>
    <w:rsid w:val="00236359"/>
    <w:rsid w:val="002365CC"/>
    <w:rsid w:val="00236BFC"/>
    <w:rsid w:val="00237604"/>
    <w:rsid w:val="00240555"/>
    <w:rsid w:val="00240A5B"/>
    <w:rsid w:val="00241194"/>
    <w:rsid w:val="002412CA"/>
    <w:rsid w:val="00241D48"/>
    <w:rsid w:val="00241D5A"/>
    <w:rsid w:val="00241FA0"/>
    <w:rsid w:val="00242389"/>
    <w:rsid w:val="00242804"/>
    <w:rsid w:val="00243ACC"/>
    <w:rsid w:val="002446B8"/>
    <w:rsid w:val="00244F97"/>
    <w:rsid w:val="002462E5"/>
    <w:rsid w:val="00246CA1"/>
    <w:rsid w:val="002472FE"/>
    <w:rsid w:val="00250E88"/>
    <w:rsid w:val="00250FBA"/>
    <w:rsid w:val="00252441"/>
    <w:rsid w:val="00253A02"/>
    <w:rsid w:val="00253B6C"/>
    <w:rsid w:val="0025522A"/>
    <w:rsid w:val="002555F8"/>
    <w:rsid w:val="00257049"/>
    <w:rsid w:val="00257703"/>
    <w:rsid w:val="00260352"/>
    <w:rsid w:val="00261498"/>
    <w:rsid w:val="00261A6A"/>
    <w:rsid w:val="00262439"/>
    <w:rsid w:val="0026248B"/>
    <w:rsid w:val="002624D0"/>
    <w:rsid w:val="00262745"/>
    <w:rsid w:val="00262E5A"/>
    <w:rsid w:val="00262E9E"/>
    <w:rsid w:val="00263A32"/>
    <w:rsid w:val="00264113"/>
    <w:rsid w:val="00264137"/>
    <w:rsid w:val="0026428C"/>
    <w:rsid w:val="002642F0"/>
    <w:rsid w:val="00265B6A"/>
    <w:rsid w:val="00266339"/>
    <w:rsid w:val="00266A71"/>
    <w:rsid w:val="002714A7"/>
    <w:rsid w:val="00271555"/>
    <w:rsid w:val="0027179E"/>
    <w:rsid w:val="002727EF"/>
    <w:rsid w:val="002728DC"/>
    <w:rsid w:val="0027308B"/>
    <w:rsid w:val="002730A8"/>
    <w:rsid w:val="00273312"/>
    <w:rsid w:val="002734C9"/>
    <w:rsid w:val="00274254"/>
    <w:rsid w:val="0027445F"/>
    <w:rsid w:val="00274FC7"/>
    <w:rsid w:val="00276003"/>
    <w:rsid w:val="00276BA5"/>
    <w:rsid w:val="002803A7"/>
    <w:rsid w:val="002814E8"/>
    <w:rsid w:val="002815CF"/>
    <w:rsid w:val="00281702"/>
    <w:rsid w:val="00281F0C"/>
    <w:rsid w:val="00281FAD"/>
    <w:rsid w:val="00283309"/>
    <w:rsid w:val="002841CB"/>
    <w:rsid w:val="00284A6B"/>
    <w:rsid w:val="00284C2A"/>
    <w:rsid w:val="00286AB3"/>
    <w:rsid w:val="00286B22"/>
    <w:rsid w:val="00286DF6"/>
    <w:rsid w:val="002871F9"/>
    <w:rsid w:val="002873C0"/>
    <w:rsid w:val="00287C72"/>
    <w:rsid w:val="00290815"/>
    <w:rsid w:val="0029347F"/>
    <w:rsid w:val="00295915"/>
    <w:rsid w:val="00295C07"/>
    <w:rsid w:val="00296673"/>
    <w:rsid w:val="002969D2"/>
    <w:rsid w:val="00297147"/>
    <w:rsid w:val="002979B2"/>
    <w:rsid w:val="00297B4B"/>
    <w:rsid w:val="002A05FD"/>
    <w:rsid w:val="002A0975"/>
    <w:rsid w:val="002A09EF"/>
    <w:rsid w:val="002A1543"/>
    <w:rsid w:val="002A2458"/>
    <w:rsid w:val="002A2795"/>
    <w:rsid w:val="002A2869"/>
    <w:rsid w:val="002A382C"/>
    <w:rsid w:val="002A5CD5"/>
    <w:rsid w:val="002A5EAD"/>
    <w:rsid w:val="002A64D8"/>
    <w:rsid w:val="002A6665"/>
    <w:rsid w:val="002A6DF9"/>
    <w:rsid w:val="002A6FBB"/>
    <w:rsid w:val="002A7987"/>
    <w:rsid w:val="002AE7D3"/>
    <w:rsid w:val="002B05E9"/>
    <w:rsid w:val="002B076A"/>
    <w:rsid w:val="002B0D53"/>
    <w:rsid w:val="002B1361"/>
    <w:rsid w:val="002B14E5"/>
    <w:rsid w:val="002B1F76"/>
    <w:rsid w:val="002B2562"/>
    <w:rsid w:val="002B260F"/>
    <w:rsid w:val="002B2676"/>
    <w:rsid w:val="002B3700"/>
    <w:rsid w:val="002B3F1A"/>
    <w:rsid w:val="002B3F4B"/>
    <w:rsid w:val="002B4657"/>
    <w:rsid w:val="002B483F"/>
    <w:rsid w:val="002B4A43"/>
    <w:rsid w:val="002B4D86"/>
    <w:rsid w:val="002B4DC3"/>
    <w:rsid w:val="002B6C78"/>
    <w:rsid w:val="002C01AA"/>
    <w:rsid w:val="002C0A86"/>
    <w:rsid w:val="002C0C80"/>
    <w:rsid w:val="002C14EC"/>
    <w:rsid w:val="002C1578"/>
    <w:rsid w:val="002C1E8D"/>
    <w:rsid w:val="002C1F41"/>
    <w:rsid w:val="002C2222"/>
    <w:rsid w:val="002C23BC"/>
    <w:rsid w:val="002C2513"/>
    <w:rsid w:val="002C2EE0"/>
    <w:rsid w:val="002C305C"/>
    <w:rsid w:val="002C360B"/>
    <w:rsid w:val="002C3C36"/>
    <w:rsid w:val="002C4177"/>
    <w:rsid w:val="002C4A05"/>
    <w:rsid w:val="002C53EE"/>
    <w:rsid w:val="002C5870"/>
    <w:rsid w:val="002C5BBB"/>
    <w:rsid w:val="002C610B"/>
    <w:rsid w:val="002C721D"/>
    <w:rsid w:val="002C7D40"/>
    <w:rsid w:val="002D0766"/>
    <w:rsid w:val="002D1220"/>
    <w:rsid w:val="002D1D00"/>
    <w:rsid w:val="002D23DF"/>
    <w:rsid w:val="002D24D9"/>
    <w:rsid w:val="002D2FEA"/>
    <w:rsid w:val="002D3232"/>
    <w:rsid w:val="002D3DF8"/>
    <w:rsid w:val="002D4801"/>
    <w:rsid w:val="002D4D85"/>
    <w:rsid w:val="002D5A7A"/>
    <w:rsid w:val="002D60B8"/>
    <w:rsid w:val="002D7599"/>
    <w:rsid w:val="002D7D37"/>
    <w:rsid w:val="002E00B6"/>
    <w:rsid w:val="002E015D"/>
    <w:rsid w:val="002E05FB"/>
    <w:rsid w:val="002E0666"/>
    <w:rsid w:val="002E067C"/>
    <w:rsid w:val="002E0CDA"/>
    <w:rsid w:val="002E0E57"/>
    <w:rsid w:val="002E2145"/>
    <w:rsid w:val="002E2155"/>
    <w:rsid w:val="002E3614"/>
    <w:rsid w:val="002E3B74"/>
    <w:rsid w:val="002E3EAE"/>
    <w:rsid w:val="002E4541"/>
    <w:rsid w:val="002E4CEF"/>
    <w:rsid w:val="002E4FDA"/>
    <w:rsid w:val="002E5747"/>
    <w:rsid w:val="002E57C8"/>
    <w:rsid w:val="002E5E48"/>
    <w:rsid w:val="002E6B18"/>
    <w:rsid w:val="002E78EA"/>
    <w:rsid w:val="002E7FE7"/>
    <w:rsid w:val="002F0124"/>
    <w:rsid w:val="002F0786"/>
    <w:rsid w:val="002F12ED"/>
    <w:rsid w:val="002F1488"/>
    <w:rsid w:val="002F1DBC"/>
    <w:rsid w:val="002F43D1"/>
    <w:rsid w:val="002F4C4A"/>
    <w:rsid w:val="002F57A6"/>
    <w:rsid w:val="002F7054"/>
    <w:rsid w:val="002F726B"/>
    <w:rsid w:val="002F72B3"/>
    <w:rsid w:val="002F738C"/>
    <w:rsid w:val="0030034C"/>
    <w:rsid w:val="0030230E"/>
    <w:rsid w:val="00302561"/>
    <w:rsid w:val="00303236"/>
    <w:rsid w:val="003032FF"/>
    <w:rsid w:val="00303E77"/>
    <w:rsid w:val="00304225"/>
    <w:rsid w:val="0030567D"/>
    <w:rsid w:val="00306434"/>
    <w:rsid w:val="003066BF"/>
    <w:rsid w:val="00306A4A"/>
    <w:rsid w:val="00307F6F"/>
    <w:rsid w:val="003101E5"/>
    <w:rsid w:val="00310617"/>
    <w:rsid w:val="00311CF9"/>
    <w:rsid w:val="00312BD6"/>
    <w:rsid w:val="00313B9D"/>
    <w:rsid w:val="00314085"/>
    <w:rsid w:val="00315639"/>
    <w:rsid w:val="00315E71"/>
    <w:rsid w:val="00316505"/>
    <w:rsid w:val="00316760"/>
    <w:rsid w:val="00316D25"/>
    <w:rsid w:val="00316D54"/>
    <w:rsid w:val="00317B05"/>
    <w:rsid w:val="003207BB"/>
    <w:rsid w:val="00321B61"/>
    <w:rsid w:val="00322042"/>
    <w:rsid w:val="00322102"/>
    <w:rsid w:val="00322214"/>
    <w:rsid w:val="00322CAE"/>
    <w:rsid w:val="00322D6C"/>
    <w:rsid w:val="003233D6"/>
    <w:rsid w:val="003241AA"/>
    <w:rsid w:val="00324A31"/>
    <w:rsid w:val="00324D4D"/>
    <w:rsid w:val="00325097"/>
    <w:rsid w:val="0032513C"/>
    <w:rsid w:val="003256AB"/>
    <w:rsid w:val="00325826"/>
    <w:rsid w:val="003262C3"/>
    <w:rsid w:val="0033050B"/>
    <w:rsid w:val="003307BC"/>
    <w:rsid w:val="003309C8"/>
    <w:rsid w:val="00331222"/>
    <w:rsid w:val="003319E3"/>
    <w:rsid w:val="003326C0"/>
    <w:rsid w:val="00332731"/>
    <w:rsid w:val="00332870"/>
    <w:rsid w:val="00332B3C"/>
    <w:rsid w:val="00333139"/>
    <w:rsid w:val="00333183"/>
    <w:rsid w:val="0033348F"/>
    <w:rsid w:val="0033371D"/>
    <w:rsid w:val="00333903"/>
    <w:rsid w:val="00333D8A"/>
    <w:rsid w:val="00334234"/>
    <w:rsid w:val="00334374"/>
    <w:rsid w:val="0033479A"/>
    <w:rsid w:val="0033495F"/>
    <w:rsid w:val="003349D2"/>
    <w:rsid w:val="0033505B"/>
    <w:rsid w:val="00335487"/>
    <w:rsid w:val="00335687"/>
    <w:rsid w:val="00335BF0"/>
    <w:rsid w:val="0033606A"/>
    <w:rsid w:val="00336974"/>
    <w:rsid w:val="00336DED"/>
    <w:rsid w:val="003375A6"/>
    <w:rsid w:val="00337C7F"/>
    <w:rsid w:val="003415AD"/>
    <w:rsid w:val="00341C36"/>
    <w:rsid w:val="00341D9D"/>
    <w:rsid w:val="0034221F"/>
    <w:rsid w:val="00342AD6"/>
    <w:rsid w:val="00342BB1"/>
    <w:rsid w:val="00342CDD"/>
    <w:rsid w:val="00343B85"/>
    <w:rsid w:val="0034556C"/>
    <w:rsid w:val="003464B9"/>
    <w:rsid w:val="00346714"/>
    <w:rsid w:val="003471D6"/>
    <w:rsid w:val="00347319"/>
    <w:rsid w:val="00347637"/>
    <w:rsid w:val="0034D22E"/>
    <w:rsid w:val="003501F7"/>
    <w:rsid w:val="00350323"/>
    <w:rsid w:val="0035133E"/>
    <w:rsid w:val="003513D8"/>
    <w:rsid w:val="00351667"/>
    <w:rsid w:val="00351D6D"/>
    <w:rsid w:val="00352284"/>
    <w:rsid w:val="003523B1"/>
    <w:rsid w:val="0035260D"/>
    <w:rsid w:val="00352AB8"/>
    <w:rsid w:val="0035304B"/>
    <w:rsid w:val="00353978"/>
    <w:rsid w:val="003547F1"/>
    <w:rsid w:val="00354C37"/>
    <w:rsid w:val="00355612"/>
    <w:rsid w:val="003561C8"/>
    <w:rsid w:val="0035678A"/>
    <w:rsid w:val="00356F88"/>
    <w:rsid w:val="00357CBA"/>
    <w:rsid w:val="00357E7D"/>
    <w:rsid w:val="00360116"/>
    <w:rsid w:val="00360323"/>
    <w:rsid w:val="003604AC"/>
    <w:rsid w:val="00362453"/>
    <w:rsid w:val="00363154"/>
    <w:rsid w:val="00363A6A"/>
    <w:rsid w:val="00363F20"/>
    <w:rsid w:val="00364EAC"/>
    <w:rsid w:val="00364F79"/>
    <w:rsid w:val="00366495"/>
    <w:rsid w:val="00366BEA"/>
    <w:rsid w:val="00366FBE"/>
    <w:rsid w:val="00367358"/>
    <w:rsid w:val="003706A5"/>
    <w:rsid w:val="00370B9F"/>
    <w:rsid w:val="00370C42"/>
    <w:rsid w:val="003710E3"/>
    <w:rsid w:val="003720E8"/>
    <w:rsid w:val="00373D1F"/>
    <w:rsid w:val="00373E7F"/>
    <w:rsid w:val="00373FFE"/>
    <w:rsid w:val="00374E66"/>
    <w:rsid w:val="0037530D"/>
    <w:rsid w:val="00375355"/>
    <w:rsid w:val="00375568"/>
    <w:rsid w:val="00376312"/>
    <w:rsid w:val="00376B27"/>
    <w:rsid w:val="00376BDC"/>
    <w:rsid w:val="00377A3C"/>
    <w:rsid w:val="00377BA9"/>
    <w:rsid w:val="00377E8C"/>
    <w:rsid w:val="003806B3"/>
    <w:rsid w:val="0038095E"/>
    <w:rsid w:val="00380E0D"/>
    <w:rsid w:val="00381897"/>
    <w:rsid w:val="00382DB9"/>
    <w:rsid w:val="0038375D"/>
    <w:rsid w:val="00383D1C"/>
    <w:rsid w:val="00384483"/>
    <w:rsid w:val="003848DA"/>
    <w:rsid w:val="00384B79"/>
    <w:rsid w:val="0038544D"/>
    <w:rsid w:val="00385CB5"/>
    <w:rsid w:val="00385DF5"/>
    <w:rsid w:val="00386D9F"/>
    <w:rsid w:val="00387809"/>
    <w:rsid w:val="00387A31"/>
    <w:rsid w:val="00387C86"/>
    <w:rsid w:val="003903F0"/>
    <w:rsid w:val="00390D0F"/>
    <w:rsid w:val="00392339"/>
    <w:rsid w:val="00392E67"/>
    <w:rsid w:val="00393560"/>
    <w:rsid w:val="00393BDB"/>
    <w:rsid w:val="00395698"/>
    <w:rsid w:val="00395779"/>
    <w:rsid w:val="00395923"/>
    <w:rsid w:val="00397532"/>
    <w:rsid w:val="00397950"/>
    <w:rsid w:val="003A0028"/>
    <w:rsid w:val="003A144F"/>
    <w:rsid w:val="003A25F3"/>
    <w:rsid w:val="003A2E96"/>
    <w:rsid w:val="003A456D"/>
    <w:rsid w:val="003A467E"/>
    <w:rsid w:val="003A4B43"/>
    <w:rsid w:val="003A4BE7"/>
    <w:rsid w:val="003A4C0E"/>
    <w:rsid w:val="003A5159"/>
    <w:rsid w:val="003A5757"/>
    <w:rsid w:val="003A6DFD"/>
    <w:rsid w:val="003A7867"/>
    <w:rsid w:val="003B014F"/>
    <w:rsid w:val="003B0A2C"/>
    <w:rsid w:val="003B11A0"/>
    <w:rsid w:val="003B224A"/>
    <w:rsid w:val="003B2E59"/>
    <w:rsid w:val="003B300F"/>
    <w:rsid w:val="003B51CB"/>
    <w:rsid w:val="003B54B7"/>
    <w:rsid w:val="003B589A"/>
    <w:rsid w:val="003B5D10"/>
    <w:rsid w:val="003B63AD"/>
    <w:rsid w:val="003B65E8"/>
    <w:rsid w:val="003B6625"/>
    <w:rsid w:val="003B74E8"/>
    <w:rsid w:val="003B7D22"/>
    <w:rsid w:val="003C07AB"/>
    <w:rsid w:val="003C08C0"/>
    <w:rsid w:val="003C23E9"/>
    <w:rsid w:val="003C25DB"/>
    <w:rsid w:val="003C277C"/>
    <w:rsid w:val="003C2B35"/>
    <w:rsid w:val="003C2D85"/>
    <w:rsid w:val="003C3786"/>
    <w:rsid w:val="003C3E68"/>
    <w:rsid w:val="003C3F52"/>
    <w:rsid w:val="003C4062"/>
    <w:rsid w:val="003C40E1"/>
    <w:rsid w:val="003C46DA"/>
    <w:rsid w:val="003C4B96"/>
    <w:rsid w:val="003C4E1E"/>
    <w:rsid w:val="003C5A1A"/>
    <w:rsid w:val="003C65C0"/>
    <w:rsid w:val="003C6795"/>
    <w:rsid w:val="003C6FCF"/>
    <w:rsid w:val="003C7044"/>
    <w:rsid w:val="003C7C72"/>
    <w:rsid w:val="003D0AEA"/>
    <w:rsid w:val="003D0F3D"/>
    <w:rsid w:val="003D2EB3"/>
    <w:rsid w:val="003D39F0"/>
    <w:rsid w:val="003D442A"/>
    <w:rsid w:val="003D4DEF"/>
    <w:rsid w:val="003D5157"/>
    <w:rsid w:val="003D5432"/>
    <w:rsid w:val="003D56FE"/>
    <w:rsid w:val="003D5BE9"/>
    <w:rsid w:val="003D5ECA"/>
    <w:rsid w:val="003D6464"/>
    <w:rsid w:val="003E1420"/>
    <w:rsid w:val="003E15D2"/>
    <w:rsid w:val="003E1B91"/>
    <w:rsid w:val="003E3F99"/>
    <w:rsid w:val="003E47F8"/>
    <w:rsid w:val="003E4A6C"/>
    <w:rsid w:val="003E4DAF"/>
    <w:rsid w:val="003E4FCB"/>
    <w:rsid w:val="003E5607"/>
    <w:rsid w:val="003E5B74"/>
    <w:rsid w:val="003E608B"/>
    <w:rsid w:val="003E62B9"/>
    <w:rsid w:val="003E6912"/>
    <w:rsid w:val="003E6F0F"/>
    <w:rsid w:val="003E7D24"/>
    <w:rsid w:val="003E7E92"/>
    <w:rsid w:val="003F27B3"/>
    <w:rsid w:val="003F2953"/>
    <w:rsid w:val="003F3355"/>
    <w:rsid w:val="003F3715"/>
    <w:rsid w:val="003F3E9A"/>
    <w:rsid w:val="003F4029"/>
    <w:rsid w:val="003F41FF"/>
    <w:rsid w:val="003F4326"/>
    <w:rsid w:val="003F45A8"/>
    <w:rsid w:val="003F54E3"/>
    <w:rsid w:val="003F5808"/>
    <w:rsid w:val="003F5A23"/>
    <w:rsid w:val="003F605E"/>
    <w:rsid w:val="003F70BE"/>
    <w:rsid w:val="003F712E"/>
    <w:rsid w:val="003F7186"/>
    <w:rsid w:val="003F7875"/>
    <w:rsid w:val="004006DB"/>
    <w:rsid w:val="00403AAB"/>
    <w:rsid w:val="00403E09"/>
    <w:rsid w:val="00404074"/>
    <w:rsid w:val="0040473D"/>
    <w:rsid w:val="00404A3B"/>
    <w:rsid w:val="00404BEB"/>
    <w:rsid w:val="0040550D"/>
    <w:rsid w:val="00406837"/>
    <w:rsid w:val="00406C28"/>
    <w:rsid w:val="004070A8"/>
    <w:rsid w:val="00407EF0"/>
    <w:rsid w:val="0041050E"/>
    <w:rsid w:val="00410828"/>
    <w:rsid w:val="004111F2"/>
    <w:rsid w:val="00412D68"/>
    <w:rsid w:val="0041387E"/>
    <w:rsid w:val="004146A1"/>
    <w:rsid w:val="0041490D"/>
    <w:rsid w:val="0041530F"/>
    <w:rsid w:val="00417E66"/>
    <w:rsid w:val="0042043F"/>
    <w:rsid w:val="00420513"/>
    <w:rsid w:val="004205FB"/>
    <w:rsid w:val="00420709"/>
    <w:rsid w:val="00420AB9"/>
    <w:rsid w:val="00421624"/>
    <w:rsid w:val="0042358B"/>
    <w:rsid w:val="00423E2C"/>
    <w:rsid w:val="004244C7"/>
    <w:rsid w:val="00424610"/>
    <w:rsid w:val="004265F3"/>
    <w:rsid w:val="00426DE5"/>
    <w:rsid w:val="00430083"/>
    <w:rsid w:val="00430563"/>
    <w:rsid w:val="00430B2C"/>
    <w:rsid w:val="00430C2A"/>
    <w:rsid w:val="00431F7A"/>
    <w:rsid w:val="00432074"/>
    <w:rsid w:val="00432172"/>
    <w:rsid w:val="00432E46"/>
    <w:rsid w:val="00432EA0"/>
    <w:rsid w:val="00435178"/>
    <w:rsid w:val="00435AED"/>
    <w:rsid w:val="00435CBB"/>
    <w:rsid w:val="004361DF"/>
    <w:rsid w:val="004361E9"/>
    <w:rsid w:val="00436479"/>
    <w:rsid w:val="004367C6"/>
    <w:rsid w:val="00436CCB"/>
    <w:rsid w:val="00437413"/>
    <w:rsid w:val="00437DFD"/>
    <w:rsid w:val="004409C5"/>
    <w:rsid w:val="00442CBF"/>
    <w:rsid w:val="00443C99"/>
    <w:rsid w:val="00443E58"/>
    <w:rsid w:val="00445330"/>
    <w:rsid w:val="00446209"/>
    <w:rsid w:val="00446590"/>
    <w:rsid w:val="004469F5"/>
    <w:rsid w:val="00450B70"/>
    <w:rsid w:val="00450D14"/>
    <w:rsid w:val="00451904"/>
    <w:rsid w:val="004521BD"/>
    <w:rsid w:val="004525BD"/>
    <w:rsid w:val="00453C83"/>
    <w:rsid w:val="00454D69"/>
    <w:rsid w:val="00455FB8"/>
    <w:rsid w:val="004568DF"/>
    <w:rsid w:val="00456BD9"/>
    <w:rsid w:val="00457A64"/>
    <w:rsid w:val="00457D91"/>
    <w:rsid w:val="00460C01"/>
    <w:rsid w:val="00460F3B"/>
    <w:rsid w:val="00462F80"/>
    <w:rsid w:val="0046406A"/>
    <w:rsid w:val="004641CA"/>
    <w:rsid w:val="00464268"/>
    <w:rsid w:val="0046496C"/>
    <w:rsid w:val="00465577"/>
    <w:rsid w:val="004656E6"/>
    <w:rsid w:val="0046635D"/>
    <w:rsid w:val="00466585"/>
    <w:rsid w:val="00466739"/>
    <w:rsid w:val="0046792F"/>
    <w:rsid w:val="00467DE0"/>
    <w:rsid w:val="00471009"/>
    <w:rsid w:val="00471BAC"/>
    <w:rsid w:val="00472558"/>
    <w:rsid w:val="004738B3"/>
    <w:rsid w:val="00473D23"/>
    <w:rsid w:val="00474252"/>
    <w:rsid w:val="00474266"/>
    <w:rsid w:val="00474528"/>
    <w:rsid w:val="00474D00"/>
    <w:rsid w:val="00474F22"/>
    <w:rsid w:val="00475BB4"/>
    <w:rsid w:val="0047625F"/>
    <w:rsid w:val="00476452"/>
    <w:rsid w:val="004764B1"/>
    <w:rsid w:val="0047673B"/>
    <w:rsid w:val="004772DC"/>
    <w:rsid w:val="004776AD"/>
    <w:rsid w:val="00477BE9"/>
    <w:rsid w:val="004802F3"/>
    <w:rsid w:val="004805FA"/>
    <w:rsid w:val="00480747"/>
    <w:rsid w:val="00480C07"/>
    <w:rsid w:val="004810A0"/>
    <w:rsid w:val="0048183A"/>
    <w:rsid w:val="00481E5C"/>
    <w:rsid w:val="00484163"/>
    <w:rsid w:val="00484526"/>
    <w:rsid w:val="00484918"/>
    <w:rsid w:val="004860A2"/>
    <w:rsid w:val="00486EA3"/>
    <w:rsid w:val="00487405"/>
    <w:rsid w:val="004874D9"/>
    <w:rsid w:val="00487E43"/>
    <w:rsid w:val="00490291"/>
    <w:rsid w:val="004904E0"/>
    <w:rsid w:val="00490F6D"/>
    <w:rsid w:val="00491CE1"/>
    <w:rsid w:val="00492AF5"/>
    <w:rsid w:val="00492E4D"/>
    <w:rsid w:val="004932FC"/>
    <w:rsid w:val="0049354E"/>
    <w:rsid w:val="004937D0"/>
    <w:rsid w:val="004937D6"/>
    <w:rsid w:val="0049412B"/>
    <w:rsid w:val="0049426E"/>
    <w:rsid w:val="00494F82"/>
    <w:rsid w:val="00495636"/>
    <w:rsid w:val="0049631F"/>
    <w:rsid w:val="00496591"/>
    <w:rsid w:val="00496B4A"/>
    <w:rsid w:val="00497D08"/>
    <w:rsid w:val="004A028F"/>
    <w:rsid w:val="004A0517"/>
    <w:rsid w:val="004A0B32"/>
    <w:rsid w:val="004A1B98"/>
    <w:rsid w:val="004A2D62"/>
    <w:rsid w:val="004A360C"/>
    <w:rsid w:val="004A37D0"/>
    <w:rsid w:val="004A426D"/>
    <w:rsid w:val="004A4AA2"/>
    <w:rsid w:val="004A551E"/>
    <w:rsid w:val="004A585E"/>
    <w:rsid w:val="004A5B07"/>
    <w:rsid w:val="004A5C17"/>
    <w:rsid w:val="004A5EDA"/>
    <w:rsid w:val="004A6493"/>
    <w:rsid w:val="004A6CD2"/>
    <w:rsid w:val="004A77DA"/>
    <w:rsid w:val="004B02C7"/>
    <w:rsid w:val="004B1569"/>
    <w:rsid w:val="004B3FF5"/>
    <w:rsid w:val="004B44AA"/>
    <w:rsid w:val="004B7C2D"/>
    <w:rsid w:val="004C094A"/>
    <w:rsid w:val="004C1A2C"/>
    <w:rsid w:val="004C1DA8"/>
    <w:rsid w:val="004C39CC"/>
    <w:rsid w:val="004C4126"/>
    <w:rsid w:val="004C43F9"/>
    <w:rsid w:val="004C4763"/>
    <w:rsid w:val="004C4E1A"/>
    <w:rsid w:val="004D076E"/>
    <w:rsid w:val="004D0F09"/>
    <w:rsid w:val="004D17E2"/>
    <w:rsid w:val="004D1846"/>
    <w:rsid w:val="004D35B9"/>
    <w:rsid w:val="004D3674"/>
    <w:rsid w:val="004D4305"/>
    <w:rsid w:val="004D49A6"/>
    <w:rsid w:val="004D52B9"/>
    <w:rsid w:val="004D7666"/>
    <w:rsid w:val="004E056F"/>
    <w:rsid w:val="004E1A15"/>
    <w:rsid w:val="004E1B0A"/>
    <w:rsid w:val="004E22D8"/>
    <w:rsid w:val="004E2BFD"/>
    <w:rsid w:val="004E51A0"/>
    <w:rsid w:val="004E5E67"/>
    <w:rsid w:val="004E61FE"/>
    <w:rsid w:val="004E6535"/>
    <w:rsid w:val="004E68E5"/>
    <w:rsid w:val="004E6F71"/>
    <w:rsid w:val="004E77EC"/>
    <w:rsid w:val="004E788A"/>
    <w:rsid w:val="004E7AB0"/>
    <w:rsid w:val="004E7E5D"/>
    <w:rsid w:val="004F05A5"/>
    <w:rsid w:val="004F1597"/>
    <w:rsid w:val="004F17D1"/>
    <w:rsid w:val="004F231C"/>
    <w:rsid w:val="004F27CC"/>
    <w:rsid w:val="004F27FD"/>
    <w:rsid w:val="004F2A5C"/>
    <w:rsid w:val="004F310A"/>
    <w:rsid w:val="004F32B9"/>
    <w:rsid w:val="004F40FD"/>
    <w:rsid w:val="004F4717"/>
    <w:rsid w:val="004F526A"/>
    <w:rsid w:val="004F593F"/>
    <w:rsid w:val="004F6CB9"/>
    <w:rsid w:val="004F70B0"/>
    <w:rsid w:val="004F791B"/>
    <w:rsid w:val="004F7CCC"/>
    <w:rsid w:val="004F7F9F"/>
    <w:rsid w:val="00500169"/>
    <w:rsid w:val="00500E29"/>
    <w:rsid w:val="00500E54"/>
    <w:rsid w:val="0050135C"/>
    <w:rsid w:val="00501865"/>
    <w:rsid w:val="00501E16"/>
    <w:rsid w:val="00502183"/>
    <w:rsid w:val="0050257A"/>
    <w:rsid w:val="00502AE6"/>
    <w:rsid w:val="00503634"/>
    <w:rsid w:val="00503DD2"/>
    <w:rsid w:val="00504032"/>
    <w:rsid w:val="0050485A"/>
    <w:rsid w:val="005048A4"/>
    <w:rsid w:val="00505023"/>
    <w:rsid w:val="0050651C"/>
    <w:rsid w:val="005067F2"/>
    <w:rsid w:val="005071D5"/>
    <w:rsid w:val="00507F5A"/>
    <w:rsid w:val="00510246"/>
    <w:rsid w:val="00510DDA"/>
    <w:rsid w:val="0051154F"/>
    <w:rsid w:val="00511BAC"/>
    <w:rsid w:val="005124C8"/>
    <w:rsid w:val="005137B2"/>
    <w:rsid w:val="00513870"/>
    <w:rsid w:val="00514A58"/>
    <w:rsid w:val="00515533"/>
    <w:rsid w:val="00516E14"/>
    <w:rsid w:val="005173EE"/>
    <w:rsid w:val="00517658"/>
    <w:rsid w:val="00517A1E"/>
    <w:rsid w:val="005219B9"/>
    <w:rsid w:val="00521A90"/>
    <w:rsid w:val="00522F98"/>
    <w:rsid w:val="005233BF"/>
    <w:rsid w:val="00524665"/>
    <w:rsid w:val="0052498E"/>
    <w:rsid w:val="00525372"/>
    <w:rsid w:val="005253D1"/>
    <w:rsid w:val="00525428"/>
    <w:rsid w:val="00525B80"/>
    <w:rsid w:val="00526038"/>
    <w:rsid w:val="005263FD"/>
    <w:rsid w:val="00526A10"/>
    <w:rsid w:val="00526A6C"/>
    <w:rsid w:val="00526D60"/>
    <w:rsid w:val="00526FFF"/>
    <w:rsid w:val="00527625"/>
    <w:rsid w:val="00527E87"/>
    <w:rsid w:val="00530EE4"/>
    <w:rsid w:val="00533021"/>
    <w:rsid w:val="005348C8"/>
    <w:rsid w:val="0053587D"/>
    <w:rsid w:val="00535F60"/>
    <w:rsid w:val="005361C0"/>
    <w:rsid w:val="00536ECE"/>
    <w:rsid w:val="00536F5F"/>
    <w:rsid w:val="00541DEB"/>
    <w:rsid w:val="00542E39"/>
    <w:rsid w:val="0054313F"/>
    <w:rsid w:val="005443BE"/>
    <w:rsid w:val="00544A25"/>
    <w:rsid w:val="00544C1E"/>
    <w:rsid w:val="00545F64"/>
    <w:rsid w:val="005476E2"/>
    <w:rsid w:val="00547915"/>
    <w:rsid w:val="005479CC"/>
    <w:rsid w:val="00547B01"/>
    <w:rsid w:val="005507F5"/>
    <w:rsid w:val="00550F58"/>
    <w:rsid w:val="00551540"/>
    <w:rsid w:val="005523DC"/>
    <w:rsid w:val="00552701"/>
    <w:rsid w:val="00552934"/>
    <w:rsid w:val="00552E85"/>
    <w:rsid w:val="005537A3"/>
    <w:rsid w:val="00553871"/>
    <w:rsid w:val="005542E2"/>
    <w:rsid w:val="005544B4"/>
    <w:rsid w:val="00554F7B"/>
    <w:rsid w:val="0055600A"/>
    <w:rsid w:val="00557279"/>
    <w:rsid w:val="0056051D"/>
    <w:rsid w:val="00560716"/>
    <w:rsid w:val="005607FC"/>
    <w:rsid w:val="00560DF9"/>
    <w:rsid w:val="0056143E"/>
    <w:rsid w:val="005614FA"/>
    <w:rsid w:val="00562AC1"/>
    <w:rsid w:val="005631BE"/>
    <w:rsid w:val="00564324"/>
    <w:rsid w:val="00564599"/>
    <w:rsid w:val="00565548"/>
    <w:rsid w:val="00566330"/>
    <w:rsid w:val="00566392"/>
    <w:rsid w:val="0056677E"/>
    <w:rsid w:val="00566999"/>
    <w:rsid w:val="005676AC"/>
    <w:rsid w:val="005678FE"/>
    <w:rsid w:val="00567AB8"/>
    <w:rsid w:val="00567AFC"/>
    <w:rsid w:val="00567BDC"/>
    <w:rsid w:val="005702CA"/>
    <w:rsid w:val="00570A15"/>
    <w:rsid w:val="005710FA"/>
    <w:rsid w:val="00571433"/>
    <w:rsid w:val="00571E56"/>
    <w:rsid w:val="005720F2"/>
    <w:rsid w:val="00572915"/>
    <w:rsid w:val="0057318A"/>
    <w:rsid w:val="005737B3"/>
    <w:rsid w:val="00573BF9"/>
    <w:rsid w:val="0057444E"/>
    <w:rsid w:val="00576056"/>
    <w:rsid w:val="00576D95"/>
    <w:rsid w:val="00577DD4"/>
    <w:rsid w:val="00581F3A"/>
    <w:rsid w:val="00582094"/>
    <w:rsid w:val="0058377C"/>
    <w:rsid w:val="005837E4"/>
    <w:rsid w:val="00583919"/>
    <w:rsid w:val="00583B9D"/>
    <w:rsid w:val="00583E4D"/>
    <w:rsid w:val="005841AB"/>
    <w:rsid w:val="00584B78"/>
    <w:rsid w:val="00584FBC"/>
    <w:rsid w:val="005854D9"/>
    <w:rsid w:val="00585ACE"/>
    <w:rsid w:val="00585FDA"/>
    <w:rsid w:val="00586F4A"/>
    <w:rsid w:val="00587421"/>
    <w:rsid w:val="00590C67"/>
    <w:rsid w:val="00590CCC"/>
    <w:rsid w:val="005923C6"/>
    <w:rsid w:val="00592449"/>
    <w:rsid w:val="005928DF"/>
    <w:rsid w:val="00593183"/>
    <w:rsid w:val="00594B08"/>
    <w:rsid w:val="005961B8"/>
    <w:rsid w:val="0059696F"/>
    <w:rsid w:val="0059725D"/>
    <w:rsid w:val="00597920"/>
    <w:rsid w:val="005A1A4C"/>
    <w:rsid w:val="005A1A7A"/>
    <w:rsid w:val="005A3466"/>
    <w:rsid w:val="005A3A2E"/>
    <w:rsid w:val="005A3B3F"/>
    <w:rsid w:val="005A4464"/>
    <w:rsid w:val="005A5533"/>
    <w:rsid w:val="005A5635"/>
    <w:rsid w:val="005A668D"/>
    <w:rsid w:val="005A6DB0"/>
    <w:rsid w:val="005A7046"/>
    <w:rsid w:val="005A7962"/>
    <w:rsid w:val="005A7C8D"/>
    <w:rsid w:val="005A7F64"/>
    <w:rsid w:val="005B0B09"/>
    <w:rsid w:val="005B118F"/>
    <w:rsid w:val="005B1211"/>
    <w:rsid w:val="005B166C"/>
    <w:rsid w:val="005B1BB0"/>
    <w:rsid w:val="005B1DC9"/>
    <w:rsid w:val="005B2061"/>
    <w:rsid w:val="005B37AB"/>
    <w:rsid w:val="005B43B7"/>
    <w:rsid w:val="005B5305"/>
    <w:rsid w:val="005B563A"/>
    <w:rsid w:val="005B570C"/>
    <w:rsid w:val="005B5AEB"/>
    <w:rsid w:val="005B6B2B"/>
    <w:rsid w:val="005B6DCE"/>
    <w:rsid w:val="005B6E40"/>
    <w:rsid w:val="005B7198"/>
    <w:rsid w:val="005C0745"/>
    <w:rsid w:val="005C0B88"/>
    <w:rsid w:val="005C1622"/>
    <w:rsid w:val="005C1849"/>
    <w:rsid w:val="005C1F7D"/>
    <w:rsid w:val="005C24A6"/>
    <w:rsid w:val="005C2D37"/>
    <w:rsid w:val="005C365C"/>
    <w:rsid w:val="005C3A0E"/>
    <w:rsid w:val="005C3ECF"/>
    <w:rsid w:val="005C4147"/>
    <w:rsid w:val="005C4E6A"/>
    <w:rsid w:val="005C4FB8"/>
    <w:rsid w:val="005C58A0"/>
    <w:rsid w:val="005C6601"/>
    <w:rsid w:val="005C679A"/>
    <w:rsid w:val="005C6D75"/>
    <w:rsid w:val="005C7003"/>
    <w:rsid w:val="005C70BB"/>
    <w:rsid w:val="005D19CF"/>
    <w:rsid w:val="005D24F1"/>
    <w:rsid w:val="005D2732"/>
    <w:rsid w:val="005D28E1"/>
    <w:rsid w:val="005D2F66"/>
    <w:rsid w:val="005D42D0"/>
    <w:rsid w:val="005D51AA"/>
    <w:rsid w:val="005D5245"/>
    <w:rsid w:val="005D5742"/>
    <w:rsid w:val="005D5754"/>
    <w:rsid w:val="005D5A2F"/>
    <w:rsid w:val="005D6455"/>
    <w:rsid w:val="005D798A"/>
    <w:rsid w:val="005D7B87"/>
    <w:rsid w:val="005D7BBA"/>
    <w:rsid w:val="005E0F20"/>
    <w:rsid w:val="005E1105"/>
    <w:rsid w:val="005E27FF"/>
    <w:rsid w:val="005E2983"/>
    <w:rsid w:val="005E2A2D"/>
    <w:rsid w:val="005E2E34"/>
    <w:rsid w:val="005E3131"/>
    <w:rsid w:val="005E3543"/>
    <w:rsid w:val="005E373F"/>
    <w:rsid w:val="005E3949"/>
    <w:rsid w:val="005E39A9"/>
    <w:rsid w:val="005E4C97"/>
    <w:rsid w:val="005E4CC6"/>
    <w:rsid w:val="005E4F1C"/>
    <w:rsid w:val="005E56CF"/>
    <w:rsid w:val="005E5D8E"/>
    <w:rsid w:val="005E601A"/>
    <w:rsid w:val="005E6128"/>
    <w:rsid w:val="005E66A5"/>
    <w:rsid w:val="005E6B00"/>
    <w:rsid w:val="005E6D35"/>
    <w:rsid w:val="005E7347"/>
    <w:rsid w:val="005E787F"/>
    <w:rsid w:val="005F09BA"/>
    <w:rsid w:val="005F0D1C"/>
    <w:rsid w:val="005F0F66"/>
    <w:rsid w:val="005F1614"/>
    <w:rsid w:val="005F1B4E"/>
    <w:rsid w:val="005F2326"/>
    <w:rsid w:val="005F3211"/>
    <w:rsid w:val="005F3273"/>
    <w:rsid w:val="005F3518"/>
    <w:rsid w:val="005F3C49"/>
    <w:rsid w:val="005F3D4C"/>
    <w:rsid w:val="005F42E8"/>
    <w:rsid w:val="005F43BB"/>
    <w:rsid w:val="005F4AD9"/>
    <w:rsid w:val="005F5762"/>
    <w:rsid w:val="005F7A6F"/>
    <w:rsid w:val="005F7BEC"/>
    <w:rsid w:val="006001B4"/>
    <w:rsid w:val="006010FD"/>
    <w:rsid w:val="0060191E"/>
    <w:rsid w:val="0060208A"/>
    <w:rsid w:val="00602248"/>
    <w:rsid w:val="00602283"/>
    <w:rsid w:val="00602CBA"/>
    <w:rsid w:val="00602D01"/>
    <w:rsid w:val="00602E87"/>
    <w:rsid w:val="0060441C"/>
    <w:rsid w:val="0060484C"/>
    <w:rsid w:val="00605234"/>
    <w:rsid w:val="00605982"/>
    <w:rsid w:val="00606B78"/>
    <w:rsid w:val="00606C78"/>
    <w:rsid w:val="00606D44"/>
    <w:rsid w:val="006073E2"/>
    <w:rsid w:val="00607462"/>
    <w:rsid w:val="00607B0F"/>
    <w:rsid w:val="00607B4D"/>
    <w:rsid w:val="00608F6B"/>
    <w:rsid w:val="00610187"/>
    <w:rsid w:val="0061044C"/>
    <w:rsid w:val="00611773"/>
    <w:rsid w:val="00611CB9"/>
    <w:rsid w:val="00612462"/>
    <w:rsid w:val="00612BA2"/>
    <w:rsid w:val="00613117"/>
    <w:rsid w:val="006133B8"/>
    <w:rsid w:val="0061390E"/>
    <w:rsid w:val="00613B91"/>
    <w:rsid w:val="00613CFA"/>
    <w:rsid w:val="0061464C"/>
    <w:rsid w:val="00615515"/>
    <w:rsid w:val="00616600"/>
    <w:rsid w:val="006171A8"/>
    <w:rsid w:val="00617933"/>
    <w:rsid w:val="00617CDF"/>
    <w:rsid w:val="00620602"/>
    <w:rsid w:val="00620E41"/>
    <w:rsid w:val="00620FD6"/>
    <w:rsid w:val="006228EE"/>
    <w:rsid w:val="00622F4A"/>
    <w:rsid w:val="0062328D"/>
    <w:rsid w:val="006235A3"/>
    <w:rsid w:val="00623A17"/>
    <w:rsid w:val="0062556C"/>
    <w:rsid w:val="00625BB7"/>
    <w:rsid w:val="00625BDE"/>
    <w:rsid w:val="0062628B"/>
    <w:rsid w:val="00626F98"/>
    <w:rsid w:val="006279A9"/>
    <w:rsid w:val="00630910"/>
    <w:rsid w:val="00630BF6"/>
    <w:rsid w:val="00631085"/>
    <w:rsid w:val="00631550"/>
    <w:rsid w:val="00631B09"/>
    <w:rsid w:val="00632388"/>
    <w:rsid w:val="00632631"/>
    <w:rsid w:val="00633B89"/>
    <w:rsid w:val="00633C8A"/>
    <w:rsid w:val="00634F7A"/>
    <w:rsid w:val="00635407"/>
    <w:rsid w:val="006364DE"/>
    <w:rsid w:val="00636BDC"/>
    <w:rsid w:val="00640F67"/>
    <w:rsid w:val="006438A7"/>
    <w:rsid w:val="00644C51"/>
    <w:rsid w:val="00646608"/>
    <w:rsid w:val="00646CD0"/>
    <w:rsid w:val="006516C0"/>
    <w:rsid w:val="00651C39"/>
    <w:rsid w:val="006524FD"/>
    <w:rsid w:val="00652CEA"/>
    <w:rsid w:val="00652E45"/>
    <w:rsid w:val="00652FB5"/>
    <w:rsid w:val="0065308F"/>
    <w:rsid w:val="00653829"/>
    <w:rsid w:val="00653F1F"/>
    <w:rsid w:val="0065537A"/>
    <w:rsid w:val="00656130"/>
    <w:rsid w:val="0065717F"/>
    <w:rsid w:val="006577B8"/>
    <w:rsid w:val="00657943"/>
    <w:rsid w:val="0066002F"/>
    <w:rsid w:val="006601E5"/>
    <w:rsid w:val="00661632"/>
    <w:rsid w:val="00662C00"/>
    <w:rsid w:val="00662E55"/>
    <w:rsid w:val="00663AFA"/>
    <w:rsid w:val="00664491"/>
    <w:rsid w:val="00664D31"/>
    <w:rsid w:val="00665822"/>
    <w:rsid w:val="006660C7"/>
    <w:rsid w:val="00666AE7"/>
    <w:rsid w:val="00666CC2"/>
    <w:rsid w:val="00666DA8"/>
    <w:rsid w:val="006676FD"/>
    <w:rsid w:val="00667E58"/>
    <w:rsid w:val="0066AD03"/>
    <w:rsid w:val="006710FE"/>
    <w:rsid w:val="00672193"/>
    <w:rsid w:val="00673477"/>
    <w:rsid w:val="0067449B"/>
    <w:rsid w:val="00674B75"/>
    <w:rsid w:val="00674CF2"/>
    <w:rsid w:val="0067507E"/>
    <w:rsid w:val="006753FF"/>
    <w:rsid w:val="00676299"/>
    <w:rsid w:val="0067655C"/>
    <w:rsid w:val="006768F2"/>
    <w:rsid w:val="0067705D"/>
    <w:rsid w:val="00677266"/>
    <w:rsid w:val="00677C61"/>
    <w:rsid w:val="0068046A"/>
    <w:rsid w:val="006830A6"/>
    <w:rsid w:val="006839B4"/>
    <w:rsid w:val="00684342"/>
    <w:rsid w:val="006846ED"/>
    <w:rsid w:val="00684E7B"/>
    <w:rsid w:val="00685160"/>
    <w:rsid w:val="0068547D"/>
    <w:rsid w:val="0068664C"/>
    <w:rsid w:val="0068709E"/>
    <w:rsid w:val="0069037A"/>
    <w:rsid w:val="00691C36"/>
    <w:rsid w:val="00692138"/>
    <w:rsid w:val="00692A6B"/>
    <w:rsid w:val="00692DA1"/>
    <w:rsid w:val="00694132"/>
    <w:rsid w:val="00695156"/>
    <w:rsid w:val="006954FF"/>
    <w:rsid w:val="0069580C"/>
    <w:rsid w:val="00695DC4"/>
    <w:rsid w:val="006960EC"/>
    <w:rsid w:val="00696F4E"/>
    <w:rsid w:val="006972D5"/>
    <w:rsid w:val="00697352"/>
    <w:rsid w:val="00697542"/>
    <w:rsid w:val="006979EE"/>
    <w:rsid w:val="00697FE2"/>
    <w:rsid w:val="006A0C25"/>
    <w:rsid w:val="006A0DEF"/>
    <w:rsid w:val="006A0E7D"/>
    <w:rsid w:val="006A107D"/>
    <w:rsid w:val="006A1201"/>
    <w:rsid w:val="006A2686"/>
    <w:rsid w:val="006A32AA"/>
    <w:rsid w:val="006A332E"/>
    <w:rsid w:val="006A3823"/>
    <w:rsid w:val="006A3A59"/>
    <w:rsid w:val="006A3CD8"/>
    <w:rsid w:val="006A41BC"/>
    <w:rsid w:val="006A447B"/>
    <w:rsid w:val="006A5480"/>
    <w:rsid w:val="006A5561"/>
    <w:rsid w:val="006A5E3D"/>
    <w:rsid w:val="006A7201"/>
    <w:rsid w:val="006B0074"/>
    <w:rsid w:val="006B092D"/>
    <w:rsid w:val="006B116E"/>
    <w:rsid w:val="006B22AD"/>
    <w:rsid w:val="006B2C42"/>
    <w:rsid w:val="006B3638"/>
    <w:rsid w:val="006B48A5"/>
    <w:rsid w:val="006B4EAC"/>
    <w:rsid w:val="006B529B"/>
    <w:rsid w:val="006B55A5"/>
    <w:rsid w:val="006B5F2D"/>
    <w:rsid w:val="006B5FDC"/>
    <w:rsid w:val="006B6122"/>
    <w:rsid w:val="006B6353"/>
    <w:rsid w:val="006B6C3A"/>
    <w:rsid w:val="006B6CB2"/>
    <w:rsid w:val="006B6FE9"/>
    <w:rsid w:val="006C0480"/>
    <w:rsid w:val="006C070F"/>
    <w:rsid w:val="006C08F8"/>
    <w:rsid w:val="006C19F0"/>
    <w:rsid w:val="006C313B"/>
    <w:rsid w:val="006C44E2"/>
    <w:rsid w:val="006C5257"/>
    <w:rsid w:val="006C5699"/>
    <w:rsid w:val="006C5AE0"/>
    <w:rsid w:val="006C696C"/>
    <w:rsid w:val="006C6DE2"/>
    <w:rsid w:val="006C79A2"/>
    <w:rsid w:val="006D0022"/>
    <w:rsid w:val="006D04D2"/>
    <w:rsid w:val="006D0D6F"/>
    <w:rsid w:val="006D10AC"/>
    <w:rsid w:val="006D19E0"/>
    <w:rsid w:val="006D1EAC"/>
    <w:rsid w:val="006D285C"/>
    <w:rsid w:val="006D28ED"/>
    <w:rsid w:val="006D2924"/>
    <w:rsid w:val="006D2C83"/>
    <w:rsid w:val="006D43EA"/>
    <w:rsid w:val="006D4ABE"/>
    <w:rsid w:val="006D519B"/>
    <w:rsid w:val="006D560C"/>
    <w:rsid w:val="006D5A0A"/>
    <w:rsid w:val="006D5F79"/>
    <w:rsid w:val="006D641C"/>
    <w:rsid w:val="006D6CA3"/>
    <w:rsid w:val="006D6D8D"/>
    <w:rsid w:val="006D78D8"/>
    <w:rsid w:val="006D7CDE"/>
    <w:rsid w:val="006E0769"/>
    <w:rsid w:val="006E0AEE"/>
    <w:rsid w:val="006E131A"/>
    <w:rsid w:val="006E16B6"/>
    <w:rsid w:val="006E217A"/>
    <w:rsid w:val="006E24CB"/>
    <w:rsid w:val="006E2792"/>
    <w:rsid w:val="006E35E9"/>
    <w:rsid w:val="006E51FF"/>
    <w:rsid w:val="006E5F76"/>
    <w:rsid w:val="006E623A"/>
    <w:rsid w:val="006E74DC"/>
    <w:rsid w:val="006E7E7B"/>
    <w:rsid w:val="006F1944"/>
    <w:rsid w:val="006F2320"/>
    <w:rsid w:val="006F23D7"/>
    <w:rsid w:val="006F35C9"/>
    <w:rsid w:val="006F3C1A"/>
    <w:rsid w:val="006F4252"/>
    <w:rsid w:val="006F4351"/>
    <w:rsid w:val="006F4622"/>
    <w:rsid w:val="006F4A79"/>
    <w:rsid w:val="006F5079"/>
    <w:rsid w:val="006F5E2C"/>
    <w:rsid w:val="006F5F53"/>
    <w:rsid w:val="006F6977"/>
    <w:rsid w:val="006F6CCA"/>
    <w:rsid w:val="006F6CDB"/>
    <w:rsid w:val="006F6EBD"/>
    <w:rsid w:val="006F727D"/>
    <w:rsid w:val="006F753E"/>
    <w:rsid w:val="006F7AEE"/>
    <w:rsid w:val="00700842"/>
    <w:rsid w:val="00701137"/>
    <w:rsid w:val="00701A55"/>
    <w:rsid w:val="00701C7C"/>
    <w:rsid w:val="00701DB8"/>
    <w:rsid w:val="00703F69"/>
    <w:rsid w:val="00704941"/>
    <w:rsid w:val="00706326"/>
    <w:rsid w:val="00706FF9"/>
    <w:rsid w:val="007078F0"/>
    <w:rsid w:val="00711443"/>
    <w:rsid w:val="00712392"/>
    <w:rsid w:val="00712573"/>
    <w:rsid w:val="0071292A"/>
    <w:rsid w:val="00712E6A"/>
    <w:rsid w:val="00712EEE"/>
    <w:rsid w:val="0071390F"/>
    <w:rsid w:val="007147D9"/>
    <w:rsid w:val="00714FCF"/>
    <w:rsid w:val="007150AF"/>
    <w:rsid w:val="007155E9"/>
    <w:rsid w:val="007170EF"/>
    <w:rsid w:val="00717224"/>
    <w:rsid w:val="0071769E"/>
    <w:rsid w:val="00717714"/>
    <w:rsid w:val="00717C4A"/>
    <w:rsid w:val="00717FE3"/>
    <w:rsid w:val="007204E8"/>
    <w:rsid w:val="00721850"/>
    <w:rsid w:val="00721F46"/>
    <w:rsid w:val="00723A39"/>
    <w:rsid w:val="00723B01"/>
    <w:rsid w:val="00724221"/>
    <w:rsid w:val="007243C2"/>
    <w:rsid w:val="00724746"/>
    <w:rsid w:val="00725688"/>
    <w:rsid w:val="007257C0"/>
    <w:rsid w:val="007269AF"/>
    <w:rsid w:val="00727D68"/>
    <w:rsid w:val="00730A8C"/>
    <w:rsid w:val="00730B64"/>
    <w:rsid w:val="00731073"/>
    <w:rsid w:val="007324D3"/>
    <w:rsid w:val="00733323"/>
    <w:rsid w:val="00734587"/>
    <w:rsid w:val="007350C1"/>
    <w:rsid w:val="00735B4E"/>
    <w:rsid w:val="007374C5"/>
    <w:rsid w:val="007375A5"/>
    <w:rsid w:val="00737756"/>
    <w:rsid w:val="00737958"/>
    <w:rsid w:val="00740142"/>
    <w:rsid w:val="00740E23"/>
    <w:rsid w:val="007418AC"/>
    <w:rsid w:val="00743950"/>
    <w:rsid w:val="00743EF8"/>
    <w:rsid w:val="00743FF0"/>
    <w:rsid w:val="007444C7"/>
    <w:rsid w:val="0074452D"/>
    <w:rsid w:val="00744717"/>
    <w:rsid w:val="007453B3"/>
    <w:rsid w:val="00745579"/>
    <w:rsid w:val="00745682"/>
    <w:rsid w:val="007458DA"/>
    <w:rsid w:val="00745D26"/>
    <w:rsid w:val="0074627E"/>
    <w:rsid w:val="00747645"/>
    <w:rsid w:val="007501A2"/>
    <w:rsid w:val="00750AA1"/>
    <w:rsid w:val="00751422"/>
    <w:rsid w:val="00752095"/>
    <w:rsid w:val="00755663"/>
    <w:rsid w:val="00755ACF"/>
    <w:rsid w:val="0075695A"/>
    <w:rsid w:val="00756B18"/>
    <w:rsid w:val="007579A6"/>
    <w:rsid w:val="007579CA"/>
    <w:rsid w:val="00757CBF"/>
    <w:rsid w:val="00760C9B"/>
    <w:rsid w:val="007610E2"/>
    <w:rsid w:val="00761239"/>
    <w:rsid w:val="00761D18"/>
    <w:rsid w:val="0076293A"/>
    <w:rsid w:val="007629BE"/>
    <w:rsid w:val="00763317"/>
    <w:rsid w:val="007635D1"/>
    <w:rsid w:val="00763623"/>
    <w:rsid w:val="00763DF8"/>
    <w:rsid w:val="007642F7"/>
    <w:rsid w:val="0076431B"/>
    <w:rsid w:val="007658B6"/>
    <w:rsid w:val="00765A2D"/>
    <w:rsid w:val="007665AB"/>
    <w:rsid w:val="00766C3B"/>
    <w:rsid w:val="007677FF"/>
    <w:rsid w:val="00770163"/>
    <w:rsid w:val="007705D5"/>
    <w:rsid w:val="0077067F"/>
    <w:rsid w:val="00770AD1"/>
    <w:rsid w:val="00770BC1"/>
    <w:rsid w:val="00770D64"/>
    <w:rsid w:val="007711CB"/>
    <w:rsid w:val="00771C35"/>
    <w:rsid w:val="00772656"/>
    <w:rsid w:val="00773FBA"/>
    <w:rsid w:val="007744F1"/>
    <w:rsid w:val="00775B21"/>
    <w:rsid w:val="00775DDB"/>
    <w:rsid w:val="00775E46"/>
    <w:rsid w:val="00776155"/>
    <w:rsid w:val="007762DE"/>
    <w:rsid w:val="00776726"/>
    <w:rsid w:val="00776C64"/>
    <w:rsid w:val="00777B56"/>
    <w:rsid w:val="007804E2"/>
    <w:rsid w:val="007806BF"/>
    <w:rsid w:val="00780C21"/>
    <w:rsid w:val="00780FDB"/>
    <w:rsid w:val="00781BEF"/>
    <w:rsid w:val="00782904"/>
    <w:rsid w:val="00782BAD"/>
    <w:rsid w:val="00782CA7"/>
    <w:rsid w:val="007831C7"/>
    <w:rsid w:val="00784002"/>
    <w:rsid w:val="00784D1F"/>
    <w:rsid w:val="00784FFF"/>
    <w:rsid w:val="00785085"/>
    <w:rsid w:val="007871F9"/>
    <w:rsid w:val="00787733"/>
    <w:rsid w:val="00787F81"/>
    <w:rsid w:val="00790B70"/>
    <w:rsid w:val="00792E87"/>
    <w:rsid w:val="007933AB"/>
    <w:rsid w:val="00793E95"/>
    <w:rsid w:val="00793FBC"/>
    <w:rsid w:val="0079404D"/>
    <w:rsid w:val="00794241"/>
    <w:rsid w:val="0079465A"/>
    <w:rsid w:val="00795023"/>
    <w:rsid w:val="00795720"/>
    <w:rsid w:val="00795805"/>
    <w:rsid w:val="00795DEA"/>
    <w:rsid w:val="00796BDC"/>
    <w:rsid w:val="00796E20"/>
    <w:rsid w:val="00797AFD"/>
    <w:rsid w:val="007A0321"/>
    <w:rsid w:val="007A28F0"/>
    <w:rsid w:val="007A2E55"/>
    <w:rsid w:val="007A3DA4"/>
    <w:rsid w:val="007A4FF6"/>
    <w:rsid w:val="007A56B5"/>
    <w:rsid w:val="007A5864"/>
    <w:rsid w:val="007A7102"/>
    <w:rsid w:val="007A7776"/>
    <w:rsid w:val="007A7E61"/>
    <w:rsid w:val="007B05FD"/>
    <w:rsid w:val="007B0DFC"/>
    <w:rsid w:val="007B0E30"/>
    <w:rsid w:val="007B1561"/>
    <w:rsid w:val="007B2819"/>
    <w:rsid w:val="007B30DF"/>
    <w:rsid w:val="007B325E"/>
    <w:rsid w:val="007B42B4"/>
    <w:rsid w:val="007B47F2"/>
    <w:rsid w:val="007B50DA"/>
    <w:rsid w:val="007B59F4"/>
    <w:rsid w:val="007B641E"/>
    <w:rsid w:val="007B6528"/>
    <w:rsid w:val="007B66BB"/>
    <w:rsid w:val="007B6F44"/>
    <w:rsid w:val="007B70C6"/>
    <w:rsid w:val="007B7E50"/>
    <w:rsid w:val="007C0057"/>
    <w:rsid w:val="007C04EC"/>
    <w:rsid w:val="007C086D"/>
    <w:rsid w:val="007C0964"/>
    <w:rsid w:val="007C0C57"/>
    <w:rsid w:val="007C1EE2"/>
    <w:rsid w:val="007C226C"/>
    <w:rsid w:val="007C260B"/>
    <w:rsid w:val="007C3768"/>
    <w:rsid w:val="007C415C"/>
    <w:rsid w:val="007C5CED"/>
    <w:rsid w:val="007C62C0"/>
    <w:rsid w:val="007C6CC8"/>
    <w:rsid w:val="007C7288"/>
    <w:rsid w:val="007C7B0A"/>
    <w:rsid w:val="007D01ED"/>
    <w:rsid w:val="007D02ED"/>
    <w:rsid w:val="007D0A76"/>
    <w:rsid w:val="007D13A3"/>
    <w:rsid w:val="007D14FB"/>
    <w:rsid w:val="007D188A"/>
    <w:rsid w:val="007D1E6C"/>
    <w:rsid w:val="007D20A1"/>
    <w:rsid w:val="007D21B9"/>
    <w:rsid w:val="007D2EDE"/>
    <w:rsid w:val="007D34E3"/>
    <w:rsid w:val="007D35D4"/>
    <w:rsid w:val="007D3675"/>
    <w:rsid w:val="007D4EE8"/>
    <w:rsid w:val="007D5139"/>
    <w:rsid w:val="007D596B"/>
    <w:rsid w:val="007D6908"/>
    <w:rsid w:val="007D6FAC"/>
    <w:rsid w:val="007D7C04"/>
    <w:rsid w:val="007E081B"/>
    <w:rsid w:val="007E142D"/>
    <w:rsid w:val="007E1766"/>
    <w:rsid w:val="007E19E9"/>
    <w:rsid w:val="007E1B28"/>
    <w:rsid w:val="007E1F8A"/>
    <w:rsid w:val="007E241C"/>
    <w:rsid w:val="007E3194"/>
    <w:rsid w:val="007E36F4"/>
    <w:rsid w:val="007E4035"/>
    <w:rsid w:val="007E4B43"/>
    <w:rsid w:val="007E4BA2"/>
    <w:rsid w:val="007E5461"/>
    <w:rsid w:val="007E59B7"/>
    <w:rsid w:val="007E640E"/>
    <w:rsid w:val="007E7A8E"/>
    <w:rsid w:val="007E7F66"/>
    <w:rsid w:val="007F00D8"/>
    <w:rsid w:val="007F0ECC"/>
    <w:rsid w:val="007F0F77"/>
    <w:rsid w:val="007F126F"/>
    <w:rsid w:val="007F151F"/>
    <w:rsid w:val="007F1D57"/>
    <w:rsid w:val="007F4821"/>
    <w:rsid w:val="007F535C"/>
    <w:rsid w:val="007F5426"/>
    <w:rsid w:val="007F59C5"/>
    <w:rsid w:val="007F6760"/>
    <w:rsid w:val="007F6B41"/>
    <w:rsid w:val="007F7438"/>
    <w:rsid w:val="00801CD9"/>
    <w:rsid w:val="00802108"/>
    <w:rsid w:val="00802707"/>
    <w:rsid w:val="00802E63"/>
    <w:rsid w:val="008031AE"/>
    <w:rsid w:val="008040A3"/>
    <w:rsid w:val="008046ED"/>
    <w:rsid w:val="008055FE"/>
    <w:rsid w:val="008063A4"/>
    <w:rsid w:val="008068EE"/>
    <w:rsid w:val="008069F6"/>
    <w:rsid w:val="0080730D"/>
    <w:rsid w:val="00807BC3"/>
    <w:rsid w:val="008100A3"/>
    <w:rsid w:val="008107D5"/>
    <w:rsid w:val="00810CAF"/>
    <w:rsid w:val="00813A05"/>
    <w:rsid w:val="00813D89"/>
    <w:rsid w:val="008140E8"/>
    <w:rsid w:val="00814994"/>
    <w:rsid w:val="008156CB"/>
    <w:rsid w:val="00815787"/>
    <w:rsid w:val="00815FB5"/>
    <w:rsid w:val="008164A7"/>
    <w:rsid w:val="00816613"/>
    <w:rsid w:val="00816743"/>
    <w:rsid w:val="0081737B"/>
    <w:rsid w:val="00817495"/>
    <w:rsid w:val="00817B75"/>
    <w:rsid w:val="008207B0"/>
    <w:rsid w:val="0082129B"/>
    <w:rsid w:val="00821916"/>
    <w:rsid w:val="00821CB3"/>
    <w:rsid w:val="00821D82"/>
    <w:rsid w:val="0082214B"/>
    <w:rsid w:val="00822618"/>
    <w:rsid w:val="00822BC6"/>
    <w:rsid w:val="00822D52"/>
    <w:rsid w:val="00823A90"/>
    <w:rsid w:val="008242A6"/>
    <w:rsid w:val="00824AF3"/>
    <w:rsid w:val="00824B4A"/>
    <w:rsid w:val="00824BA9"/>
    <w:rsid w:val="00825853"/>
    <w:rsid w:val="00825F9A"/>
    <w:rsid w:val="008275D2"/>
    <w:rsid w:val="008278E2"/>
    <w:rsid w:val="00830114"/>
    <w:rsid w:val="00830B0B"/>
    <w:rsid w:val="00832087"/>
    <w:rsid w:val="00832441"/>
    <w:rsid w:val="0083369D"/>
    <w:rsid w:val="00833758"/>
    <w:rsid w:val="00835A9F"/>
    <w:rsid w:val="008360E1"/>
    <w:rsid w:val="00836981"/>
    <w:rsid w:val="0083706E"/>
    <w:rsid w:val="0083787E"/>
    <w:rsid w:val="00837C7F"/>
    <w:rsid w:val="008400A3"/>
    <w:rsid w:val="00841153"/>
    <w:rsid w:val="00841C4D"/>
    <w:rsid w:val="00842A2B"/>
    <w:rsid w:val="0084305B"/>
    <w:rsid w:val="0084337A"/>
    <w:rsid w:val="00844264"/>
    <w:rsid w:val="008446A7"/>
    <w:rsid w:val="00844B42"/>
    <w:rsid w:val="008450E3"/>
    <w:rsid w:val="008472D0"/>
    <w:rsid w:val="008525F7"/>
    <w:rsid w:val="008527F0"/>
    <w:rsid w:val="00852A7B"/>
    <w:rsid w:val="00852E87"/>
    <w:rsid w:val="0085372C"/>
    <w:rsid w:val="0085464B"/>
    <w:rsid w:val="008549B4"/>
    <w:rsid w:val="008555D4"/>
    <w:rsid w:val="00855A92"/>
    <w:rsid w:val="00857297"/>
    <w:rsid w:val="00857832"/>
    <w:rsid w:val="008603D5"/>
    <w:rsid w:val="00860628"/>
    <w:rsid w:val="00860C0D"/>
    <w:rsid w:val="00860DD9"/>
    <w:rsid w:val="00861D9F"/>
    <w:rsid w:val="00862CF8"/>
    <w:rsid w:val="00862E1A"/>
    <w:rsid w:val="00863525"/>
    <w:rsid w:val="008647E9"/>
    <w:rsid w:val="00865207"/>
    <w:rsid w:val="00865E6B"/>
    <w:rsid w:val="00865E76"/>
    <w:rsid w:val="008663E3"/>
    <w:rsid w:val="00866C76"/>
    <w:rsid w:val="0086774F"/>
    <w:rsid w:val="00867C9A"/>
    <w:rsid w:val="008701C7"/>
    <w:rsid w:val="0087049D"/>
    <w:rsid w:val="00871C82"/>
    <w:rsid w:val="008721CC"/>
    <w:rsid w:val="00872EA9"/>
    <w:rsid w:val="00872EB0"/>
    <w:rsid w:val="00873007"/>
    <w:rsid w:val="008732C9"/>
    <w:rsid w:val="00873625"/>
    <w:rsid w:val="008738FA"/>
    <w:rsid w:val="00873EAC"/>
    <w:rsid w:val="00874380"/>
    <w:rsid w:val="00874BFF"/>
    <w:rsid w:val="00875295"/>
    <w:rsid w:val="00876277"/>
    <w:rsid w:val="00876A6F"/>
    <w:rsid w:val="0087722F"/>
    <w:rsid w:val="00877B7C"/>
    <w:rsid w:val="00880C9D"/>
    <w:rsid w:val="00881933"/>
    <w:rsid w:val="0088250E"/>
    <w:rsid w:val="0088289C"/>
    <w:rsid w:val="00882D01"/>
    <w:rsid w:val="00885264"/>
    <w:rsid w:val="00885EDD"/>
    <w:rsid w:val="0088663D"/>
    <w:rsid w:val="00887911"/>
    <w:rsid w:val="00887A29"/>
    <w:rsid w:val="00888DB3"/>
    <w:rsid w:val="008915F6"/>
    <w:rsid w:val="00891DCD"/>
    <w:rsid w:val="00891EC9"/>
    <w:rsid w:val="008925E1"/>
    <w:rsid w:val="00892690"/>
    <w:rsid w:val="00892799"/>
    <w:rsid w:val="00893E2D"/>
    <w:rsid w:val="008946E2"/>
    <w:rsid w:val="00895650"/>
    <w:rsid w:val="008963C0"/>
    <w:rsid w:val="0089669C"/>
    <w:rsid w:val="00896977"/>
    <w:rsid w:val="008974AE"/>
    <w:rsid w:val="008A037E"/>
    <w:rsid w:val="008A3192"/>
    <w:rsid w:val="008A3A74"/>
    <w:rsid w:val="008A437A"/>
    <w:rsid w:val="008A4D7C"/>
    <w:rsid w:val="008A57DE"/>
    <w:rsid w:val="008A5C71"/>
    <w:rsid w:val="008A6753"/>
    <w:rsid w:val="008A68EC"/>
    <w:rsid w:val="008A6F05"/>
    <w:rsid w:val="008A7FCE"/>
    <w:rsid w:val="008B0135"/>
    <w:rsid w:val="008B0299"/>
    <w:rsid w:val="008B0DA8"/>
    <w:rsid w:val="008B1678"/>
    <w:rsid w:val="008B1C99"/>
    <w:rsid w:val="008B1E9C"/>
    <w:rsid w:val="008B203D"/>
    <w:rsid w:val="008B222E"/>
    <w:rsid w:val="008B23EA"/>
    <w:rsid w:val="008B2B85"/>
    <w:rsid w:val="008B3449"/>
    <w:rsid w:val="008B345B"/>
    <w:rsid w:val="008B35FD"/>
    <w:rsid w:val="008B678D"/>
    <w:rsid w:val="008B77E8"/>
    <w:rsid w:val="008B961D"/>
    <w:rsid w:val="008C02C7"/>
    <w:rsid w:val="008C1AD1"/>
    <w:rsid w:val="008C1E84"/>
    <w:rsid w:val="008C20C0"/>
    <w:rsid w:val="008C2F86"/>
    <w:rsid w:val="008C3794"/>
    <w:rsid w:val="008C49BF"/>
    <w:rsid w:val="008C4EEF"/>
    <w:rsid w:val="008C542C"/>
    <w:rsid w:val="008C6120"/>
    <w:rsid w:val="008C6AC1"/>
    <w:rsid w:val="008C72A2"/>
    <w:rsid w:val="008C7339"/>
    <w:rsid w:val="008C7BA5"/>
    <w:rsid w:val="008D01BC"/>
    <w:rsid w:val="008D10D5"/>
    <w:rsid w:val="008D1402"/>
    <w:rsid w:val="008D1EBF"/>
    <w:rsid w:val="008D236E"/>
    <w:rsid w:val="008D2C53"/>
    <w:rsid w:val="008D329D"/>
    <w:rsid w:val="008D40F3"/>
    <w:rsid w:val="008D44FC"/>
    <w:rsid w:val="008D4ED3"/>
    <w:rsid w:val="008D5064"/>
    <w:rsid w:val="008D57D8"/>
    <w:rsid w:val="008D5AEB"/>
    <w:rsid w:val="008D615D"/>
    <w:rsid w:val="008D6CEC"/>
    <w:rsid w:val="008D72D0"/>
    <w:rsid w:val="008D72E7"/>
    <w:rsid w:val="008D76EC"/>
    <w:rsid w:val="008D7961"/>
    <w:rsid w:val="008D7ED1"/>
    <w:rsid w:val="008E01AE"/>
    <w:rsid w:val="008E051A"/>
    <w:rsid w:val="008E1779"/>
    <w:rsid w:val="008E17D7"/>
    <w:rsid w:val="008E1E4B"/>
    <w:rsid w:val="008E21B6"/>
    <w:rsid w:val="008E3D9A"/>
    <w:rsid w:val="008E5A0F"/>
    <w:rsid w:val="008E5CDE"/>
    <w:rsid w:val="008E61A7"/>
    <w:rsid w:val="008E686E"/>
    <w:rsid w:val="008E6876"/>
    <w:rsid w:val="008E7648"/>
    <w:rsid w:val="008E7BA7"/>
    <w:rsid w:val="008F0115"/>
    <w:rsid w:val="008F0A68"/>
    <w:rsid w:val="008F1867"/>
    <w:rsid w:val="008F1EF5"/>
    <w:rsid w:val="008F223D"/>
    <w:rsid w:val="008F28D2"/>
    <w:rsid w:val="008F3122"/>
    <w:rsid w:val="008F3FDD"/>
    <w:rsid w:val="008F41CA"/>
    <w:rsid w:val="008F458A"/>
    <w:rsid w:val="008F4866"/>
    <w:rsid w:val="008F5427"/>
    <w:rsid w:val="008F71A3"/>
    <w:rsid w:val="008F7D85"/>
    <w:rsid w:val="00900927"/>
    <w:rsid w:val="00900DDD"/>
    <w:rsid w:val="009012CF"/>
    <w:rsid w:val="0090157F"/>
    <w:rsid w:val="00903483"/>
    <w:rsid w:val="0090388C"/>
    <w:rsid w:val="00904C11"/>
    <w:rsid w:val="00904F0E"/>
    <w:rsid w:val="009050C7"/>
    <w:rsid w:val="0090660B"/>
    <w:rsid w:val="00907D75"/>
    <w:rsid w:val="00913D01"/>
    <w:rsid w:val="00914A36"/>
    <w:rsid w:val="00914E45"/>
    <w:rsid w:val="0091518B"/>
    <w:rsid w:val="009162CE"/>
    <w:rsid w:val="009168B2"/>
    <w:rsid w:val="009209C2"/>
    <w:rsid w:val="009213DD"/>
    <w:rsid w:val="00921900"/>
    <w:rsid w:val="00921AC0"/>
    <w:rsid w:val="00922600"/>
    <w:rsid w:val="00923080"/>
    <w:rsid w:val="00924216"/>
    <w:rsid w:val="00924242"/>
    <w:rsid w:val="009250AA"/>
    <w:rsid w:val="00925585"/>
    <w:rsid w:val="00925B77"/>
    <w:rsid w:val="00926134"/>
    <w:rsid w:val="00927824"/>
    <w:rsid w:val="00927EE1"/>
    <w:rsid w:val="00930019"/>
    <w:rsid w:val="00930D01"/>
    <w:rsid w:val="00930E95"/>
    <w:rsid w:val="00931FF7"/>
    <w:rsid w:val="00932290"/>
    <w:rsid w:val="00932910"/>
    <w:rsid w:val="0093314A"/>
    <w:rsid w:val="00933C0C"/>
    <w:rsid w:val="009343E9"/>
    <w:rsid w:val="0093574A"/>
    <w:rsid w:val="00935919"/>
    <w:rsid w:val="00935C5A"/>
    <w:rsid w:val="0093610A"/>
    <w:rsid w:val="00936527"/>
    <w:rsid w:val="00936D1C"/>
    <w:rsid w:val="00937650"/>
    <w:rsid w:val="00940B40"/>
    <w:rsid w:val="00940F96"/>
    <w:rsid w:val="009414AB"/>
    <w:rsid w:val="00941509"/>
    <w:rsid w:val="009416FE"/>
    <w:rsid w:val="00941C2D"/>
    <w:rsid w:val="0094304C"/>
    <w:rsid w:val="0094427B"/>
    <w:rsid w:val="00944C79"/>
    <w:rsid w:val="00945DA8"/>
    <w:rsid w:val="00945ECD"/>
    <w:rsid w:val="009465CE"/>
    <w:rsid w:val="00946A27"/>
    <w:rsid w:val="00946E81"/>
    <w:rsid w:val="00947BB8"/>
    <w:rsid w:val="00950D57"/>
    <w:rsid w:val="00951337"/>
    <w:rsid w:val="00951627"/>
    <w:rsid w:val="00952256"/>
    <w:rsid w:val="00952694"/>
    <w:rsid w:val="009541C6"/>
    <w:rsid w:val="00954548"/>
    <w:rsid w:val="00954AC7"/>
    <w:rsid w:val="00954BD5"/>
    <w:rsid w:val="00954F80"/>
    <w:rsid w:val="0095549C"/>
    <w:rsid w:val="009554EE"/>
    <w:rsid w:val="00955872"/>
    <w:rsid w:val="00956187"/>
    <w:rsid w:val="009569BE"/>
    <w:rsid w:val="00956B3A"/>
    <w:rsid w:val="00956C05"/>
    <w:rsid w:val="00956D56"/>
    <w:rsid w:val="00956EB4"/>
    <w:rsid w:val="009571B3"/>
    <w:rsid w:val="00960174"/>
    <w:rsid w:val="00960646"/>
    <w:rsid w:val="009610E2"/>
    <w:rsid w:val="009612B1"/>
    <w:rsid w:val="00961513"/>
    <w:rsid w:val="00962AC7"/>
    <w:rsid w:val="009651A3"/>
    <w:rsid w:val="0096555F"/>
    <w:rsid w:val="00965AEE"/>
    <w:rsid w:val="009667CF"/>
    <w:rsid w:val="00966973"/>
    <w:rsid w:val="00966B0D"/>
    <w:rsid w:val="009675C5"/>
    <w:rsid w:val="00967A6A"/>
    <w:rsid w:val="00967C7C"/>
    <w:rsid w:val="00967D8C"/>
    <w:rsid w:val="00967EB6"/>
    <w:rsid w:val="00970E1C"/>
    <w:rsid w:val="00970F15"/>
    <w:rsid w:val="0097144A"/>
    <w:rsid w:val="009717A3"/>
    <w:rsid w:val="00972727"/>
    <w:rsid w:val="00973885"/>
    <w:rsid w:val="00974D77"/>
    <w:rsid w:val="00974DFB"/>
    <w:rsid w:val="009751F3"/>
    <w:rsid w:val="00975A1A"/>
    <w:rsid w:val="00976306"/>
    <w:rsid w:val="0097640D"/>
    <w:rsid w:val="00976A2C"/>
    <w:rsid w:val="00976B68"/>
    <w:rsid w:val="00977754"/>
    <w:rsid w:val="00980D90"/>
    <w:rsid w:val="00980E88"/>
    <w:rsid w:val="00982FC7"/>
    <w:rsid w:val="00983520"/>
    <w:rsid w:val="009838E4"/>
    <w:rsid w:val="009839AD"/>
    <w:rsid w:val="00983E60"/>
    <w:rsid w:val="009841C4"/>
    <w:rsid w:val="00984B06"/>
    <w:rsid w:val="00985130"/>
    <w:rsid w:val="00986962"/>
    <w:rsid w:val="00987C62"/>
    <w:rsid w:val="009902D1"/>
    <w:rsid w:val="00990CCD"/>
    <w:rsid w:val="00990E73"/>
    <w:rsid w:val="00990E8A"/>
    <w:rsid w:val="009917FB"/>
    <w:rsid w:val="00991989"/>
    <w:rsid w:val="00991BCE"/>
    <w:rsid w:val="00992060"/>
    <w:rsid w:val="00993F5C"/>
    <w:rsid w:val="00994143"/>
    <w:rsid w:val="0099608D"/>
    <w:rsid w:val="009960C1"/>
    <w:rsid w:val="00996127"/>
    <w:rsid w:val="00996338"/>
    <w:rsid w:val="009967EB"/>
    <w:rsid w:val="00996A35"/>
    <w:rsid w:val="009971B8"/>
    <w:rsid w:val="00997374"/>
    <w:rsid w:val="00997466"/>
    <w:rsid w:val="00997694"/>
    <w:rsid w:val="009A0060"/>
    <w:rsid w:val="009A087D"/>
    <w:rsid w:val="009A0AA8"/>
    <w:rsid w:val="009A0EF2"/>
    <w:rsid w:val="009A19C9"/>
    <w:rsid w:val="009A21A1"/>
    <w:rsid w:val="009A3011"/>
    <w:rsid w:val="009A36A4"/>
    <w:rsid w:val="009A42CF"/>
    <w:rsid w:val="009A42E1"/>
    <w:rsid w:val="009A447F"/>
    <w:rsid w:val="009A52A9"/>
    <w:rsid w:val="009A592F"/>
    <w:rsid w:val="009A5DC6"/>
    <w:rsid w:val="009A5E6A"/>
    <w:rsid w:val="009A76E7"/>
    <w:rsid w:val="009A7F6F"/>
    <w:rsid w:val="009B16BE"/>
    <w:rsid w:val="009B36D3"/>
    <w:rsid w:val="009B3A4F"/>
    <w:rsid w:val="009B4677"/>
    <w:rsid w:val="009B4CCA"/>
    <w:rsid w:val="009B5AD2"/>
    <w:rsid w:val="009B6E95"/>
    <w:rsid w:val="009B76B7"/>
    <w:rsid w:val="009B79A5"/>
    <w:rsid w:val="009B79EB"/>
    <w:rsid w:val="009B7A15"/>
    <w:rsid w:val="009B7FCF"/>
    <w:rsid w:val="009C04C2"/>
    <w:rsid w:val="009C1645"/>
    <w:rsid w:val="009C2A2D"/>
    <w:rsid w:val="009C4111"/>
    <w:rsid w:val="009C417C"/>
    <w:rsid w:val="009C667F"/>
    <w:rsid w:val="009C6CCF"/>
    <w:rsid w:val="009C7674"/>
    <w:rsid w:val="009C76EB"/>
    <w:rsid w:val="009C7A26"/>
    <w:rsid w:val="009C7DE8"/>
    <w:rsid w:val="009D1038"/>
    <w:rsid w:val="009D11E7"/>
    <w:rsid w:val="009D1536"/>
    <w:rsid w:val="009D167C"/>
    <w:rsid w:val="009D2543"/>
    <w:rsid w:val="009D25A0"/>
    <w:rsid w:val="009D3241"/>
    <w:rsid w:val="009D32A6"/>
    <w:rsid w:val="009D37D5"/>
    <w:rsid w:val="009D3819"/>
    <w:rsid w:val="009D3D30"/>
    <w:rsid w:val="009D3E20"/>
    <w:rsid w:val="009D52D3"/>
    <w:rsid w:val="009D719A"/>
    <w:rsid w:val="009D7FD7"/>
    <w:rsid w:val="009E0058"/>
    <w:rsid w:val="009E02B4"/>
    <w:rsid w:val="009E1181"/>
    <w:rsid w:val="009E11C8"/>
    <w:rsid w:val="009E2441"/>
    <w:rsid w:val="009E2DDC"/>
    <w:rsid w:val="009E3A17"/>
    <w:rsid w:val="009E3BC9"/>
    <w:rsid w:val="009E4994"/>
    <w:rsid w:val="009E5613"/>
    <w:rsid w:val="009E5AA3"/>
    <w:rsid w:val="009E5AFA"/>
    <w:rsid w:val="009E5FE9"/>
    <w:rsid w:val="009E61F1"/>
    <w:rsid w:val="009E769C"/>
    <w:rsid w:val="009E7940"/>
    <w:rsid w:val="009E7BB7"/>
    <w:rsid w:val="009E7C75"/>
    <w:rsid w:val="009F073D"/>
    <w:rsid w:val="009F1B48"/>
    <w:rsid w:val="009F2433"/>
    <w:rsid w:val="009F26E8"/>
    <w:rsid w:val="009F351D"/>
    <w:rsid w:val="009F5CEC"/>
    <w:rsid w:val="009F6C3C"/>
    <w:rsid w:val="009F6D9B"/>
    <w:rsid w:val="009F728C"/>
    <w:rsid w:val="009F7DC8"/>
    <w:rsid w:val="00A0023E"/>
    <w:rsid w:val="00A00976"/>
    <w:rsid w:val="00A00FE9"/>
    <w:rsid w:val="00A00FF1"/>
    <w:rsid w:val="00A01BBF"/>
    <w:rsid w:val="00A022D6"/>
    <w:rsid w:val="00A027D7"/>
    <w:rsid w:val="00A03D4B"/>
    <w:rsid w:val="00A0420F"/>
    <w:rsid w:val="00A048DF"/>
    <w:rsid w:val="00A04B73"/>
    <w:rsid w:val="00A04C61"/>
    <w:rsid w:val="00A051AB"/>
    <w:rsid w:val="00A052F3"/>
    <w:rsid w:val="00A053EA"/>
    <w:rsid w:val="00A05426"/>
    <w:rsid w:val="00A06050"/>
    <w:rsid w:val="00A0636B"/>
    <w:rsid w:val="00A06A2D"/>
    <w:rsid w:val="00A079FA"/>
    <w:rsid w:val="00A07D74"/>
    <w:rsid w:val="00A10D8C"/>
    <w:rsid w:val="00A10DD8"/>
    <w:rsid w:val="00A1108A"/>
    <w:rsid w:val="00A11118"/>
    <w:rsid w:val="00A1172C"/>
    <w:rsid w:val="00A1223D"/>
    <w:rsid w:val="00A124C7"/>
    <w:rsid w:val="00A128AF"/>
    <w:rsid w:val="00A12E1D"/>
    <w:rsid w:val="00A13C00"/>
    <w:rsid w:val="00A14B19"/>
    <w:rsid w:val="00A14F6E"/>
    <w:rsid w:val="00A1595D"/>
    <w:rsid w:val="00A17EDE"/>
    <w:rsid w:val="00A213E4"/>
    <w:rsid w:val="00A21862"/>
    <w:rsid w:val="00A21F92"/>
    <w:rsid w:val="00A22263"/>
    <w:rsid w:val="00A223AC"/>
    <w:rsid w:val="00A22A9A"/>
    <w:rsid w:val="00A22B3F"/>
    <w:rsid w:val="00A2377D"/>
    <w:rsid w:val="00A242A4"/>
    <w:rsid w:val="00A24394"/>
    <w:rsid w:val="00A24492"/>
    <w:rsid w:val="00A2579D"/>
    <w:rsid w:val="00A25EA3"/>
    <w:rsid w:val="00A25F22"/>
    <w:rsid w:val="00A2609A"/>
    <w:rsid w:val="00A26CBB"/>
    <w:rsid w:val="00A26EE2"/>
    <w:rsid w:val="00A27988"/>
    <w:rsid w:val="00A27991"/>
    <w:rsid w:val="00A279C7"/>
    <w:rsid w:val="00A30864"/>
    <w:rsid w:val="00A30A04"/>
    <w:rsid w:val="00A30A4B"/>
    <w:rsid w:val="00A31DB5"/>
    <w:rsid w:val="00A32839"/>
    <w:rsid w:val="00A33FA7"/>
    <w:rsid w:val="00A343FC"/>
    <w:rsid w:val="00A3534F"/>
    <w:rsid w:val="00A35889"/>
    <w:rsid w:val="00A361DB"/>
    <w:rsid w:val="00A3620E"/>
    <w:rsid w:val="00A36EC2"/>
    <w:rsid w:val="00A40AD3"/>
    <w:rsid w:val="00A4103A"/>
    <w:rsid w:val="00A41BE1"/>
    <w:rsid w:val="00A43D6C"/>
    <w:rsid w:val="00A44E2D"/>
    <w:rsid w:val="00A457E2"/>
    <w:rsid w:val="00A462CD"/>
    <w:rsid w:val="00A46AE1"/>
    <w:rsid w:val="00A47089"/>
    <w:rsid w:val="00A472E1"/>
    <w:rsid w:val="00A4740B"/>
    <w:rsid w:val="00A47500"/>
    <w:rsid w:val="00A50171"/>
    <w:rsid w:val="00A502CB"/>
    <w:rsid w:val="00A5071E"/>
    <w:rsid w:val="00A519BC"/>
    <w:rsid w:val="00A51BFD"/>
    <w:rsid w:val="00A51EA3"/>
    <w:rsid w:val="00A521EE"/>
    <w:rsid w:val="00A529EE"/>
    <w:rsid w:val="00A52EB7"/>
    <w:rsid w:val="00A55A08"/>
    <w:rsid w:val="00A55A93"/>
    <w:rsid w:val="00A55DF9"/>
    <w:rsid w:val="00A56235"/>
    <w:rsid w:val="00A5647D"/>
    <w:rsid w:val="00A57FC0"/>
    <w:rsid w:val="00A5E640"/>
    <w:rsid w:val="00A6018C"/>
    <w:rsid w:val="00A60B07"/>
    <w:rsid w:val="00A60D56"/>
    <w:rsid w:val="00A6120D"/>
    <w:rsid w:val="00A61477"/>
    <w:rsid w:val="00A61567"/>
    <w:rsid w:val="00A61B7B"/>
    <w:rsid w:val="00A62097"/>
    <w:rsid w:val="00A6211D"/>
    <w:rsid w:val="00A623A7"/>
    <w:rsid w:val="00A63436"/>
    <w:rsid w:val="00A63FC2"/>
    <w:rsid w:val="00A644F9"/>
    <w:rsid w:val="00A64FA1"/>
    <w:rsid w:val="00A65A25"/>
    <w:rsid w:val="00A666EC"/>
    <w:rsid w:val="00A667CB"/>
    <w:rsid w:val="00A66B5F"/>
    <w:rsid w:val="00A670F2"/>
    <w:rsid w:val="00A67B64"/>
    <w:rsid w:val="00A67CBD"/>
    <w:rsid w:val="00A71E30"/>
    <w:rsid w:val="00A7288D"/>
    <w:rsid w:val="00A728FD"/>
    <w:rsid w:val="00A74252"/>
    <w:rsid w:val="00A74659"/>
    <w:rsid w:val="00A75472"/>
    <w:rsid w:val="00A76233"/>
    <w:rsid w:val="00A7641D"/>
    <w:rsid w:val="00A77146"/>
    <w:rsid w:val="00A80A91"/>
    <w:rsid w:val="00A80A99"/>
    <w:rsid w:val="00A80BBC"/>
    <w:rsid w:val="00A80CB1"/>
    <w:rsid w:val="00A80E60"/>
    <w:rsid w:val="00A818A1"/>
    <w:rsid w:val="00A81EEE"/>
    <w:rsid w:val="00A82374"/>
    <w:rsid w:val="00A829EE"/>
    <w:rsid w:val="00A831E1"/>
    <w:rsid w:val="00A834DB"/>
    <w:rsid w:val="00A8358A"/>
    <w:rsid w:val="00A85114"/>
    <w:rsid w:val="00A85207"/>
    <w:rsid w:val="00A85213"/>
    <w:rsid w:val="00A852DF"/>
    <w:rsid w:val="00A8566E"/>
    <w:rsid w:val="00A87139"/>
    <w:rsid w:val="00A877A0"/>
    <w:rsid w:val="00A879B9"/>
    <w:rsid w:val="00A87DFA"/>
    <w:rsid w:val="00A8E134"/>
    <w:rsid w:val="00A90500"/>
    <w:rsid w:val="00A91092"/>
    <w:rsid w:val="00A94041"/>
    <w:rsid w:val="00A94530"/>
    <w:rsid w:val="00A9528A"/>
    <w:rsid w:val="00A955F0"/>
    <w:rsid w:val="00A959A6"/>
    <w:rsid w:val="00A95C5C"/>
    <w:rsid w:val="00A965AB"/>
    <w:rsid w:val="00A96BE2"/>
    <w:rsid w:val="00A96DED"/>
    <w:rsid w:val="00A977BA"/>
    <w:rsid w:val="00A97F47"/>
    <w:rsid w:val="00AA0C69"/>
    <w:rsid w:val="00AA0D26"/>
    <w:rsid w:val="00AA0D39"/>
    <w:rsid w:val="00AA0DDB"/>
    <w:rsid w:val="00AA1384"/>
    <w:rsid w:val="00AA1951"/>
    <w:rsid w:val="00AA1F92"/>
    <w:rsid w:val="00AA2F55"/>
    <w:rsid w:val="00AA3030"/>
    <w:rsid w:val="00AA3161"/>
    <w:rsid w:val="00AA337A"/>
    <w:rsid w:val="00AA402E"/>
    <w:rsid w:val="00AA4138"/>
    <w:rsid w:val="00AA4838"/>
    <w:rsid w:val="00AA5334"/>
    <w:rsid w:val="00AA5630"/>
    <w:rsid w:val="00AA625F"/>
    <w:rsid w:val="00AA6492"/>
    <w:rsid w:val="00AA6C6D"/>
    <w:rsid w:val="00AA6D45"/>
    <w:rsid w:val="00AA70ED"/>
    <w:rsid w:val="00AA7DB0"/>
    <w:rsid w:val="00AB046F"/>
    <w:rsid w:val="00AB0AAF"/>
    <w:rsid w:val="00AB1DA2"/>
    <w:rsid w:val="00AB2726"/>
    <w:rsid w:val="00AB2755"/>
    <w:rsid w:val="00AB2C08"/>
    <w:rsid w:val="00AB38A8"/>
    <w:rsid w:val="00AB4B94"/>
    <w:rsid w:val="00AB4EC0"/>
    <w:rsid w:val="00AB5221"/>
    <w:rsid w:val="00AB5C89"/>
    <w:rsid w:val="00AB5D10"/>
    <w:rsid w:val="00AB62CC"/>
    <w:rsid w:val="00AC016A"/>
    <w:rsid w:val="00AC0DBD"/>
    <w:rsid w:val="00AC1F57"/>
    <w:rsid w:val="00AC22E7"/>
    <w:rsid w:val="00AC26B9"/>
    <w:rsid w:val="00AC30DE"/>
    <w:rsid w:val="00AC36FB"/>
    <w:rsid w:val="00AC54E6"/>
    <w:rsid w:val="00AC5A94"/>
    <w:rsid w:val="00AC6CEA"/>
    <w:rsid w:val="00AC6D74"/>
    <w:rsid w:val="00AC6F10"/>
    <w:rsid w:val="00AC7BE6"/>
    <w:rsid w:val="00AD08A4"/>
    <w:rsid w:val="00AD0D8E"/>
    <w:rsid w:val="00AD1483"/>
    <w:rsid w:val="00AD174E"/>
    <w:rsid w:val="00AD205B"/>
    <w:rsid w:val="00AD4466"/>
    <w:rsid w:val="00AD71B5"/>
    <w:rsid w:val="00AD7382"/>
    <w:rsid w:val="00AD7BB8"/>
    <w:rsid w:val="00AD7EB5"/>
    <w:rsid w:val="00AE0522"/>
    <w:rsid w:val="00AE21D1"/>
    <w:rsid w:val="00AE28B2"/>
    <w:rsid w:val="00AE291C"/>
    <w:rsid w:val="00AE4660"/>
    <w:rsid w:val="00AE52E7"/>
    <w:rsid w:val="00AE55C8"/>
    <w:rsid w:val="00AE630A"/>
    <w:rsid w:val="00AE7E7D"/>
    <w:rsid w:val="00AF02AC"/>
    <w:rsid w:val="00AF1F8B"/>
    <w:rsid w:val="00AF2A83"/>
    <w:rsid w:val="00AF42F1"/>
    <w:rsid w:val="00AF4BA0"/>
    <w:rsid w:val="00AF5A08"/>
    <w:rsid w:val="00AF5F72"/>
    <w:rsid w:val="00AF651B"/>
    <w:rsid w:val="00AF65D7"/>
    <w:rsid w:val="00AF66F5"/>
    <w:rsid w:val="00AF6702"/>
    <w:rsid w:val="00AF71C5"/>
    <w:rsid w:val="00AF7218"/>
    <w:rsid w:val="00AF7818"/>
    <w:rsid w:val="00B003EB"/>
    <w:rsid w:val="00B006A7"/>
    <w:rsid w:val="00B00934"/>
    <w:rsid w:val="00B00C04"/>
    <w:rsid w:val="00B013A5"/>
    <w:rsid w:val="00B017D7"/>
    <w:rsid w:val="00B02410"/>
    <w:rsid w:val="00B024FB"/>
    <w:rsid w:val="00B0308B"/>
    <w:rsid w:val="00B03D61"/>
    <w:rsid w:val="00B054C8"/>
    <w:rsid w:val="00B055F7"/>
    <w:rsid w:val="00B05E20"/>
    <w:rsid w:val="00B06489"/>
    <w:rsid w:val="00B10CE7"/>
    <w:rsid w:val="00B1205A"/>
    <w:rsid w:val="00B120CC"/>
    <w:rsid w:val="00B12CA1"/>
    <w:rsid w:val="00B12E81"/>
    <w:rsid w:val="00B13128"/>
    <w:rsid w:val="00B13372"/>
    <w:rsid w:val="00B16293"/>
    <w:rsid w:val="00B16C85"/>
    <w:rsid w:val="00B170FC"/>
    <w:rsid w:val="00B179BB"/>
    <w:rsid w:val="00B17CE8"/>
    <w:rsid w:val="00B20ABB"/>
    <w:rsid w:val="00B20ADB"/>
    <w:rsid w:val="00B20E4E"/>
    <w:rsid w:val="00B2129F"/>
    <w:rsid w:val="00B21CDF"/>
    <w:rsid w:val="00B2294E"/>
    <w:rsid w:val="00B2307C"/>
    <w:rsid w:val="00B2321C"/>
    <w:rsid w:val="00B23706"/>
    <w:rsid w:val="00B23A72"/>
    <w:rsid w:val="00B23B21"/>
    <w:rsid w:val="00B248A6"/>
    <w:rsid w:val="00B25C8E"/>
    <w:rsid w:val="00B27FC4"/>
    <w:rsid w:val="00B3032D"/>
    <w:rsid w:val="00B30CB8"/>
    <w:rsid w:val="00B310DF"/>
    <w:rsid w:val="00B323CB"/>
    <w:rsid w:val="00B3289D"/>
    <w:rsid w:val="00B32EA5"/>
    <w:rsid w:val="00B33656"/>
    <w:rsid w:val="00B33875"/>
    <w:rsid w:val="00B33A0E"/>
    <w:rsid w:val="00B3461E"/>
    <w:rsid w:val="00B34AFC"/>
    <w:rsid w:val="00B358FA"/>
    <w:rsid w:val="00B3595A"/>
    <w:rsid w:val="00B359CB"/>
    <w:rsid w:val="00B377BC"/>
    <w:rsid w:val="00B37835"/>
    <w:rsid w:val="00B37B51"/>
    <w:rsid w:val="00B40425"/>
    <w:rsid w:val="00B42047"/>
    <w:rsid w:val="00B42567"/>
    <w:rsid w:val="00B42A7F"/>
    <w:rsid w:val="00B42AD7"/>
    <w:rsid w:val="00B437A0"/>
    <w:rsid w:val="00B43C49"/>
    <w:rsid w:val="00B43EC1"/>
    <w:rsid w:val="00B442DC"/>
    <w:rsid w:val="00B444B5"/>
    <w:rsid w:val="00B44F14"/>
    <w:rsid w:val="00B45151"/>
    <w:rsid w:val="00B45254"/>
    <w:rsid w:val="00B465B6"/>
    <w:rsid w:val="00B47166"/>
    <w:rsid w:val="00B50F60"/>
    <w:rsid w:val="00B51003"/>
    <w:rsid w:val="00B510B5"/>
    <w:rsid w:val="00B51113"/>
    <w:rsid w:val="00B517D9"/>
    <w:rsid w:val="00B51B48"/>
    <w:rsid w:val="00B51FD7"/>
    <w:rsid w:val="00B52A44"/>
    <w:rsid w:val="00B52BA5"/>
    <w:rsid w:val="00B530D6"/>
    <w:rsid w:val="00B533AB"/>
    <w:rsid w:val="00B53D25"/>
    <w:rsid w:val="00B54038"/>
    <w:rsid w:val="00B54ADA"/>
    <w:rsid w:val="00B54C1F"/>
    <w:rsid w:val="00B54F4F"/>
    <w:rsid w:val="00B5521E"/>
    <w:rsid w:val="00B555D5"/>
    <w:rsid w:val="00B56733"/>
    <w:rsid w:val="00B56D09"/>
    <w:rsid w:val="00B573E7"/>
    <w:rsid w:val="00B57572"/>
    <w:rsid w:val="00B5771A"/>
    <w:rsid w:val="00B60504"/>
    <w:rsid w:val="00B60E9F"/>
    <w:rsid w:val="00B60FD7"/>
    <w:rsid w:val="00B620A1"/>
    <w:rsid w:val="00B62A0E"/>
    <w:rsid w:val="00B63FA6"/>
    <w:rsid w:val="00B63FAA"/>
    <w:rsid w:val="00B64389"/>
    <w:rsid w:val="00B65A61"/>
    <w:rsid w:val="00B661D0"/>
    <w:rsid w:val="00B66B57"/>
    <w:rsid w:val="00B66F97"/>
    <w:rsid w:val="00B679B5"/>
    <w:rsid w:val="00B67D9F"/>
    <w:rsid w:val="00B700BE"/>
    <w:rsid w:val="00B70402"/>
    <w:rsid w:val="00B71307"/>
    <w:rsid w:val="00B71899"/>
    <w:rsid w:val="00B71A57"/>
    <w:rsid w:val="00B71E9B"/>
    <w:rsid w:val="00B72ECA"/>
    <w:rsid w:val="00B72EDE"/>
    <w:rsid w:val="00B731F0"/>
    <w:rsid w:val="00B737B4"/>
    <w:rsid w:val="00B7467A"/>
    <w:rsid w:val="00B7484A"/>
    <w:rsid w:val="00B75569"/>
    <w:rsid w:val="00B76CD9"/>
    <w:rsid w:val="00B77A93"/>
    <w:rsid w:val="00B80A42"/>
    <w:rsid w:val="00B80ED9"/>
    <w:rsid w:val="00B8180B"/>
    <w:rsid w:val="00B81CB7"/>
    <w:rsid w:val="00B823C5"/>
    <w:rsid w:val="00B82EDE"/>
    <w:rsid w:val="00B83447"/>
    <w:rsid w:val="00B8392C"/>
    <w:rsid w:val="00B83AAB"/>
    <w:rsid w:val="00B84230"/>
    <w:rsid w:val="00B84BD3"/>
    <w:rsid w:val="00B8543B"/>
    <w:rsid w:val="00B86170"/>
    <w:rsid w:val="00B8658D"/>
    <w:rsid w:val="00B86EB8"/>
    <w:rsid w:val="00B8745F"/>
    <w:rsid w:val="00B90292"/>
    <w:rsid w:val="00B90A77"/>
    <w:rsid w:val="00B90D6E"/>
    <w:rsid w:val="00B911BD"/>
    <w:rsid w:val="00B9137B"/>
    <w:rsid w:val="00B91463"/>
    <w:rsid w:val="00B92294"/>
    <w:rsid w:val="00B92880"/>
    <w:rsid w:val="00B92CA7"/>
    <w:rsid w:val="00B930F6"/>
    <w:rsid w:val="00B9374D"/>
    <w:rsid w:val="00B942A4"/>
    <w:rsid w:val="00B9572A"/>
    <w:rsid w:val="00B967B9"/>
    <w:rsid w:val="00B9700E"/>
    <w:rsid w:val="00B97B89"/>
    <w:rsid w:val="00BA00FE"/>
    <w:rsid w:val="00BA020F"/>
    <w:rsid w:val="00BA02FC"/>
    <w:rsid w:val="00BA24FA"/>
    <w:rsid w:val="00BA374C"/>
    <w:rsid w:val="00BA3D68"/>
    <w:rsid w:val="00BA4AA8"/>
    <w:rsid w:val="00BA552D"/>
    <w:rsid w:val="00BA557D"/>
    <w:rsid w:val="00BA593E"/>
    <w:rsid w:val="00BA6449"/>
    <w:rsid w:val="00BA694F"/>
    <w:rsid w:val="00BA6A39"/>
    <w:rsid w:val="00BA6F73"/>
    <w:rsid w:val="00BA7F57"/>
    <w:rsid w:val="00BB0990"/>
    <w:rsid w:val="00BB111C"/>
    <w:rsid w:val="00BB2312"/>
    <w:rsid w:val="00BB4003"/>
    <w:rsid w:val="00BB45CC"/>
    <w:rsid w:val="00BB50CF"/>
    <w:rsid w:val="00BB52BA"/>
    <w:rsid w:val="00BB571C"/>
    <w:rsid w:val="00BB5822"/>
    <w:rsid w:val="00BB584B"/>
    <w:rsid w:val="00BB6296"/>
    <w:rsid w:val="00BB64F6"/>
    <w:rsid w:val="00BB6538"/>
    <w:rsid w:val="00BB6F71"/>
    <w:rsid w:val="00BB71D6"/>
    <w:rsid w:val="00BC0CD9"/>
    <w:rsid w:val="00BC1AB1"/>
    <w:rsid w:val="00BC20FC"/>
    <w:rsid w:val="00BC2B1A"/>
    <w:rsid w:val="00BC33F2"/>
    <w:rsid w:val="00BC4B73"/>
    <w:rsid w:val="00BC5A00"/>
    <w:rsid w:val="00BC5BB8"/>
    <w:rsid w:val="00BC5D4E"/>
    <w:rsid w:val="00BC5EF0"/>
    <w:rsid w:val="00BC6C81"/>
    <w:rsid w:val="00BC6E9B"/>
    <w:rsid w:val="00BC7D19"/>
    <w:rsid w:val="00BC7D50"/>
    <w:rsid w:val="00BD045F"/>
    <w:rsid w:val="00BD0552"/>
    <w:rsid w:val="00BD15DE"/>
    <w:rsid w:val="00BD1A16"/>
    <w:rsid w:val="00BD1A29"/>
    <w:rsid w:val="00BD1AC8"/>
    <w:rsid w:val="00BD3D9B"/>
    <w:rsid w:val="00BD4D61"/>
    <w:rsid w:val="00BD5E28"/>
    <w:rsid w:val="00BD5EB0"/>
    <w:rsid w:val="00BD6778"/>
    <w:rsid w:val="00BD6893"/>
    <w:rsid w:val="00BD7299"/>
    <w:rsid w:val="00BD73C2"/>
    <w:rsid w:val="00BD741B"/>
    <w:rsid w:val="00BD7A93"/>
    <w:rsid w:val="00BE09CA"/>
    <w:rsid w:val="00BE0E5D"/>
    <w:rsid w:val="00BE0EAE"/>
    <w:rsid w:val="00BE1570"/>
    <w:rsid w:val="00BE1903"/>
    <w:rsid w:val="00BE1BE1"/>
    <w:rsid w:val="00BE2469"/>
    <w:rsid w:val="00BE2B91"/>
    <w:rsid w:val="00BE2E9D"/>
    <w:rsid w:val="00BE2F26"/>
    <w:rsid w:val="00BE3162"/>
    <w:rsid w:val="00BE46DB"/>
    <w:rsid w:val="00BE4B94"/>
    <w:rsid w:val="00BE618D"/>
    <w:rsid w:val="00BE6636"/>
    <w:rsid w:val="00BE6B0A"/>
    <w:rsid w:val="00BE7609"/>
    <w:rsid w:val="00BE7919"/>
    <w:rsid w:val="00BE7D04"/>
    <w:rsid w:val="00BF0234"/>
    <w:rsid w:val="00BF036C"/>
    <w:rsid w:val="00BF0A1E"/>
    <w:rsid w:val="00BF0E82"/>
    <w:rsid w:val="00BF1629"/>
    <w:rsid w:val="00BF1964"/>
    <w:rsid w:val="00BF1ECB"/>
    <w:rsid w:val="00BF23B3"/>
    <w:rsid w:val="00BF30FF"/>
    <w:rsid w:val="00BF32E1"/>
    <w:rsid w:val="00BF3C7C"/>
    <w:rsid w:val="00BF501E"/>
    <w:rsid w:val="00BF5686"/>
    <w:rsid w:val="00BF5CFE"/>
    <w:rsid w:val="00BF5E95"/>
    <w:rsid w:val="00BF6EC4"/>
    <w:rsid w:val="00BF7A97"/>
    <w:rsid w:val="00BF7C28"/>
    <w:rsid w:val="00BF7F39"/>
    <w:rsid w:val="00C00197"/>
    <w:rsid w:val="00C009A6"/>
    <w:rsid w:val="00C012F7"/>
    <w:rsid w:val="00C01AE9"/>
    <w:rsid w:val="00C03F6D"/>
    <w:rsid w:val="00C04571"/>
    <w:rsid w:val="00C046AB"/>
    <w:rsid w:val="00C04CEA"/>
    <w:rsid w:val="00C05E9C"/>
    <w:rsid w:val="00C07439"/>
    <w:rsid w:val="00C0750F"/>
    <w:rsid w:val="00C10960"/>
    <w:rsid w:val="00C10C0D"/>
    <w:rsid w:val="00C1159B"/>
    <w:rsid w:val="00C11791"/>
    <w:rsid w:val="00C1249E"/>
    <w:rsid w:val="00C130FE"/>
    <w:rsid w:val="00C13406"/>
    <w:rsid w:val="00C138D8"/>
    <w:rsid w:val="00C13ED4"/>
    <w:rsid w:val="00C1533E"/>
    <w:rsid w:val="00C1771A"/>
    <w:rsid w:val="00C2198B"/>
    <w:rsid w:val="00C21E42"/>
    <w:rsid w:val="00C22AF4"/>
    <w:rsid w:val="00C231EC"/>
    <w:rsid w:val="00C234B9"/>
    <w:rsid w:val="00C23754"/>
    <w:rsid w:val="00C23D69"/>
    <w:rsid w:val="00C24628"/>
    <w:rsid w:val="00C24960"/>
    <w:rsid w:val="00C24D3D"/>
    <w:rsid w:val="00C24F8A"/>
    <w:rsid w:val="00C251E4"/>
    <w:rsid w:val="00C260CF"/>
    <w:rsid w:val="00C26426"/>
    <w:rsid w:val="00C267C3"/>
    <w:rsid w:val="00C26A78"/>
    <w:rsid w:val="00C26B95"/>
    <w:rsid w:val="00C26C5E"/>
    <w:rsid w:val="00C26D0F"/>
    <w:rsid w:val="00C27869"/>
    <w:rsid w:val="00C27926"/>
    <w:rsid w:val="00C3012E"/>
    <w:rsid w:val="00C302E0"/>
    <w:rsid w:val="00C30DE8"/>
    <w:rsid w:val="00C318DE"/>
    <w:rsid w:val="00C31C7E"/>
    <w:rsid w:val="00C323A9"/>
    <w:rsid w:val="00C32E9F"/>
    <w:rsid w:val="00C33A6C"/>
    <w:rsid w:val="00C35C4C"/>
    <w:rsid w:val="00C361EC"/>
    <w:rsid w:val="00C3688D"/>
    <w:rsid w:val="00C36B5D"/>
    <w:rsid w:val="00C36C23"/>
    <w:rsid w:val="00C36ED6"/>
    <w:rsid w:val="00C401D4"/>
    <w:rsid w:val="00C404E5"/>
    <w:rsid w:val="00C40680"/>
    <w:rsid w:val="00C41BE2"/>
    <w:rsid w:val="00C41CB5"/>
    <w:rsid w:val="00C4216F"/>
    <w:rsid w:val="00C421AD"/>
    <w:rsid w:val="00C42694"/>
    <w:rsid w:val="00C4279C"/>
    <w:rsid w:val="00C428B8"/>
    <w:rsid w:val="00C43399"/>
    <w:rsid w:val="00C4395C"/>
    <w:rsid w:val="00C43EEF"/>
    <w:rsid w:val="00C44133"/>
    <w:rsid w:val="00C45097"/>
    <w:rsid w:val="00C462DC"/>
    <w:rsid w:val="00C473AF"/>
    <w:rsid w:val="00C4769A"/>
    <w:rsid w:val="00C509CB"/>
    <w:rsid w:val="00C51722"/>
    <w:rsid w:val="00C51DDF"/>
    <w:rsid w:val="00C51F11"/>
    <w:rsid w:val="00C52002"/>
    <w:rsid w:val="00C52225"/>
    <w:rsid w:val="00C52BF5"/>
    <w:rsid w:val="00C52D94"/>
    <w:rsid w:val="00C53949"/>
    <w:rsid w:val="00C53E18"/>
    <w:rsid w:val="00C5467B"/>
    <w:rsid w:val="00C5493D"/>
    <w:rsid w:val="00C54D2D"/>
    <w:rsid w:val="00C556F2"/>
    <w:rsid w:val="00C557C3"/>
    <w:rsid w:val="00C5686F"/>
    <w:rsid w:val="00C56CBF"/>
    <w:rsid w:val="00C57A76"/>
    <w:rsid w:val="00C57F9E"/>
    <w:rsid w:val="00C60382"/>
    <w:rsid w:val="00C60E33"/>
    <w:rsid w:val="00C61D98"/>
    <w:rsid w:val="00C6275E"/>
    <w:rsid w:val="00C6318A"/>
    <w:rsid w:val="00C635B7"/>
    <w:rsid w:val="00C6470F"/>
    <w:rsid w:val="00C64EE0"/>
    <w:rsid w:val="00C65193"/>
    <w:rsid w:val="00C65524"/>
    <w:rsid w:val="00C65D35"/>
    <w:rsid w:val="00C6692B"/>
    <w:rsid w:val="00C6740D"/>
    <w:rsid w:val="00C676EA"/>
    <w:rsid w:val="00C67895"/>
    <w:rsid w:val="00C6799E"/>
    <w:rsid w:val="00C70A62"/>
    <w:rsid w:val="00C724B0"/>
    <w:rsid w:val="00C72686"/>
    <w:rsid w:val="00C733EB"/>
    <w:rsid w:val="00C739A3"/>
    <w:rsid w:val="00C73E7A"/>
    <w:rsid w:val="00C74D25"/>
    <w:rsid w:val="00C74FFC"/>
    <w:rsid w:val="00C75784"/>
    <w:rsid w:val="00C75A89"/>
    <w:rsid w:val="00C76E47"/>
    <w:rsid w:val="00C77804"/>
    <w:rsid w:val="00C801E6"/>
    <w:rsid w:val="00C80CAD"/>
    <w:rsid w:val="00C80CDE"/>
    <w:rsid w:val="00C816A0"/>
    <w:rsid w:val="00C81850"/>
    <w:rsid w:val="00C81A3A"/>
    <w:rsid w:val="00C82090"/>
    <w:rsid w:val="00C826C1"/>
    <w:rsid w:val="00C83C55"/>
    <w:rsid w:val="00C83CA5"/>
    <w:rsid w:val="00C852DE"/>
    <w:rsid w:val="00C85505"/>
    <w:rsid w:val="00C8649D"/>
    <w:rsid w:val="00C87070"/>
    <w:rsid w:val="00C87A64"/>
    <w:rsid w:val="00C90A25"/>
    <w:rsid w:val="00C9273E"/>
    <w:rsid w:val="00C933DE"/>
    <w:rsid w:val="00C935C9"/>
    <w:rsid w:val="00C9479E"/>
    <w:rsid w:val="00C94E18"/>
    <w:rsid w:val="00C94FA3"/>
    <w:rsid w:val="00C952E3"/>
    <w:rsid w:val="00C96538"/>
    <w:rsid w:val="00C9685D"/>
    <w:rsid w:val="00C96F1E"/>
    <w:rsid w:val="00C97292"/>
    <w:rsid w:val="00C97885"/>
    <w:rsid w:val="00C97992"/>
    <w:rsid w:val="00C97F96"/>
    <w:rsid w:val="00CA045A"/>
    <w:rsid w:val="00CA1268"/>
    <w:rsid w:val="00CA1C12"/>
    <w:rsid w:val="00CA1FA6"/>
    <w:rsid w:val="00CA2670"/>
    <w:rsid w:val="00CA29A9"/>
    <w:rsid w:val="00CA2BC4"/>
    <w:rsid w:val="00CA2DC5"/>
    <w:rsid w:val="00CA34A2"/>
    <w:rsid w:val="00CA35DB"/>
    <w:rsid w:val="00CA35E7"/>
    <w:rsid w:val="00CA443E"/>
    <w:rsid w:val="00CA4BD1"/>
    <w:rsid w:val="00CA4D01"/>
    <w:rsid w:val="00CA53FC"/>
    <w:rsid w:val="00CA5BB6"/>
    <w:rsid w:val="00CA5C35"/>
    <w:rsid w:val="00CA60E1"/>
    <w:rsid w:val="00CA6A67"/>
    <w:rsid w:val="00CA6E7D"/>
    <w:rsid w:val="00CA7DE2"/>
    <w:rsid w:val="00CA7F6B"/>
    <w:rsid w:val="00CB2BB4"/>
    <w:rsid w:val="00CB2E36"/>
    <w:rsid w:val="00CB3363"/>
    <w:rsid w:val="00CB48AA"/>
    <w:rsid w:val="00CB544F"/>
    <w:rsid w:val="00CB5AE2"/>
    <w:rsid w:val="00CB5BEF"/>
    <w:rsid w:val="00CB6058"/>
    <w:rsid w:val="00CB624D"/>
    <w:rsid w:val="00CB6C4F"/>
    <w:rsid w:val="00CB6E8C"/>
    <w:rsid w:val="00CB6F02"/>
    <w:rsid w:val="00CB7BFB"/>
    <w:rsid w:val="00CB7E5F"/>
    <w:rsid w:val="00CC02F6"/>
    <w:rsid w:val="00CC0898"/>
    <w:rsid w:val="00CC1DFF"/>
    <w:rsid w:val="00CC1EA4"/>
    <w:rsid w:val="00CC25CC"/>
    <w:rsid w:val="00CC260A"/>
    <w:rsid w:val="00CC3D6F"/>
    <w:rsid w:val="00CC4051"/>
    <w:rsid w:val="00CC4675"/>
    <w:rsid w:val="00CC47DE"/>
    <w:rsid w:val="00CC4D74"/>
    <w:rsid w:val="00CC4F4E"/>
    <w:rsid w:val="00CC5002"/>
    <w:rsid w:val="00CC5911"/>
    <w:rsid w:val="00CC5E7C"/>
    <w:rsid w:val="00CC69C5"/>
    <w:rsid w:val="00CC741F"/>
    <w:rsid w:val="00CC7A2B"/>
    <w:rsid w:val="00CD0F99"/>
    <w:rsid w:val="00CD1134"/>
    <w:rsid w:val="00CD243E"/>
    <w:rsid w:val="00CD2D43"/>
    <w:rsid w:val="00CD3950"/>
    <w:rsid w:val="00CD53DC"/>
    <w:rsid w:val="00CD5962"/>
    <w:rsid w:val="00CD5C11"/>
    <w:rsid w:val="00CD716E"/>
    <w:rsid w:val="00CE0A1B"/>
    <w:rsid w:val="00CE0DFC"/>
    <w:rsid w:val="00CE18E6"/>
    <w:rsid w:val="00CE24A3"/>
    <w:rsid w:val="00CE3CA4"/>
    <w:rsid w:val="00CE3EC9"/>
    <w:rsid w:val="00CE403D"/>
    <w:rsid w:val="00CE41C9"/>
    <w:rsid w:val="00CE433D"/>
    <w:rsid w:val="00CE4CBD"/>
    <w:rsid w:val="00CE5965"/>
    <w:rsid w:val="00CE5F5D"/>
    <w:rsid w:val="00CE668E"/>
    <w:rsid w:val="00CE7DC4"/>
    <w:rsid w:val="00CF03A0"/>
    <w:rsid w:val="00CF09C7"/>
    <w:rsid w:val="00CF0C66"/>
    <w:rsid w:val="00CF0F1A"/>
    <w:rsid w:val="00CF0F5A"/>
    <w:rsid w:val="00CF0FCE"/>
    <w:rsid w:val="00CF191C"/>
    <w:rsid w:val="00CF1B4D"/>
    <w:rsid w:val="00CF1FEC"/>
    <w:rsid w:val="00CF2610"/>
    <w:rsid w:val="00CF3520"/>
    <w:rsid w:val="00CF3D3F"/>
    <w:rsid w:val="00CF3F2E"/>
    <w:rsid w:val="00CF4C68"/>
    <w:rsid w:val="00CF4E38"/>
    <w:rsid w:val="00CF4F8C"/>
    <w:rsid w:val="00CF5223"/>
    <w:rsid w:val="00CF548E"/>
    <w:rsid w:val="00CF56A1"/>
    <w:rsid w:val="00CF5D7F"/>
    <w:rsid w:val="00CF66CF"/>
    <w:rsid w:val="00CF6F55"/>
    <w:rsid w:val="00CF7851"/>
    <w:rsid w:val="00D00FB0"/>
    <w:rsid w:val="00D0239B"/>
    <w:rsid w:val="00D0263F"/>
    <w:rsid w:val="00D028F2"/>
    <w:rsid w:val="00D038F5"/>
    <w:rsid w:val="00D042AD"/>
    <w:rsid w:val="00D04D8E"/>
    <w:rsid w:val="00D051CA"/>
    <w:rsid w:val="00D059C8"/>
    <w:rsid w:val="00D06333"/>
    <w:rsid w:val="00D06891"/>
    <w:rsid w:val="00D06E2B"/>
    <w:rsid w:val="00D077F7"/>
    <w:rsid w:val="00D07F8C"/>
    <w:rsid w:val="00D105C1"/>
    <w:rsid w:val="00D10635"/>
    <w:rsid w:val="00D1079C"/>
    <w:rsid w:val="00D10AEF"/>
    <w:rsid w:val="00D10B98"/>
    <w:rsid w:val="00D110BA"/>
    <w:rsid w:val="00D11664"/>
    <w:rsid w:val="00D131ED"/>
    <w:rsid w:val="00D1444B"/>
    <w:rsid w:val="00D1444C"/>
    <w:rsid w:val="00D14621"/>
    <w:rsid w:val="00D1753F"/>
    <w:rsid w:val="00D1759D"/>
    <w:rsid w:val="00D178E6"/>
    <w:rsid w:val="00D207F5"/>
    <w:rsid w:val="00D207F9"/>
    <w:rsid w:val="00D21374"/>
    <w:rsid w:val="00D2186B"/>
    <w:rsid w:val="00D21992"/>
    <w:rsid w:val="00D225FA"/>
    <w:rsid w:val="00D229CC"/>
    <w:rsid w:val="00D235B3"/>
    <w:rsid w:val="00D23C81"/>
    <w:rsid w:val="00D23D9B"/>
    <w:rsid w:val="00D23EDE"/>
    <w:rsid w:val="00D2493D"/>
    <w:rsid w:val="00D24A4C"/>
    <w:rsid w:val="00D2529D"/>
    <w:rsid w:val="00D26DB8"/>
    <w:rsid w:val="00D27CF3"/>
    <w:rsid w:val="00D303F2"/>
    <w:rsid w:val="00D311EE"/>
    <w:rsid w:val="00D31531"/>
    <w:rsid w:val="00D31AA6"/>
    <w:rsid w:val="00D3228D"/>
    <w:rsid w:val="00D32887"/>
    <w:rsid w:val="00D32C98"/>
    <w:rsid w:val="00D32D7E"/>
    <w:rsid w:val="00D333B1"/>
    <w:rsid w:val="00D34F0D"/>
    <w:rsid w:val="00D35099"/>
    <w:rsid w:val="00D3517E"/>
    <w:rsid w:val="00D355E6"/>
    <w:rsid w:val="00D36C19"/>
    <w:rsid w:val="00D37237"/>
    <w:rsid w:val="00D402D5"/>
    <w:rsid w:val="00D40C1D"/>
    <w:rsid w:val="00D417E3"/>
    <w:rsid w:val="00D4183F"/>
    <w:rsid w:val="00D41ADE"/>
    <w:rsid w:val="00D42A0A"/>
    <w:rsid w:val="00D42C8E"/>
    <w:rsid w:val="00D432F4"/>
    <w:rsid w:val="00D43797"/>
    <w:rsid w:val="00D440D7"/>
    <w:rsid w:val="00D440E1"/>
    <w:rsid w:val="00D441C1"/>
    <w:rsid w:val="00D44B8A"/>
    <w:rsid w:val="00D44DF6"/>
    <w:rsid w:val="00D45027"/>
    <w:rsid w:val="00D4538C"/>
    <w:rsid w:val="00D460DA"/>
    <w:rsid w:val="00D4658A"/>
    <w:rsid w:val="00D46F19"/>
    <w:rsid w:val="00D46F93"/>
    <w:rsid w:val="00D47420"/>
    <w:rsid w:val="00D4779D"/>
    <w:rsid w:val="00D50DCA"/>
    <w:rsid w:val="00D51507"/>
    <w:rsid w:val="00D52903"/>
    <w:rsid w:val="00D529C4"/>
    <w:rsid w:val="00D52BC0"/>
    <w:rsid w:val="00D52F26"/>
    <w:rsid w:val="00D535C0"/>
    <w:rsid w:val="00D53BDB"/>
    <w:rsid w:val="00D53E7F"/>
    <w:rsid w:val="00D55A17"/>
    <w:rsid w:val="00D55DCE"/>
    <w:rsid w:val="00D564DB"/>
    <w:rsid w:val="00D57443"/>
    <w:rsid w:val="00D57A9C"/>
    <w:rsid w:val="00D607D4"/>
    <w:rsid w:val="00D61A36"/>
    <w:rsid w:val="00D62FD0"/>
    <w:rsid w:val="00D641A4"/>
    <w:rsid w:val="00D644D1"/>
    <w:rsid w:val="00D6458A"/>
    <w:rsid w:val="00D645C2"/>
    <w:rsid w:val="00D645D1"/>
    <w:rsid w:val="00D6493B"/>
    <w:rsid w:val="00D65135"/>
    <w:rsid w:val="00D653B4"/>
    <w:rsid w:val="00D6553D"/>
    <w:rsid w:val="00D656F7"/>
    <w:rsid w:val="00D65EB7"/>
    <w:rsid w:val="00D66693"/>
    <w:rsid w:val="00D66E0D"/>
    <w:rsid w:val="00D67091"/>
    <w:rsid w:val="00D67496"/>
    <w:rsid w:val="00D67937"/>
    <w:rsid w:val="00D7016F"/>
    <w:rsid w:val="00D70D57"/>
    <w:rsid w:val="00D70DE2"/>
    <w:rsid w:val="00D71777"/>
    <w:rsid w:val="00D717EF"/>
    <w:rsid w:val="00D720E3"/>
    <w:rsid w:val="00D722E1"/>
    <w:rsid w:val="00D7348B"/>
    <w:rsid w:val="00D73773"/>
    <w:rsid w:val="00D73CF8"/>
    <w:rsid w:val="00D742F7"/>
    <w:rsid w:val="00D74A64"/>
    <w:rsid w:val="00D75E6D"/>
    <w:rsid w:val="00D76C48"/>
    <w:rsid w:val="00D77854"/>
    <w:rsid w:val="00D80345"/>
    <w:rsid w:val="00D80F2F"/>
    <w:rsid w:val="00D813D5"/>
    <w:rsid w:val="00D813DD"/>
    <w:rsid w:val="00D81D2D"/>
    <w:rsid w:val="00D8347E"/>
    <w:rsid w:val="00D83741"/>
    <w:rsid w:val="00D837C4"/>
    <w:rsid w:val="00D85054"/>
    <w:rsid w:val="00D853EF"/>
    <w:rsid w:val="00D8548A"/>
    <w:rsid w:val="00D856C7"/>
    <w:rsid w:val="00D8603A"/>
    <w:rsid w:val="00D86B5D"/>
    <w:rsid w:val="00D86D3C"/>
    <w:rsid w:val="00D87183"/>
    <w:rsid w:val="00D87222"/>
    <w:rsid w:val="00D87754"/>
    <w:rsid w:val="00D8793C"/>
    <w:rsid w:val="00D87A3C"/>
    <w:rsid w:val="00D87D2E"/>
    <w:rsid w:val="00D90071"/>
    <w:rsid w:val="00D90766"/>
    <w:rsid w:val="00D913EE"/>
    <w:rsid w:val="00D919CB"/>
    <w:rsid w:val="00D92342"/>
    <w:rsid w:val="00D928FB"/>
    <w:rsid w:val="00D92EE6"/>
    <w:rsid w:val="00D93859"/>
    <w:rsid w:val="00D9462B"/>
    <w:rsid w:val="00D9490F"/>
    <w:rsid w:val="00D94CD3"/>
    <w:rsid w:val="00D94F6D"/>
    <w:rsid w:val="00D95256"/>
    <w:rsid w:val="00D96037"/>
    <w:rsid w:val="00D969D5"/>
    <w:rsid w:val="00D96FC2"/>
    <w:rsid w:val="00DA15E5"/>
    <w:rsid w:val="00DA172D"/>
    <w:rsid w:val="00DA1986"/>
    <w:rsid w:val="00DA1C60"/>
    <w:rsid w:val="00DA1F8B"/>
    <w:rsid w:val="00DA27DF"/>
    <w:rsid w:val="00DA2CD6"/>
    <w:rsid w:val="00DA2EA0"/>
    <w:rsid w:val="00DA3738"/>
    <w:rsid w:val="00DA4FED"/>
    <w:rsid w:val="00DA557C"/>
    <w:rsid w:val="00DA6D4B"/>
    <w:rsid w:val="00DA6E35"/>
    <w:rsid w:val="00DA7116"/>
    <w:rsid w:val="00DA7719"/>
    <w:rsid w:val="00DA7764"/>
    <w:rsid w:val="00DB0786"/>
    <w:rsid w:val="00DB2559"/>
    <w:rsid w:val="00DB258A"/>
    <w:rsid w:val="00DB3509"/>
    <w:rsid w:val="00DB39F4"/>
    <w:rsid w:val="00DB3F3D"/>
    <w:rsid w:val="00DB448D"/>
    <w:rsid w:val="00DB45B5"/>
    <w:rsid w:val="00DB506D"/>
    <w:rsid w:val="00DB5CFB"/>
    <w:rsid w:val="00DB5D1C"/>
    <w:rsid w:val="00DB6632"/>
    <w:rsid w:val="00DB73B1"/>
    <w:rsid w:val="00DC0EEC"/>
    <w:rsid w:val="00DC107F"/>
    <w:rsid w:val="00DC119A"/>
    <w:rsid w:val="00DC1303"/>
    <w:rsid w:val="00DC18C2"/>
    <w:rsid w:val="00DC28B2"/>
    <w:rsid w:val="00DC347E"/>
    <w:rsid w:val="00DC3DFC"/>
    <w:rsid w:val="00DC4110"/>
    <w:rsid w:val="00DC458A"/>
    <w:rsid w:val="00DC4A19"/>
    <w:rsid w:val="00DC4AFB"/>
    <w:rsid w:val="00DC648A"/>
    <w:rsid w:val="00DC78F0"/>
    <w:rsid w:val="00DC7A57"/>
    <w:rsid w:val="00DD0708"/>
    <w:rsid w:val="00DD075A"/>
    <w:rsid w:val="00DD0BA7"/>
    <w:rsid w:val="00DD1309"/>
    <w:rsid w:val="00DD1BA2"/>
    <w:rsid w:val="00DD1F5D"/>
    <w:rsid w:val="00DD211F"/>
    <w:rsid w:val="00DD32E5"/>
    <w:rsid w:val="00DD3BCD"/>
    <w:rsid w:val="00DD466E"/>
    <w:rsid w:val="00DD4749"/>
    <w:rsid w:val="00DD6433"/>
    <w:rsid w:val="00DD64D3"/>
    <w:rsid w:val="00DD6D98"/>
    <w:rsid w:val="00DD6EEC"/>
    <w:rsid w:val="00DD7237"/>
    <w:rsid w:val="00DD7934"/>
    <w:rsid w:val="00DD7D7F"/>
    <w:rsid w:val="00DD7DED"/>
    <w:rsid w:val="00DD96BC"/>
    <w:rsid w:val="00DE07CD"/>
    <w:rsid w:val="00DE1D1B"/>
    <w:rsid w:val="00DE214D"/>
    <w:rsid w:val="00DE219A"/>
    <w:rsid w:val="00DE221A"/>
    <w:rsid w:val="00DE2738"/>
    <w:rsid w:val="00DE28A1"/>
    <w:rsid w:val="00DE3665"/>
    <w:rsid w:val="00DE3856"/>
    <w:rsid w:val="00DE3986"/>
    <w:rsid w:val="00DE3D58"/>
    <w:rsid w:val="00DE3FF2"/>
    <w:rsid w:val="00DE613F"/>
    <w:rsid w:val="00DE64D2"/>
    <w:rsid w:val="00DE7365"/>
    <w:rsid w:val="00DE7F01"/>
    <w:rsid w:val="00DF0E15"/>
    <w:rsid w:val="00DF0EB3"/>
    <w:rsid w:val="00DF1A4B"/>
    <w:rsid w:val="00DF2128"/>
    <w:rsid w:val="00DF293A"/>
    <w:rsid w:val="00DF30F4"/>
    <w:rsid w:val="00DF32E3"/>
    <w:rsid w:val="00DF38AD"/>
    <w:rsid w:val="00DF3DE5"/>
    <w:rsid w:val="00DF4538"/>
    <w:rsid w:val="00DF4986"/>
    <w:rsid w:val="00DF517B"/>
    <w:rsid w:val="00DF5447"/>
    <w:rsid w:val="00DF5576"/>
    <w:rsid w:val="00DF5A68"/>
    <w:rsid w:val="00DF5E10"/>
    <w:rsid w:val="00DF61DD"/>
    <w:rsid w:val="00DF62AB"/>
    <w:rsid w:val="00DF678C"/>
    <w:rsid w:val="00DF6B22"/>
    <w:rsid w:val="00DF7112"/>
    <w:rsid w:val="00E00049"/>
    <w:rsid w:val="00E0005E"/>
    <w:rsid w:val="00E00509"/>
    <w:rsid w:val="00E00ACA"/>
    <w:rsid w:val="00E00E9F"/>
    <w:rsid w:val="00E012B1"/>
    <w:rsid w:val="00E02089"/>
    <w:rsid w:val="00E0284B"/>
    <w:rsid w:val="00E029CE"/>
    <w:rsid w:val="00E02D7A"/>
    <w:rsid w:val="00E036B3"/>
    <w:rsid w:val="00E0418C"/>
    <w:rsid w:val="00E04E8F"/>
    <w:rsid w:val="00E05C21"/>
    <w:rsid w:val="00E061D8"/>
    <w:rsid w:val="00E0666C"/>
    <w:rsid w:val="00E07857"/>
    <w:rsid w:val="00E07AAF"/>
    <w:rsid w:val="00E07D7A"/>
    <w:rsid w:val="00E07EAF"/>
    <w:rsid w:val="00E10239"/>
    <w:rsid w:val="00E11CB6"/>
    <w:rsid w:val="00E14418"/>
    <w:rsid w:val="00E14486"/>
    <w:rsid w:val="00E1450D"/>
    <w:rsid w:val="00E146D1"/>
    <w:rsid w:val="00E14E63"/>
    <w:rsid w:val="00E14E79"/>
    <w:rsid w:val="00E154E2"/>
    <w:rsid w:val="00E1577B"/>
    <w:rsid w:val="00E160EC"/>
    <w:rsid w:val="00E16158"/>
    <w:rsid w:val="00E16602"/>
    <w:rsid w:val="00E1678F"/>
    <w:rsid w:val="00E16EB3"/>
    <w:rsid w:val="00E1765D"/>
    <w:rsid w:val="00E20914"/>
    <w:rsid w:val="00E21BCA"/>
    <w:rsid w:val="00E21E06"/>
    <w:rsid w:val="00E223F8"/>
    <w:rsid w:val="00E225E5"/>
    <w:rsid w:val="00E2285B"/>
    <w:rsid w:val="00E22CDA"/>
    <w:rsid w:val="00E231FA"/>
    <w:rsid w:val="00E2354B"/>
    <w:rsid w:val="00E23F15"/>
    <w:rsid w:val="00E24158"/>
    <w:rsid w:val="00E24659"/>
    <w:rsid w:val="00E24B7C"/>
    <w:rsid w:val="00E24D10"/>
    <w:rsid w:val="00E253E1"/>
    <w:rsid w:val="00E25B06"/>
    <w:rsid w:val="00E27045"/>
    <w:rsid w:val="00E276AB"/>
    <w:rsid w:val="00E27AB3"/>
    <w:rsid w:val="00E27BEB"/>
    <w:rsid w:val="00E27D1E"/>
    <w:rsid w:val="00E30818"/>
    <w:rsid w:val="00E30DF8"/>
    <w:rsid w:val="00E30F04"/>
    <w:rsid w:val="00E313D1"/>
    <w:rsid w:val="00E3166C"/>
    <w:rsid w:val="00E31843"/>
    <w:rsid w:val="00E31BAA"/>
    <w:rsid w:val="00E31BB8"/>
    <w:rsid w:val="00E3205C"/>
    <w:rsid w:val="00E3207C"/>
    <w:rsid w:val="00E3231B"/>
    <w:rsid w:val="00E32DDB"/>
    <w:rsid w:val="00E331D9"/>
    <w:rsid w:val="00E3335D"/>
    <w:rsid w:val="00E33641"/>
    <w:rsid w:val="00E339CD"/>
    <w:rsid w:val="00E33C9D"/>
    <w:rsid w:val="00E34C79"/>
    <w:rsid w:val="00E35FB8"/>
    <w:rsid w:val="00E360C3"/>
    <w:rsid w:val="00E373EB"/>
    <w:rsid w:val="00E375A2"/>
    <w:rsid w:val="00E37675"/>
    <w:rsid w:val="00E37C27"/>
    <w:rsid w:val="00E37E00"/>
    <w:rsid w:val="00E400A7"/>
    <w:rsid w:val="00E4031F"/>
    <w:rsid w:val="00E40444"/>
    <w:rsid w:val="00E407C5"/>
    <w:rsid w:val="00E40990"/>
    <w:rsid w:val="00E40DE3"/>
    <w:rsid w:val="00E411A9"/>
    <w:rsid w:val="00E427DC"/>
    <w:rsid w:val="00E42B6B"/>
    <w:rsid w:val="00E42EAA"/>
    <w:rsid w:val="00E436FF"/>
    <w:rsid w:val="00E43B8E"/>
    <w:rsid w:val="00E43C78"/>
    <w:rsid w:val="00E43CEE"/>
    <w:rsid w:val="00E44350"/>
    <w:rsid w:val="00E446FD"/>
    <w:rsid w:val="00E44E98"/>
    <w:rsid w:val="00E45344"/>
    <w:rsid w:val="00E45CD1"/>
    <w:rsid w:val="00E460F4"/>
    <w:rsid w:val="00E46889"/>
    <w:rsid w:val="00E46D32"/>
    <w:rsid w:val="00E50203"/>
    <w:rsid w:val="00E5020C"/>
    <w:rsid w:val="00E5061A"/>
    <w:rsid w:val="00E50A0B"/>
    <w:rsid w:val="00E5147E"/>
    <w:rsid w:val="00E5168A"/>
    <w:rsid w:val="00E517CC"/>
    <w:rsid w:val="00E52278"/>
    <w:rsid w:val="00E533B8"/>
    <w:rsid w:val="00E54301"/>
    <w:rsid w:val="00E54432"/>
    <w:rsid w:val="00E553AA"/>
    <w:rsid w:val="00E5562A"/>
    <w:rsid w:val="00E562D1"/>
    <w:rsid w:val="00E576C5"/>
    <w:rsid w:val="00E6025D"/>
    <w:rsid w:val="00E61060"/>
    <w:rsid w:val="00E619C4"/>
    <w:rsid w:val="00E62224"/>
    <w:rsid w:val="00E624DA"/>
    <w:rsid w:val="00E62804"/>
    <w:rsid w:val="00E63580"/>
    <w:rsid w:val="00E638F0"/>
    <w:rsid w:val="00E63C5A"/>
    <w:rsid w:val="00E652C5"/>
    <w:rsid w:val="00E65BFB"/>
    <w:rsid w:val="00E66B38"/>
    <w:rsid w:val="00E66C33"/>
    <w:rsid w:val="00E66FC6"/>
    <w:rsid w:val="00E70720"/>
    <w:rsid w:val="00E707A1"/>
    <w:rsid w:val="00E70CAE"/>
    <w:rsid w:val="00E7117C"/>
    <w:rsid w:val="00E71584"/>
    <w:rsid w:val="00E7175E"/>
    <w:rsid w:val="00E72E2F"/>
    <w:rsid w:val="00E7370D"/>
    <w:rsid w:val="00E73AEA"/>
    <w:rsid w:val="00E73D5C"/>
    <w:rsid w:val="00E7418A"/>
    <w:rsid w:val="00E74797"/>
    <w:rsid w:val="00E7590B"/>
    <w:rsid w:val="00E75BDB"/>
    <w:rsid w:val="00E760DC"/>
    <w:rsid w:val="00E76104"/>
    <w:rsid w:val="00E776C0"/>
    <w:rsid w:val="00E77706"/>
    <w:rsid w:val="00E806DC"/>
    <w:rsid w:val="00E81BA9"/>
    <w:rsid w:val="00E83295"/>
    <w:rsid w:val="00E83733"/>
    <w:rsid w:val="00E84B4C"/>
    <w:rsid w:val="00E8541A"/>
    <w:rsid w:val="00E86BC0"/>
    <w:rsid w:val="00E8772C"/>
    <w:rsid w:val="00E87D36"/>
    <w:rsid w:val="00E9038C"/>
    <w:rsid w:val="00E9064D"/>
    <w:rsid w:val="00E913FC"/>
    <w:rsid w:val="00E91B84"/>
    <w:rsid w:val="00E91D18"/>
    <w:rsid w:val="00E92363"/>
    <w:rsid w:val="00E92E96"/>
    <w:rsid w:val="00E9336E"/>
    <w:rsid w:val="00E93D5A"/>
    <w:rsid w:val="00E958B6"/>
    <w:rsid w:val="00E96212"/>
    <w:rsid w:val="00E96769"/>
    <w:rsid w:val="00E97852"/>
    <w:rsid w:val="00E97D95"/>
    <w:rsid w:val="00E97EF0"/>
    <w:rsid w:val="00E9BB42"/>
    <w:rsid w:val="00EA03FF"/>
    <w:rsid w:val="00EA08DD"/>
    <w:rsid w:val="00EA0EB4"/>
    <w:rsid w:val="00EA20A0"/>
    <w:rsid w:val="00EA21B1"/>
    <w:rsid w:val="00EA24E5"/>
    <w:rsid w:val="00EA2909"/>
    <w:rsid w:val="00EA3147"/>
    <w:rsid w:val="00EA3689"/>
    <w:rsid w:val="00EA3E77"/>
    <w:rsid w:val="00EA3EFB"/>
    <w:rsid w:val="00EA4269"/>
    <w:rsid w:val="00EA504A"/>
    <w:rsid w:val="00EA5B99"/>
    <w:rsid w:val="00EA5DA8"/>
    <w:rsid w:val="00EA6375"/>
    <w:rsid w:val="00EA6F22"/>
    <w:rsid w:val="00EA7099"/>
    <w:rsid w:val="00EA72F9"/>
    <w:rsid w:val="00EB06C7"/>
    <w:rsid w:val="00EB0DB1"/>
    <w:rsid w:val="00EB13F0"/>
    <w:rsid w:val="00EB1488"/>
    <w:rsid w:val="00EB1850"/>
    <w:rsid w:val="00EB1C2E"/>
    <w:rsid w:val="00EB2854"/>
    <w:rsid w:val="00EB28A7"/>
    <w:rsid w:val="00EB2BC8"/>
    <w:rsid w:val="00EB2C79"/>
    <w:rsid w:val="00EB37C3"/>
    <w:rsid w:val="00EB3B72"/>
    <w:rsid w:val="00EB42FF"/>
    <w:rsid w:val="00EB4F76"/>
    <w:rsid w:val="00EB58F3"/>
    <w:rsid w:val="00EB58FE"/>
    <w:rsid w:val="00EB5987"/>
    <w:rsid w:val="00EB5B21"/>
    <w:rsid w:val="00EB5E6E"/>
    <w:rsid w:val="00EB66BA"/>
    <w:rsid w:val="00EB6F4B"/>
    <w:rsid w:val="00EC01B2"/>
    <w:rsid w:val="00EC067F"/>
    <w:rsid w:val="00EC088E"/>
    <w:rsid w:val="00EC0E59"/>
    <w:rsid w:val="00EC13BF"/>
    <w:rsid w:val="00EC1900"/>
    <w:rsid w:val="00EC1C71"/>
    <w:rsid w:val="00EC1D8B"/>
    <w:rsid w:val="00EC407D"/>
    <w:rsid w:val="00EC4DFF"/>
    <w:rsid w:val="00EC5104"/>
    <w:rsid w:val="00EC64BA"/>
    <w:rsid w:val="00EC684A"/>
    <w:rsid w:val="00EC6A46"/>
    <w:rsid w:val="00ED0E54"/>
    <w:rsid w:val="00ED1426"/>
    <w:rsid w:val="00ED182C"/>
    <w:rsid w:val="00ED1BA5"/>
    <w:rsid w:val="00ED1C80"/>
    <w:rsid w:val="00ED2086"/>
    <w:rsid w:val="00ED26C4"/>
    <w:rsid w:val="00ED29AB"/>
    <w:rsid w:val="00ED2A07"/>
    <w:rsid w:val="00ED2E94"/>
    <w:rsid w:val="00ED2F9F"/>
    <w:rsid w:val="00ED3DE9"/>
    <w:rsid w:val="00ED40EA"/>
    <w:rsid w:val="00ED43B3"/>
    <w:rsid w:val="00ED44FE"/>
    <w:rsid w:val="00ED4C8A"/>
    <w:rsid w:val="00ED4F9B"/>
    <w:rsid w:val="00ED58D5"/>
    <w:rsid w:val="00ED5B41"/>
    <w:rsid w:val="00ED6EA5"/>
    <w:rsid w:val="00ED725F"/>
    <w:rsid w:val="00ED7D06"/>
    <w:rsid w:val="00EE03B1"/>
    <w:rsid w:val="00EE08A4"/>
    <w:rsid w:val="00EE0B21"/>
    <w:rsid w:val="00EE110B"/>
    <w:rsid w:val="00EE1738"/>
    <w:rsid w:val="00EE1EE1"/>
    <w:rsid w:val="00EE20AF"/>
    <w:rsid w:val="00EE269C"/>
    <w:rsid w:val="00EE2773"/>
    <w:rsid w:val="00EE4974"/>
    <w:rsid w:val="00EE4DD9"/>
    <w:rsid w:val="00EE4EBD"/>
    <w:rsid w:val="00EE5025"/>
    <w:rsid w:val="00EE5E11"/>
    <w:rsid w:val="00EE6953"/>
    <w:rsid w:val="00EE6A5B"/>
    <w:rsid w:val="00EE6B85"/>
    <w:rsid w:val="00EE6BB1"/>
    <w:rsid w:val="00EE6BE1"/>
    <w:rsid w:val="00EE72E2"/>
    <w:rsid w:val="00EF1519"/>
    <w:rsid w:val="00EF1848"/>
    <w:rsid w:val="00EF1A58"/>
    <w:rsid w:val="00EF1C62"/>
    <w:rsid w:val="00EF33C2"/>
    <w:rsid w:val="00EF3FE4"/>
    <w:rsid w:val="00EF4587"/>
    <w:rsid w:val="00EF4939"/>
    <w:rsid w:val="00EF4995"/>
    <w:rsid w:val="00EF4E83"/>
    <w:rsid w:val="00EF5541"/>
    <w:rsid w:val="00EF5AF7"/>
    <w:rsid w:val="00EF5C1B"/>
    <w:rsid w:val="00EF5E87"/>
    <w:rsid w:val="00EF620B"/>
    <w:rsid w:val="00EF685A"/>
    <w:rsid w:val="00EF696C"/>
    <w:rsid w:val="00EF6B11"/>
    <w:rsid w:val="00EF6D97"/>
    <w:rsid w:val="00EF74AC"/>
    <w:rsid w:val="00EF7EF7"/>
    <w:rsid w:val="00F0084C"/>
    <w:rsid w:val="00F0084F"/>
    <w:rsid w:val="00F00DAB"/>
    <w:rsid w:val="00F011AE"/>
    <w:rsid w:val="00F01845"/>
    <w:rsid w:val="00F02D4F"/>
    <w:rsid w:val="00F03D74"/>
    <w:rsid w:val="00F0492F"/>
    <w:rsid w:val="00F04A42"/>
    <w:rsid w:val="00F04F0F"/>
    <w:rsid w:val="00F05A11"/>
    <w:rsid w:val="00F05FBD"/>
    <w:rsid w:val="00F064A4"/>
    <w:rsid w:val="00F07947"/>
    <w:rsid w:val="00F10219"/>
    <w:rsid w:val="00F10BB0"/>
    <w:rsid w:val="00F114ED"/>
    <w:rsid w:val="00F116C4"/>
    <w:rsid w:val="00F127B2"/>
    <w:rsid w:val="00F13B5A"/>
    <w:rsid w:val="00F1432D"/>
    <w:rsid w:val="00F149C6"/>
    <w:rsid w:val="00F14DAE"/>
    <w:rsid w:val="00F14E86"/>
    <w:rsid w:val="00F14F76"/>
    <w:rsid w:val="00F15256"/>
    <w:rsid w:val="00F154F7"/>
    <w:rsid w:val="00F159B5"/>
    <w:rsid w:val="00F163E9"/>
    <w:rsid w:val="00F16435"/>
    <w:rsid w:val="00F17817"/>
    <w:rsid w:val="00F17E62"/>
    <w:rsid w:val="00F20505"/>
    <w:rsid w:val="00F20EB6"/>
    <w:rsid w:val="00F21F93"/>
    <w:rsid w:val="00F21FDC"/>
    <w:rsid w:val="00F220A4"/>
    <w:rsid w:val="00F22715"/>
    <w:rsid w:val="00F23424"/>
    <w:rsid w:val="00F237A5"/>
    <w:rsid w:val="00F23AF8"/>
    <w:rsid w:val="00F23E88"/>
    <w:rsid w:val="00F2408B"/>
    <w:rsid w:val="00F24705"/>
    <w:rsid w:val="00F24A00"/>
    <w:rsid w:val="00F24D11"/>
    <w:rsid w:val="00F2570E"/>
    <w:rsid w:val="00F25B88"/>
    <w:rsid w:val="00F25FF0"/>
    <w:rsid w:val="00F2738B"/>
    <w:rsid w:val="00F273E7"/>
    <w:rsid w:val="00F274BF"/>
    <w:rsid w:val="00F27D92"/>
    <w:rsid w:val="00F300C6"/>
    <w:rsid w:val="00F30265"/>
    <w:rsid w:val="00F3095F"/>
    <w:rsid w:val="00F30B86"/>
    <w:rsid w:val="00F31EF8"/>
    <w:rsid w:val="00F3363E"/>
    <w:rsid w:val="00F3365C"/>
    <w:rsid w:val="00F336E6"/>
    <w:rsid w:val="00F33E36"/>
    <w:rsid w:val="00F34283"/>
    <w:rsid w:val="00F34EA6"/>
    <w:rsid w:val="00F359B4"/>
    <w:rsid w:val="00F37398"/>
    <w:rsid w:val="00F379B1"/>
    <w:rsid w:val="00F37D4D"/>
    <w:rsid w:val="00F40705"/>
    <w:rsid w:val="00F41D43"/>
    <w:rsid w:val="00F42096"/>
    <w:rsid w:val="00F4274A"/>
    <w:rsid w:val="00F42A4E"/>
    <w:rsid w:val="00F42A67"/>
    <w:rsid w:val="00F42D77"/>
    <w:rsid w:val="00F43BBA"/>
    <w:rsid w:val="00F45444"/>
    <w:rsid w:val="00F45BC5"/>
    <w:rsid w:val="00F463AA"/>
    <w:rsid w:val="00F46F20"/>
    <w:rsid w:val="00F47BD7"/>
    <w:rsid w:val="00F50954"/>
    <w:rsid w:val="00F50AE6"/>
    <w:rsid w:val="00F5118E"/>
    <w:rsid w:val="00F51736"/>
    <w:rsid w:val="00F5188E"/>
    <w:rsid w:val="00F51A80"/>
    <w:rsid w:val="00F52B3F"/>
    <w:rsid w:val="00F5327C"/>
    <w:rsid w:val="00F534F0"/>
    <w:rsid w:val="00F5388D"/>
    <w:rsid w:val="00F54030"/>
    <w:rsid w:val="00F54507"/>
    <w:rsid w:val="00F548D8"/>
    <w:rsid w:val="00F54D38"/>
    <w:rsid w:val="00F5510B"/>
    <w:rsid w:val="00F5591C"/>
    <w:rsid w:val="00F5618D"/>
    <w:rsid w:val="00F568A6"/>
    <w:rsid w:val="00F57A6A"/>
    <w:rsid w:val="00F60ED9"/>
    <w:rsid w:val="00F61A6A"/>
    <w:rsid w:val="00F629D4"/>
    <w:rsid w:val="00F63384"/>
    <w:rsid w:val="00F63D8F"/>
    <w:rsid w:val="00F64966"/>
    <w:rsid w:val="00F64B4F"/>
    <w:rsid w:val="00F64CBF"/>
    <w:rsid w:val="00F65375"/>
    <w:rsid w:val="00F65540"/>
    <w:rsid w:val="00F662C2"/>
    <w:rsid w:val="00F66DED"/>
    <w:rsid w:val="00F67742"/>
    <w:rsid w:val="00F679B7"/>
    <w:rsid w:val="00F67A2C"/>
    <w:rsid w:val="00F67A2E"/>
    <w:rsid w:val="00F70599"/>
    <w:rsid w:val="00F71144"/>
    <w:rsid w:val="00F71512"/>
    <w:rsid w:val="00F715DA"/>
    <w:rsid w:val="00F717EB"/>
    <w:rsid w:val="00F718F3"/>
    <w:rsid w:val="00F71BF2"/>
    <w:rsid w:val="00F724A8"/>
    <w:rsid w:val="00F7295A"/>
    <w:rsid w:val="00F72AF9"/>
    <w:rsid w:val="00F7360A"/>
    <w:rsid w:val="00F73882"/>
    <w:rsid w:val="00F738E3"/>
    <w:rsid w:val="00F73A09"/>
    <w:rsid w:val="00F73F27"/>
    <w:rsid w:val="00F744BE"/>
    <w:rsid w:val="00F74D28"/>
    <w:rsid w:val="00F74F84"/>
    <w:rsid w:val="00F7533B"/>
    <w:rsid w:val="00F753C4"/>
    <w:rsid w:val="00F757C1"/>
    <w:rsid w:val="00F75D87"/>
    <w:rsid w:val="00F76176"/>
    <w:rsid w:val="00F762A3"/>
    <w:rsid w:val="00F76B42"/>
    <w:rsid w:val="00F77160"/>
    <w:rsid w:val="00F771C8"/>
    <w:rsid w:val="00F7759B"/>
    <w:rsid w:val="00F775EE"/>
    <w:rsid w:val="00F77AA0"/>
    <w:rsid w:val="00F77C7C"/>
    <w:rsid w:val="00F83075"/>
    <w:rsid w:val="00F8354B"/>
    <w:rsid w:val="00F8415C"/>
    <w:rsid w:val="00F843A3"/>
    <w:rsid w:val="00F8498C"/>
    <w:rsid w:val="00F84C44"/>
    <w:rsid w:val="00F85792"/>
    <w:rsid w:val="00F8589F"/>
    <w:rsid w:val="00F859B7"/>
    <w:rsid w:val="00F86627"/>
    <w:rsid w:val="00F86F4B"/>
    <w:rsid w:val="00F87BB6"/>
    <w:rsid w:val="00F87BD9"/>
    <w:rsid w:val="00F92269"/>
    <w:rsid w:val="00F94F70"/>
    <w:rsid w:val="00F950DF"/>
    <w:rsid w:val="00F95CE5"/>
    <w:rsid w:val="00F9655C"/>
    <w:rsid w:val="00F96626"/>
    <w:rsid w:val="00F96F34"/>
    <w:rsid w:val="00FA0357"/>
    <w:rsid w:val="00FA0E22"/>
    <w:rsid w:val="00FA1253"/>
    <w:rsid w:val="00FA2296"/>
    <w:rsid w:val="00FA236E"/>
    <w:rsid w:val="00FA26F2"/>
    <w:rsid w:val="00FA3AAB"/>
    <w:rsid w:val="00FA3EC5"/>
    <w:rsid w:val="00FA403A"/>
    <w:rsid w:val="00FA4135"/>
    <w:rsid w:val="00FA4148"/>
    <w:rsid w:val="00FA58E3"/>
    <w:rsid w:val="00FA59CF"/>
    <w:rsid w:val="00FA6776"/>
    <w:rsid w:val="00FA6EE5"/>
    <w:rsid w:val="00FA7A97"/>
    <w:rsid w:val="00FB0E9C"/>
    <w:rsid w:val="00FB1250"/>
    <w:rsid w:val="00FB15D0"/>
    <w:rsid w:val="00FB1FB3"/>
    <w:rsid w:val="00FB229A"/>
    <w:rsid w:val="00FB23EF"/>
    <w:rsid w:val="00FB34E1"/>
    <w:rsid w:val="00FB370F"/>
    <w:rsid w:val="00FB3B7B"/>
    <w:rsid w:val="00FB4426"/>
    <w:rsid w:val="00FB494C"/>
    <w:rsid w:val="00FB56A7"/>
    <w:rsid w:val="00FB60FC"/>
    <w:rsid w:val="00FB6E89"/>
    <w:rsid w:val="00FB7011"/>
    <w:rsid w:val="00FB72C0"/>
    <w:rsid w:val="00FB7736"/>
    <w:rsid w:val="00FC011E"/>
    <w:rsid w:val="00FC0658"/>
    <w:rsid w:val="00FC0D8E"/>
    <w:rsid w:val="00FC161C"/>
    <w:rsid w:val="00FC1651"/>
    <w:rsid w:val="00FC169D"/>
    <w:rsid w:val="00FC19D2"/>
    <w:rsid w:val="00FC3977"/>
    <w:rsid w:val="00FC41EE"/>
    <w:rsid w:val="00FC5357"/>
    <w:rsid w:val="00FC53EB"/>
    <w:rsid w:val="00FC5682"/>
    <w:rsid w:val="00FC58C1"/>
    <w:rsid w:val="00FC6864"/>
    <w:rsid w:val="00FC6FD5"/>
    <w:rsid w:val="00FC7071"/>
    <w:rsid w:val="00FC76DC"/>
    <w:rsid w:val="00FC7F24"/>
    <w:rsid w:val="00FD0515"/>
    <w:rsid w:val="00FD0E7E"/>
    <w:rsid w:val="00FD0FFC"/>
    <w:rsid w:val="00FD1336"/>
    <w:rsid w:val="00FD1880"/>
    <w:rsid w:val="00FD1AA1"/>
    <w:rsid w:val="00FD1C7D"/>
    <w:rsid w:val="00FD1DC8"/>
    <w:rsid w:val="00FD20F2"/>
    <w:rsid w:val="00FD2E93"/>
    <w:rsid w:val="00FD47B7"/>
    <w:rsid w:val="00FD524B"/>
    <w:rsid w:val="00FD524F"/>
    <w:rsid w:val="00FD6335"/>
    <w:rsid w:val="00FD6F89"/>
    <w:rsid w:val="00FD7721"/>
    <w:rsid w:val="00FDC69B"/>
    <w:rsid w:val="00FE06F3"/>
    <w:rsid w:val="00FE1B44"/>
    <w:rsid w:val="00FE2B37"/>
    <w:rsid w:val="00FE3007"/>
    <w:rsid w:val="00FE3343"/>
    <w:rsid w:val="00FE47C4"/>
    <w:rsid w:val="00FE4CDA"/>
    <w:rsid w:val="00FE4D9D"/>
    <w:rsid w:val="00FE4FEA"/>
    <w:rsid w:val="00FE53D6"/>
    <w:rsid w:val="00FE5E31"/>
    <w:rsid w:val="00FE5F61"/>
    <w:rsid w:val="00FE607E"/>
    <w:rsid w:val="00FE60C8"/>
    <w:rsid w:val="00FE726E"/>
    <w:rsid w:val="00FE72CE"/>
    <w:rsid w:val="00FF007B"/>
    <w:rsid w:val="00FF0271"/>
    <w:rsid w:val="00FF0ED3"/>
    <w:rsid w:val="00FF33F1"/>
    <w:rsid w:val="00FF3D53"/>
    <w:rsid w:val="00FF486E"/>
    <w:rsid w:val="00FF4F04"/>
    <w:rsid w:val="00FF5372"/>
    <w:rsid w:val="00FF606B"/>
    <w:rsid w:val="011722E1"/>
    <w:rsid w:val="01172D38"/>
    <w:rsid w:val="012DE495"/>
    <w:rsid w:val="013847CE"/>
    <w:rsid w:val="0142CB30"/>
    <w:rsid w:val="015FA6B1"/>
    <w:rsid w:val="01605226"/>
    <w:rsid w:val="0167C6FA"/>
    <w:rsid w:val="018A881B"/>
    <w:rsid w:val="018FC014"/>
    <w:rsid w:val="01943749"/>
    <w:rsid w:val="019DE388"/>
    <w:rsid w:val="01BFB51E"/>
    <w:rsid w:val="01C2789A"/>
    <w:rsid w:val="01CB4F61"/>
    <w:rsid w:val="01D2FE9E"/>
    <w:rsid w:val="01DA147E"/>
    <w:rsid w:val="01F1410E"/>
    <w:rsid w:val="01F9AFDB"/>
    <w:rsid w:val="020F5D20"/>
    <w:rsid w:val="02190519"/>
    <w:rsid w:val="02192004"/>
    <w:rsid w:val="021F6D82"/>
    <w:rsid w:val="0221A488"/>
    <w:rsid w:val="02268F43"/>
    <w:rsid w:val="022846D3"/>
    <w:rsid w:val="02325B02"/>
    <w:rsid w:val="023B9A61"/>
    <w:rsid w:val="024EEA11"/>
    <w:rsid w:val="02588831"/>
    <w:rsid w:val="026327AB"/>
    <w:rsid w:val="026EC37E"/>
    <w:rsid w:val="027D7BC7"/>
    <w:rsid w:val="028C9D18"/>
    <w:rsid w:val="029ED1AC"/>
    <w:rsid w:val="02AA3F1E"/>
    <w:rsid w:val="02ACFC42"/>
    <w:rsid w:val="02AD7B34"/>
    <w:rsid w:val="02BD6A40"/>
    <w:rsid w:val="02BFCD0F"/>
    <w:rsid w:val="02D13FDE"/>
    <w:rsid w:val="0303AD9D"/>
    <w:rsid w:val="03149346"/>
    <w:rsid w:val="0317C9BD"/>
    <w:rsid w:val="031A53DE"/>
    <w:rsid w:val="031FA681"/>
    <w:rsid w:val="03291B40"/>
    <w:rsid w:val="032D29B9"/>
    <w:rsid w:val="033E9496"/>
    <w:rsid w:val="0347D05E"/>
    <w:rsid w:val="0365D199"/>
    <w:rsid w:val="03705C0E"/>
    <w:rsid w:val="038F5733"/>
    <w:rsid w:val="03947A0D"/>
    <w:rsid w:val="03AE481D"/>
    <w:rsid w:val="03BB41FA"/>
    <w:rsid w:val="03C788DC"/>
    <w:rsid w:val="03C81981"/>
    <w:rsid w:val="03D48B7F"/>
    <w:rsid w:val="03D70655"/>
    <w:rsid w:val="03DCCC88"/>
    <w:rsid w:val="041CBD1D"/>
    <w:rsid w:val="0445355C"/>
    <w:rsid w:val="044599BF"/>
    <w:rsid w:val="045ED609"/>
    <w:rsid w:val="04B815A7"/>
    <w:rsid w:val="04DFE9C8"/>
    <w:rsid w:val="04EDB0EC"/>
    <w:rsid w:val="04F68230"/>
    <w:rsid w:val="05085D31"/>
    <w:rsid w:val="05148FA5"/>
    <w:rsid w:val="0517ABAF"/>
    <w:rsid w:val="052F170E"/>
    <w:rsid w:val="053BF130"/>
    <w:rsid w:val="05456BED"/>
    <w:rsid w:val="054E9C56"/>
    <w:rsid w:val="055A3ECA"/>
    <w:rsid w:val="05786C3B"/>
    <w:rsid w:val="0590D000"/>
    <w:rsid w:val="059453FA"/>
    <w:rsid w:val="059C22D3"/>
    <w:rsid w:val="05BADF3E"/>
    <w:rsid w:val="05DF1C05"/>
    <w:rsid w:val="05F804E6"/>
    <w:rsid w:val="060367C1"/>
    <w:rsid w:val="060D0DB4"/>
    <w:rsid w:val="061187FF"/>
    <w:rsid w:val="06291FC7"/>
    <w:rsid w:val="064C0C25"/>
    <w:rsid w:val="0658CF7D"/>
    <w:rsid w:val="065E1BBB"/>
    <w:rsid w:val="067B1057"/>
    <w:rsid w:val="067EB699"/>
    <w:rsid w:val="068C2E54"/>
    <w:rsid w:val="0699F938"/>
    <w:rsid w:val="069DEBCC"/>
    <w:rsid w:val="06B04510"/>
    <w:rsid w:val="06B93493"/>
    <w:rsid w:val="06C67C67"/>
    <w:rsid w:val="06CA815C"/>
    <w:rsid w:val="06CDAFD0"/>
    <w:rsid w:val="06F3A0ED"/>
    <w:rsid w:val="0704BBBC"/>
    <w:rsid w:val="074B3F1C"/>
    <w:rsid w:val="075EEA03"/>
    <w:rsid w:val="07837074"/>
    <w:rsid w:val="078F4D8F"/>
    <w:rsid w:val="07B9324D"/>
    <w:rsid w:val="07D61A84"/>
    <w:rsid w:val="07FEA0AB"/>
    <w:rsid w:val="08046DA1"/>
    <w:rsid w:val="080C2869"/>
    <w:rsid w:val="0811D834"/>
    <w:rsid w:val="0819C058"/>
    <w:rsid w:val="081CD15B"/>
    <w:rsid w:val="08219B4B"/>
    <w:rsid w:val="08232F74"/>
    <w:rsid w:val="08257621"/>
    <w:rsid w:val="0856651A"/>
    <w:rsid w:val="0874CDE6"/>
    <w:rsid w:val="0893C39C"/>
    <w:rsid w:val="08B73106"/>
    <w:rsid w:val="08CECEB9"/>
    <w:rsid w:val="08D6E195"/>
    <w:rsid w:val="08D90986"/>
    <w:rsid w:val="08F32BFE"/>
    <w:rsid w:val="0900198A"/>
    <w:rsid w:val="0905C896"/>
    <w:rsid w:val="09112F70"/>
    <w:rsid w:val="0916F208"/>
    <w:rsid w:val="092FA3E2"/>
    <w:rsid w:val="093C1947"/>
    <w:rsid w:val="094D65EB"/>
    <w:rsid w:val="0968AB9F"/>
    <w:rsid w:val="097EC3DE"/>
    <w:rsid w:val="098C6955"/>
    <w:rsid w:val="098DE515"/>
    <w:rsid w:val="0991235F"/>
    <w:rsid w:val="09929FED"/>
    <w:rsid w:val="09C1B3AD"/>
    <w:rsid w:val="0A1EE4CF"/>
    <w:rsid w:val="0A243FB3"/>
    <w:rsid w:val="0A284EA5"/>
    <w:rsid w:val="0A285DD7"/>
    <w:rsid w:val="0A367FFB"/>
    <w:rsid w:val="0A52E0E4"/>
    <w:rsid w:val="0A842DB6"/>
    <w:rsid w:val="0A86E425"/>
    <w:rsid w:val="0A9BDC5E"/>
    <w:rsid w:val="0B467F37"/>
    <w:rsid w:val="0B4CD136"/>
    <w:rsid w:val="0B546C0D"/>
    <w:rsid w:val="0B5CB9C2"/>
    <w:rsid w:val="0B5E7403"/>
    <w:rsid w:val="0B69CF15"/>
    <w:rsid w:val="0B7721C1"/>
    <w:rsid w:val="0B7E1C71"/>
    <w:rsid w:val="0B918BA3"/>
    <w:rsid w:val="0BA340EE"/>
    <w:rsid w:val="0BAAB349"/>
    <w:rsid w:val="0BB0BA5B"/>
    <w:rsid w:val="0BB1ABE1"/>
    <w:rsid w:val="0BF0CE1F"/>
    <w:rsid w:val="0C2F3892"/>
    <w:rsid w:val="0C546601"/>
    <w:rsid w:val="0C8289CC"/>
    <w:rsid w:val="0C836B09"/>
    <w:rsid w:val="0C8630A4"/>
    <w:rsid w:val="0CA94F65"/>
    <w:rsid w:val="0CAC9261"/>
    <w:rsid w:val="0CB963A2"/>
    <w:rsid w:val="0CBD955F"/>
    <w:rsid w:val="0CC23D8D"/>
    <w:rsid w:val="0CE282C5"/>
    <w:rsid w:val="0CE58D0D"/>
    <w:rsid w:val="0D021C80"/>
    <w:rsid w:val="0D3106E6"/>
    <w:rsid w:val="0D50DD30"/>
    <w:rsid w:val="0D5F4F42"/>
    <w:rsid w:val="0D6BDB21"/>
    <w:rsid w:val="0D876115"/>
    <w:rsid w:val="0D8D02A9"/>
    <w:rsid w:val="0D9BE1E5"/>
    <w:rsid w:val="0DA63EEE"/>
    <w:rsid w:val="0DD4ED40"/>
    <w:rsid w:val="0DE7D139"/>
    <w:rsid w:val="0DECF73F"/>
    <w:rsid w:val="0DFE23DA"/>
    <w:rsid w:val="0E2B301E"/>
    <w:rsid w:val="0E4D44AE"/>
    <w:rsid w:val="0E552B66"/>
    <w:rsid w:val="0E61E4B6"/>
    <w:rsid w:val="0E717507"/>
    <w:rsid w:val="0E792E18"/>
    <w:rsid w:val="0E8D3078"/>
    <w:rsid w:val="0EA79892"/>
    <w:rsid w:val="0EAA0FBE"/>
    <w:rsid w:val="0EC03748"/>
    <w:rsid w:val="0F1F6FCC"/>
    <w:rsid w:val="0F2590BF"/>
    <w:rsid w:val="0F32F97A"/>
    <w:rsid w:val="0F490220"/>
    <w:rsid w:val="0F5C5CCF"/>
    <w:rsid w:val="0F6DD09C"/>
    <w:rsid w:val="0F98A0D3"/>
    <w:rsid w:val="0F9CDF04"/>
    <w:rsid w:val="0FA56DC4"/>
    <w:rsid w:val="0FC483E6"/>
    <w:rsid w:val="0FCD1E58"/>
    <w:rsid w:val="0FF56B77"/>
    <w:rsid w:val="0FFF1AE7"/>
    <w:rsid w:val="1013407F"/>
    <w:rsid w:val="10225E39"/>
    <w:rsid w:val="1031C92C"/>
    <w:rsid w:val="1036FBCD"/>
    <w:rsid w:val="103FA2EC"/>
    <w:rsid w:val="1051E04A"/>
    <w:rsid w:val="105F630D"/>
    <w:rsid w:val="105F7B02"/>
    <w:rsid w:val="106E821C"/>
    <w:rsid w:val="1077507C"/>
    <w:rsid w:val="10802F13"/>
    <w:rsid w:val="1092B708"/>
    <w:rsid w:val="10999F9F"/>
    <w:rsid w:val="109FAECE"/>
    <w:rsid w:val="10B62C4D"/>
    <w:rsid w:val="10B7AE89"/>
    <w:rsid w:val="10CC54E1"/>
    <w:rsid w:val="10E6195E"/>
    <w:rsid w:val="10E7EE78"/>
    <w:rsid w:val="110A7A87"/>
    <w:rsid w:val="11199BA3"/>
    <w:rsid w:val="113AD7D9"/>
    <w:rsid w:val="11527E29"/>
    <w:rsid w:val="1160ECDF"/>
    <w:rsid w:val="11634D9B"/>
    <w:rsid w:val="116405B1"/>
    <w:rsid w:val="116AEF7F"/>
    <w:rsid w:val="117C70D9"/>
    <w:rsid w:val="118073AC"/>
    <w:rsid w:val="11871A93"/>
    <w:rsid w:val="1187CDD8"/>
    <w:rsid w:val="118AF32B"/>
    <w:rsid w:val="119A7B31"/>
    <w:rsid w:val="11ACFE19"/>
    <w:rsid w:val="11B4E797"/>
    <w:rsid w:val="11CA55A6"/>
    <w:rsid w:val="11D0F2FD"/>
    <w:rsid w:val="11DB3265"/>
    <w:rsid w:val="11E8773D"/>
    <w:rsid w:val="11EA1309"/>
    <w:rsid w:val="12303F00"/>
    <w:rsid w:val="12696690"/>
    <w:rsid w:val="12889105"/>
    <w:rsid w:val="128B5F7A"/>
    <w:rsid w:val="128E4F41"/>
    <w:rsid w:val="12970435"/>
    <w:rsid w:val="12A35F60"/>
    <w:rsid w:val="12AA6382"/>
    <w:rsid w:val="12C25536"/>
    <w:rsid w:val="12D7D976"/>
    <w:rsid w:val="12DED6BA"/>
    <w:rsid w:val="12E6A065"/>
    <w:rsid w:val="13036AB9"/>
    <w:rsid w:val="13076C37"/>
    <w:rsid w:val="132CB782"/>
    <w:rsid w:val="132FBE9E"/>
    <w:rsid w:val="133AE17E"/>
    <w:rsid w:val="133B990E"/>
    <w:rsid w:val="1344E624"/>
    <w:rsid w:val="135EFBA2"/>
    <w:rsid w:val="13616E19"/>
    <w:rsid w:val="1377F7BD"/>
    <w:rsid w:val="138616AE"/>
    <w:rsid w:val="1388EF74"/>
    <w:rsid w:val="139E19E3"/>
    <w:rsid w:val="139F9349"/>
    <w:rsid w:val="13DD3AF7"/>
    <w:rsid w:val="13DDB498"/>
    <w:rsid w:val="13F00E88"/>
    <w:rsid w:val="13FC461A"/>
    <w:rsid w:val="1408F6DB"/>
    <w:rsid w:val="141FDE71"/>
    <w:rsid w:val="142A2DBF"/>
    <w:rsid w:val="14829707"/>
    <w:rsid w:val="1498C34E"/>
    <w:rsid w:val="14A83482"/>
    <w:rsid w:val="14AC4F84"/>
    <w:rsid w:val="14C79D1C"/>
    <w:rsid w:val="14D0DA06"/>
    <w:rsid w:val="14E95DA5"/>
    <w:rsid w:val="15119129"/>
    <w:rsid w:val="15170B3B"/>
    <w:rsid w:val="1517E9CB"/>
    <w:rsid w:val="1520D8AF"/>
    <w:rsid w:val="1525A00D"/>
    <w:rsid w:val="1527E973"/>
    <w:rsid w:val="154665B7"/>
    <w:rsid w:val="15531B98"/>
    <w:rsid w:val="157D73E7"/>
    <w:rsid w:val="158014C1"/>
    <w:rsid w:val="1582647F"/>
    <w:rsid w:val="159A0D37"/>
    <w:rsid w:val="15A8A703"/>
    <w:rsid w:val="15A9FB09"/>
    <w:rsid w:val="15AA8F10"/>
    <w:rsid w:val="15CD122A"/>
    <w:rsid w:val="15E27048"/>
    <w:rsid w:val="15F5A4C1"/>
    <w:rsid w:val="1600262B"/>
    <w:rsid w:val="160F0E4B"/>
    <w:rsid w:val="162575BB"/>
    <w:rsid w:val="163CE3F1"/>
    <w:rsid w:val="165E370B"/>
    <w:rsid w:val="167D2E5F"/>
    <w:rsid w:val="168E5877"/>
    <w:rsid w:val="16AE3F34"/>
    <w:rsid w:val="16D1EB4E"/>
    <w:rsid w:val="16F4DDF7"/>
    <w:rsid w:val="16FFD008"/>
    <w:rsid w:val="17400025"/>
    <w:rsid w:val="174023FC"/>
    <w:rsid w:val="17407DAF"/>
    <w:rsid w:val="1747D940"/>
    <w:rsid w:val="1754C6CA"/>
    <w:rsid w:val="17677C15"/>
    <w:rsid w:val="1791376C"/>
    <w:rsid w:val="17984301"/>
    <w:rsid w:val="17984A1B"/>
    <w:rsid w:val="17A53FB3"/>
    <w:rsid w:val="17CBB907"/>
    <w:rsid w:val="17CF7E9F"/>
    <w:rsid w:val="17E0D599"/>
    <w:rsid w:val="17FC0DA3"/>
    <w:rsid w:val="1800687D"/>
    <w:rsid w:val="181D6174"/>
    <w:rsid w:val="1827E16C"/>
    <w:rsid w:val="1828DB35"/>
    <w:rsid w:val="183A23D9"/>
    <w:rsid w:val="1841C222"/>
    <w:rsid w:val="18471FE2"/>
    <w:rsid w:val="184A2FA0"/>
    <w:rsid w:val="1859C33C"/>
    <w:rsid w:val="186C5B74"/>
    <w:rsid w:val="18840389"/>
    <w:rsid w:val="18B3FEFB"/>
    <w:rsid w:val="18C0E0C0"/>
    <w:rsid w:val="18C0E2BC"/>
    <w:rsid w:val="18CC8570"/>
    <w:rsid w:val="18DC210D"/>
    <w:rsid w:val="1917757F"/>
    <w:rsid w:val="19315CD5"/>
    <w:rsid w:val="193F5903"/>
    <w:rsid w:val="197B06B2"/>
    <w:rsid w:val="198C4904"/>
    <w:rsid w:val="1993D470"/>
    <w:rsid w:val="199FAC99"/>
    <w:rsid w:val="19A535A0"/>
    <w:rsid w:val="19CD39A8"/>
    <w:rsid w:val="1A0C474B"/>
    <w:rsid w:val="1A2FCC44"/>
    <w:rsid w:val="1A3F0F98"/>
    <w:rsid w:val="1A454CEC"/>
    <w:rsid w:val="1A50B9D4"/>
    <w:rsid w:val="1A61216D"/>
    <w:rsid w:val="1A6F2381"/>
    <w:rsid w:val="1A754307"/>
    <w:rsid w:val="1A8265FD"/>
    <w:rsid w:val="1A85029E"/>
    <w:rsid w:val="1A88C0D4"/>
    <w:rsid w:val="1A9659A3"/>
    <w:rsid w:val="1A9BCF74"/>
    <w:rsid w:val="1AB3C620"/>
    <w:rsid w:val="1AB5C04D"/>
    <w:rsid w:val="1AC2D15D"/>
    <w:rsid w:val="1AC73730"/>
    <w:rsid w:val="1AF77A5F"/>
    <w:rsid w:val="1B02085E"/>
    <w:rsid w:val="1B174E1E"/>
    <w:rsid w:val="1B281965"/>
    <w:rsid w:val="1B288C8D"/>
    <w:rsid w:val="1B2EAC0C"/>
    <w:rsid w:val="1B3748FB"/>
    <w:rsid w:val="1B597C65"/>
    <w:rsid w:val="1B687D82"/>
    <w:rsid w:val="1B6BC431"/>
    <w:rsid w:val="1B735C39"/>
    <w:rsid w:val="1B827D46"/>
    <w:rsid w:val="1B8DA0FF"/>
    <w:rsid w:val="1B8EA2F3"/>
    <w:rsid w:val="1B8ED688"/>
    <w:rsid w:val="1BB15F3C"/>
    <w:rsid w:val="1BBCC385"/>
    <w:rsid w:val="1BBE037F"/>
    <w:rsid w:val="1BC5DB22"/>
    <w:rsid w:val="1BC77311"/>
    <w:rsid w:val="1C1B80F0"/>
    <w:rsid w:val="1C1E84D4"/>
    <w:rsid w:val="1C39E3B8"/>
    <w:rsid w:val="1C3ECC08"/>
    <w:rsid w:val="1C4DB2F1"/>
    <w:rsid w:val="1C52B11E"/>
    <w:rsid w:val="1C6BFC8C"/>
    <w:rsid w:val="1CA2892A"/>
    <w:rsid w:val="1CB8B497"/>
    <w:rsid w:val="1CC3CBB2"/>
    <w:rsid w:val="1CC592A6"/>
    <w:rsid w:val="1CC7510C"/>
    <w:rsid w:val="1D0C0BC0"/>
    <w:rsid w:val="1D22670C"/>
    <w:rsid w:val="1D430295"/>
    <w:rsid w:val="1D4E447B"/>
    <w:rsid w:val="1D531623"/>
    <w:rsid w:val="1D5F30B4"/>
    <w:rsid w:val="1D6100D5"/>
    <w:rsid w:val="1D699FA2"/>
    <w:rsid w:val="1D7F1728"/>
    <w:rsid w:val="1D89B5F4"/>
    <w:rsid w:val="1D9B1BE6"/>
    <w:rsid w:val="1D9EC99D"/>
    <w:rsid w:val="1DAD62DE"/>
    <w:rsid w:val="1DC5DEAE"/>
    <w:rsid w:val="1DCEE01B"/>
    <w:rsid w:val="1DD08910"/>
    <w:rsid w:val="1DE0191A"/>
    <w:rsid w:val="1DE1DD32"/>
    <w:rsid w:val="1DFE2369"/>
    <w:rsid w:val="1E007F22"/>
    <w:rsid w:val="1E16D5FC"/>
    <w:rsid w:val="1E1A40EE"/>
    <w:rsid w:val="1E20C279"/>
    <w:rsid w:val="1E423F8E"/>
    <w:rsid w:val="1E5AF303"/>
    <w:rsid w:val="1E5C6B1C"/>
    <w:rsid w:val="1E89EFE5"/>
    <w:rsid w:val="1E8CD6A8"/>
    <w:rsid w:val="1E8FFA16"/>
    <w:rsid w:val="1EAC4C1E"/>
    <w:rsid w:val="1EAFCB9E"/>
    <w:rsid w:val="1ED8A71E"/>
    <w:rsid w:val="1EEADAB5"/>
    <w:rsid w:val="1EF0E852"/>
    <w:rsid w:val="1F00694B"/>
    <w:rsid w:val="1F0AD279"/>
    <w:rsid w:val="1F207512"/>
    <w:rsid w:val="1F24EF95"/>
    <w:rsid w:val="1F2F06BC"/>
    <w:rsid w:val="1F42B971"/>
    <w:rsid w:val="1F5C903B"/>
    <w:rsid w:val="1F6CA503"/>
    <w:rsid w:val="1F76D200"/>
    <w:rsid w:val="1F94C9EA"/>
    <w:rsid w:val="1F9CD33C"/>
    <w:rsid w:val="1FB9B6CB"/>
    <w:rsid w:val="1FD3E869"/>
    <w:rsid w:val="1FE58E18"/>
    <w:rsid w:val="1FF0BEDE"/>
    <w:rsid w:val="1FF98DE7"/>
    <w:rsid w:val="1FFB86DA"/>
    <w:rsid w:val="2022AF9F"/>
    <w:rsid w:val="2039096A"/>
    <w:rsid w:val="206D1DE3"/>
    <w:rsid w:val="20A9DDFF"/>
    <w:rsid w:val="20CDED11"/>
    <w:rsid w:val="20CEA6E8"/>
    <w:rsid w:val="20D2C70D"/>
    <w:rsid w:val="20DE92E3"/>
    <w:rsid w:val="21033352"/>
    <w:rsid w:val="2103C50C"/>
    <w:rsid w:val="2108EE82"/>
    <w:rsid w:val="2115C068"/>
    <w:rsid w:val="216CDCE9"/>
    <w:rsid w:val="217ACFA0"/>
    <w:rsid w:val="218D0952"/>
    <w:rsid w:val="219085D3"/>
    <w:rsid w:val="21BD35B6"/>
    <w:rsid w:val="21EF03FC"/>
    <w:rsid w:val="21FE6821"/>
    <w:rsid w:val="2219670C"/>
    <w:rsid w:val="225DBED5"/>
    <w:rsid w:val="229BC979"/>
    <w:rsid w:val="22A24599"/>
    <w:rsid w:val="22BFA889"/>
    <w:rsid w:val="22CEB19E"/>
    <w:rsid w:val="22D9F332"/>
    <w:rsid w:val="22E1B8D5"/>
    <w:rsid w:val="22E5E6F5"/>
    <w:rsid w:val="22ED2DB4"/>
    <w:rsid w:val="22F9D549"/>
    <w:rsid w:val="22FF3A9C"/>
    <w:rsid w:val="23095F8E"/>
    <w:rsid w:val="230E1D46"/>
    <w:rsid w:val="23249689"/>
    <w:rsid w:val="23269345"/>
    <w:rsid w:val="235485E8"/>
    <w:rsid w:val="237889E2"/>
    <w:rsid w:val="23A5654A"/>
    <w:rsid w:val="23A6739B"/>
    <w:rsid w:val="23B3ED95"/>
    <w:rsid w:val="23C857FD"/>
    <w:rsid w:val="23D4642F"/>
    <w:rsid w:val="23EE7D23"/>
    <w:rsid w:val="23EEE714"/>
    <w:rsid w:val="23FDB73B"/>
    <w:rsid w:val="240016DE"/>
    <w:rsid w:val="2402CEB2"/>
    <w:rsid w:val="2405F3D5"/>
    <w:rsid w:val="24144DDC"/>
    <w:rsid w:val="2416735A"/>
    <w:rsid w:val="242473F4"/>
    <w:rsid w:val="2433F597"/>
    <w:rsid w:val="24414270"/>
    <w:rsid w:val="246BD60B"/>
    <w:rsid w:val="247BB329"/>
    <w:rsid w:val="2492284E"/>
    <w:rsid w:val="24A52FEF"/>
    <w:rsid w:val="24BA1BAF"/>
    <w:rsid w:val="24FDC3CB"/>
    <w:rsid w:val="25003D56"/>
    <w:rsid w:val="251995EB"/>
    <w:rsid w:val="251E38F9"/>
    <w:rsid w:val="252158EE"/>
    <w:rsid w:val="25264064"/>
    <w:rsid w:val="252B65CA"/>
    <w:rsid w:val="252E5E78"/>
    <w:rsid w:val="253CFFE3"/>
    <w:rsid w:val="25418A0E"/>
    <w:rsid w:val="255EAF3B"/>
    <w:rsid w:val="25646528"/>
    <w:rsid w:val="2569A75B"/>
    <w:rsid w:val="2578D6F1"/>
    <w:rsid w:val="257EF3D8"/>
    <w:rsid w:val="25984287"/>
    <w:rsid w:val="259BE73F"/>
    <w:rsid w:val="25A4B980"/>
    <w:rsid w:val="25B68AF5"/>
    <w:rsid w:val="25CDA696"/>
    <w:rsid w:val="25D8C9A2"/>
    <w:rsid w:val="25DCD02A"/>
    <w:rsid w:val="25F7D452"/>
    <w:rsid w:val="2608D78E"/>
    <w:rsid w:val="26173C52"/>
    <w:rsid w:val="26417B83"/>
    <w:rsid w:val="26419BFE"/>
    <w:rsid w:val="26566E09"/>
    <w:rsid w:val="266BEEAC"/>
    <w:rsid w:val="267DA948"/>
    <w:rsid w:val="2684BB56"/>
    <w:rsid w:val="2686AEEB"/>
    <w:rsid w:val="269096DF"/>
    <w:rsid w:val="269FD167"/>
    <w:rsid w:val="26A5F37B"/>
    <w:rsid w:val="26A84AEE"/>
    <w:rsid w:val="26A99554"/>
    <w:rsid w:val="26D226B4"/>
    <w:rsid w:val="26D8D044"/>
    <w:rsid w:val="26F22B72"/>
    <w:rsid w:val="26F2BE5C"/>
    <w:rsid w:val="26FA6C13"/>
    <w:rsid w:val="26FB374C"/>
    <w:rsid w:val="270B575F"/>
    <w:rsid w:val="271D8330"/>
    <w:rsid w:val="2737B7A0"/>
    <w:rsid w:val="273F4DEC"/>
    <w:rsid w:val="274EC775"/>
    <w:rsid w:val="27563E2B"/>
    <w:rsid w:val="2783E7A1"/>
    <w:rsid w:val="27A33AED"/>
    <w:rsid w:val="27A8080D"/>
    <w:rsid w:val="27AD08EB"/>
    <w:rsid w:val="27EB2296"/>
    <w:rsid w:val="2813BAD5"/>
    <w:rsid w:val="28211DFF"/>
    <w:rsid w:val="282A57B8"/>
    <w:rsid w:val="28761744"/>
    <w:rsid w:val="28A044B5"/>
    <w:rsid w:val="28ADE167"/>
    <w:rsid w:val="28B6263D"/>
    <w:rsid w:val="28B725B9"/>
    <w:rsid w:val="28BC48AA"/>
    <w:rsid w:val="28BDB2FA"/>
    <w:rsid w:val="28CD76FC"/>
    <w:rsid w:val="28E4E856"/>
    <w:rsid w:val="28EBC2DF"/>
    <w:rsid w:val="28FE193A"/>
    <w:rsid w:val="291470EC"/>
    <w:rsid w:val="292013BA"/>
    <w:rsid w:val="2936AFF6"/>
    <w:rsid w:val="2964611C"/>
    <w:rsid w:val="2976DB54"/>
    <w:rsid w:val="29953523"/>
    <w:rsid w:val="29A4612E"/>
    <w:rsid w:val="29AA5A98"/>
    <w:rsid w:val="29CA0311"/>
    <w:rsid w:val="29CBA5F8"/>
    <w:rsid w:val="29E5E391"/>
    <w:rsid w:val="29FA52BC"/>
    <w:rsid w:val="29FE56CC"/>
    <w:rsid w:val="2A061D04"/>
    <w:rsid w:val="2A08D174"/>
    <w:rsid w:val="2A09C776"/>
    <w:rsid w:val="2A2608E1"/>
    <w:rsid w:val="2A4936FA"/>
    <w:rsid w:val="2A4A97AB"/>
    <w:rsid w:val="2A52A277"/>
    <w:rsid w:val="2A5336C9"/>
    <w:rsid w:val="2A57C828"/>
    <w:rsid w:val="2A834A87"/>
    <w:rsid w:val="2A894922"/>
    <w:rsid w:val="2A8C24E7"/>
    <w:rsid w:val="2A8F11F2"/>
    <w:rsid w:val="2AA27000"/>
    <w:rsid w:val="2AA9BA7E"/>
    <w:rsid w:val="2AB4D87E"/>
    <w:rsid w:val="2AC4D95F"/>
    <w:rsid w:val="2AD89A7F"/>
    <w:rsid w:val="2AE349B7"/>
    <w:rsid w:val="2AF155C4"/>
    <w:rsid w:val="2AFC0DC4"/>
    <w:rsid w:val="2AFC8789"/>
    <w:rsid w:val="2B35E68F"/>
    <w:rsid w:val="2B604E54"/>
    <w:rsid w:val="2B61C30C"/>
    <w:rsid w:val="2B8D2A02"/>
    <w:rsid w:val="2BA597D7"/>
    <w:rsid w:val="2BDB2229"/>
    <w:rsid w:val="2BE309BA"/>
    <w:rsid w:val="2BEDBD96"/>
    <w:rsid w:val="2C016930"/>
    <w:rsid w:val="2C0B8616"/>
    <w:rsid w:val="2C1E5747"/>
    <w:rsid w:val="2C4171AB"/>
    <w:rsid w:val="2C514C01"/>
    <w:rsid w:val="2C5B7372"/>
    <w:rsid w:val="2C7A7B23"/>
    <w:rsid w:val="2C91D062"/>
    <w:rsid w:val="2C98AF6B"/>
    <w:rsid w:val="2CBE9462"/>
    <w:rsid w:val="2CC7F129"/>
    <w:rsid w:val="2CD5551B"/>
    <w:rsid w:val="2CD63964"/>
    <w:rsid w:val="2CDD6369"/>
    <w:rsid w:val="2D2F11D5"/>
    <w:rsid w:val="2D397F57"/>
    <w:rsid w:val="2D4822F5"/>
    <w:rsid w:val="2D4A820A"/>
    <w:rsid w:val="2D5661F8"/>
    <w:rsid w:val="2D68BF3C"/>
    <w:rsid w:val="2D86C99B"/>
    <w:rsid w:val="2D8AE074"/>
    <w:rsid w:val="2D8E860E"/>
    <w:rsid w:val="2D94D49F"/>
    <w:rsid w:val="2DA54C70"/>
    <w:rsid w:val="2DB44330"/>
    <w:rsid w:val="2DB51A9C"/>
    <w:rsid w:val="2DC625D2"/>
    <w:rsid w:val="2DCD1493"/>
    <w:rsid w:val="2DD57DED"/>
    <w:rsid w:val="2DE74C1D"/>
    <w:rsid w:val="2DEE8211"/>
    <w:rsid w:val="2DFBA29E"/>
    <w:rsid w:val="2E01A4BD"/>
    <w:rsid w:val="2E0D9925"/>
    <w:rsid w:val="2E0E4514"/>
    <w:rsid w:val="2E0FC65A"/>
    <w:rsid w:val="2E39E967"/>
    <w:rsid w:val="2E41ECBE"/>
    <w:rsid w:val="2E5C0299"/>
    <w:rsid w:val="2E618F62"/>
    <w:rsid w:val="2E68A8D2"/>
    <w:rsid w:val="2E8C1EB1"/>
    <w:rsid w:val="2EA8164C"/>
    <w:rsid w:val="2EBA1ADD"/>
    <w:rsid w:val="2EF74AAF"/>
    <w:rsid w:val="2EFBDB44"/>
    <w:rsid w:val="2F0D2BBC"/>
    <w:rsid w:val="2F1BF11A"/>
    <w:rsid w:val="2F32E251"/>
    <w:rsid w:val="2F3F0F15"/>
    <w:rsid w:val="2F6154A7"/>
    <w:rsid w:val="2F72B841"/>
    <w:rsid w:val="2F7D4F27"/>
    <w:rsid w:val="2F947E4B"/>
    <w:rsid w:val="2FC5AA7B"/>
    <w:rsid w:val="2FD39DB5"/>
    <w:rsid w:val="2FFC3176"/>
    <w:rsid w:val="3003F105"/>
    <w:rsid w:val="3006E65D"/>
    <w:rsid w:val="300B36DA"/>
    <w:rsid w:val="302B9370"/>
    <w:rsid w:val="302BAECB"/>
    <w:rsid w:val="303160B7"/>
    <w:rsid w:val="305241D5"/>
    <w:rsid w:val="30582E21"/>
    <w:rsid w:val="305FA949"/>
    <w:rsid w:val="3077BF48"/>
    <w:rsid w:val="307D5845"/>
    <w:rsid w:val="3085C28A"/>
    <w:rsid w:val="30AF88A4"/>
    <w:rsid w:val="30B87D16"/>
    <w:rsid w:val="30BB091C"/>
    <w:rsid w:val="30C5BE48"/>
    <w:rsid w:val="30C6D780"/>
    <w:rsid w:val="30D43892"/>
    <w:rsid w:val="30E5A897"/>
    <w:rsid w:val="30E6771A"/>
    <w:rsid w:val="3104468B"/>
    <w:rsid w:val="311D4D2A"/>
    <w:rsid w:val="314B6301"/>
    <w:rsid w:val="316FAF37"/>
    <w:rsid w:val="3175F4E5"/>
    <w:rsid w:val="31888766"/>
    <w:rsid w:val="31B4A103"/>
    <w:rsid w:val="31B99E27"/>
    <w:rsid w:val="31DB170A"/>
    <w:rsid w:val="31DB77C9"/>
    <w:rsid w:val="31DD581B"/>
    <w:rsid w:val="31E81D80"/>
    <w:rsid w:val="31E820F9"/>
    <w:rsid w:val="31F2117E"/>
    <w:rsid w:val="31F28BE7"/>
    <w:rsid w:val="31FEAAB3"/>
    <w:rsid w:val="3203C222"/>
    <w:rsid w:val="3219E8C0"/>
    <w:rsid w:val="3224C5A9"/>
    <w:rsid w:val="32497DC5"/>
    <w:rsid w:val="324EB141"/>
    <w:rsid w:val="328795F6"/>
    <w:rsid w:val="32A4598C"/>
    <w:rsid w:val="32D4CF23"/>
    <w:rsid w:val="32DFA1D4"/>
    <w:rsid w:val="32F31C15"/>
    <w:rsid w:val="33153A12"/>
    <w:rsid w:val="3324CDEB"/>
    <w:rsid w:val="332635A2"/>
    <w:rsid w:val="332770DE"/>
    <w:rsid w:val="333357F9"/>
    <w:rsid w:val="333B215E"/>
    <w:rsid w:val="335E6533"/>
    <w:rsid w:val="337D78C7"/>
    <w:rsid w:val="33A124E7"/>
    <w:rsid w:val="33C916BA"/>
    <w:rsid w:val="33F07E39"/>
    <w:rsid w:val="33FC91E6"/>
    <w:rsid w:val="3413440E"/>
    <w:rsid w:val="3415BB18"/>
    <w:rsid w:val="341B84A3"/>
    <w:rsid w:val="342F7FD6"/>
    <w:rsid w:val="34376FF7"/>
    <w:rsid w:val="34429456"/>
    <w:rsid w:val="344D63C3"/>
    <w:rsid w:val="345B65FD"/>
    <w:rsid w:val="347DE47F"/>
    <w:rsid w:val="348D88BC"/>
    <w:rsid w:val="3494D6C0"/>
    <w:rsid w:val="34A1C87D"/>
    <w:rsid w:val="34D27625"/>
    <w:rsid w:val="34D770DC"/>
    <w:rsid w:val="34ED56B8"/>
    <w:rsid w:val="34F2CA49"/>
    <w:rsid w:val="34F96ACC"/>
    <w:rsid w:val="3501D93B"/>
    <w:rsid w:val="35088618"/>
    <w:rsid w:val="3509763F"/>
    <w:rsid w:val="351B915B"/>
    <w:rsid w:val="351D6453"/>
    <w:rsid w:val="35273159"/>
    <w:rsid w:val="35460F1B"/>
    <w:rsid w:val="35493FFE"/>
    <w:rsid w:val="3552BF06"/>
    <w:rsid w:val="3580B78A"/>
    <w:rsid w:val="358C4FC2"/>
    <w:rsid w:val="35A8A375"/>
    <w:rsid w:val="35AD566D"/>
    <w:rsid w:val="35AE6C77"/>
    <w:rsid w:val="35BF6E98"/>
    <w:rsid w:val="35D709D9"/>
    <w:rsid w:val="35EA1DB5"/>
    <w:rsid w:val="35FBC68A"/>
    <w:rsid w:val="36231DFC"/>
    <w:rsid w:val="36246948"/>
    <w:rsid w:val="363B3AAE"/>
    <w:rsid w:val="36532B26"/>
    <w:rsid w:val="365F11A0"/>
    <w:rsid w:val="36676CFA"/>
    <w:rsid w:val="366AD730"/>
    <w:rsid w:val="3679FD96"/>
    <w:rsid w:val="367F6860"/>
    <w:rsid w:val="368CA9D5"/>
    <w:rsid w:val="36970EAA"/>
    <w:rsid w:val="36981CEF"/>
    <w:rsid w:val="36AC90C8"/>
    <w:rsid w:val="36B0B922"/>
    <w:rsid w:val="36BC1F4A"/>
    <w:rsid w:val="36E93154"/>
    <w:rsid w:val="36F0240F"/>
    <w:rsid w:val="36F58989"/>
    <w:rsid w:val="370BBF59"/>
    <w:rsid w:val="372446B5"/>
    <w:rsid w:val="373D2C0C"/>
    <w:rsid w:val="377B5D42"/>
    <w:rsid w:val="379252F7"/>
    <w:rsid w:val="37949FD1"/>
    <w:rsid w:val="3796B1DB"/>
    <w:rsid w:val="37C070B8"/>
    <w:rsid w:val="37C927F6"/>
    <w:rsid w:val="3801BBCD"/>
    <w:rsid w:val="38033769"/>
    <w:rsid w:val="3806B044"/>
    <w:rsid w:val="38193596"/>
    <w:rsid w:val="38252A29"/>
    <w:rsid w:val="382722DF"/>
    <w:rsid w:val="3828F6E3"/>
    <w:rsid w:val="3849BBB1"/>
    <w:rsid w:val="3859FA10"/>
    <w:rsid w:val="385F12C6"/>
    <w:rsid w:val="38789968"/>
    <w:rsid w:val="388B0D65"/>
    <w:rsid w:val="38960EFD"/>
    <w:rsid w:val="38C7234A"/>
    <w:rsid w:val="38DC0BB9"/>
    <w:rsid w:val="38F74F00"/>
    <w:rsid w:val="3906E251"/>
    <w:rsid w:val="39121460"/>
    <w:rsid w:val="393FD488"/>
    <w:rsid w:val="39499665"/>
    <w:rsid w:val="395F1EB5"/>
    <w:rsid w:val="3976429D"/>
    <w:rsid w:val="397A4600"/>
    <w:rsid w:val="397E8E91"/>
    <w:rsid w:val="398AA33A"/>
    <w:rsid w:val="39922538"/>
    <w:rsid w:val="39A142E6"/>
    <w:rsid w:val="39C191FD"/>
    <w:rsid w:val="39F61DF6"/>
    <w:rsid w:val="3A247C30"/>
    <w:rsid w:val="3A31A8B1"/>
    <w:rsid w:val="3A506ACE"/>
    <w:rsid w:val="3A6E840F"/>
    <w:rsid w:val="3A79581E"/>
    <w:rsid w:val="3A7B2E81"/>
    <w:rsid w:val="3A7B9FBB"/>
    <w:rsid w:val="3A8F703E"/>
    <w:rsid w:val="3ABA6B6A"/>
    <w:rsid w:val="3AD0CEE3"/>
    <w:rsid w:val="3AD9902A"/>
    <w:rsid w:val="3ADA40BE"/>
    <w:rsid w:val="3B04C5EC"/>
    <w:rsid w:val="3B05F5CC"/>
    <w:rsid w:val="3B25EA52"/>
    <w:rsid w:val="3B3BACCC"/>
    <w:rsid w:val="3B3C0EFA"/>
    <w:rsid w:val="3B44FD19"/>
    <w:rsid w:val="3B51D579"/>
    <w:rsid w:val="3B52728F"/>
    <w:rsid w:val="3B5E8E07"/>
    <w:rsid w:val="3B612CF7"/>
    <w:rsid w:val="3B672864"/>
    <w:rsid w:val="3B6C6482"/>
    <w:rsid w:val="3B8231DD"/>
    <w:rsid w:val="3BBF625D"/>
    <w:rsid w:val="3C07F25F"/>
    <w:rsid w:val="3C085898"/>
    <w:rsid w:val="3C23E98A"/>
    <w:rsid w:val="3C275CBD"/>
    <w:rsid w:val="3C289452"/>
    <w:rsid w:val="3C593AC0"/>
    <w:rsid w:val="3C5C904E"/>
    <w:rsid w:val="3CA53601"/>
    <w:rsid w:val="3CB2F1D2"/>
    <w:rsid w:val="3CC159D7"/>
    <w:rsid w:val="3CDD9429"/>
    <w:rsid w:val="3CE06184"/>
    <w:rsid w:val="3CE128B4"/>
    <w:rsid w:val="3CE6F717"/>
    <w:rsid w:val="3CED41F3"/>
    <w:rsid w:val="3CEF776B"/>
    <w:rsid w:val="3CF7844E"/>
    <w:rsid w:val="3D1C76AE"/>
    <w:rsid w:val="3D1D455E"/>
    <w:rsid w:val="3D269EFB"/>
    <w:rsid w:val="3D514CAE"/>
    <w:rsid w:val="3D625652"/>
    <w:rsid w:val="3D7AFDCA"/>
    <w:rsid w:val="3D7CA0A3"/>
    <w:rsid w:val="3DAFF76E"/>
    <w:rsid w:val="3DB80AE1"/>
    <w:rsid w:val="3DC50A74"/>
    <w:rsid w:val="3DD9AE18"/>
    <w:rsid w:val="3DDB07A7"/>
    <w:rsid w:val="3DEE9C48"/>
    <w:rsid w:val="3E19C2AC"/>
    <w:rsid w:val="3E283561"/>
    <w:rsid w:val="3E361165"/>
    <w:rsid w:val="3E416668"/>
    <w:rsid w:val="3E929699"/>
    <w:rsid w:val="3E92D1AC"/>
    <w:rsid w:val="3EA3705B"/>
    <w:rsid w:val="3EA3BA4E"/>
    <w:rsid w:val="3EA54046"/>
    <w:rsid w:val="3ECAB340"/>
    <w:rsid w:val="3EEA58D2"/>
    <w:rsid w:val="3EF440A4"/>
    <w:rsid w:val="3F119AA8"/>
    <w:rsid w:val="3F1568FB"/>
    <w:rsid w:val="3F1EEECA"/>
    <w:rsid w:val="3F3827D5"/>
    <w:rsid w:val="3F45A332"/>
    <w:rsid w:val="3F6017B7"/>
    <w:rsid w:val="3F6483AA"/>
    <w:rsid w:val="3F65F207"/>
    <w:rsid w:val="3F687922"/>
    <w:rsid w:val="3F934154"/>
    <w:rsid w:val="3F940F76"/>
    <w:rsid w:val="3FBC1269"/>
    <w:rsid w:val="3FE86ED0"/>
    <w:rsid w:val="3FF81EDE"/>
    <w:rsid w:val="3FFA0A67"/>
    <w:rsid w:val="3FFEBEFA"/>
    <w:rsid w:val="401726BC"/>
    <w:rsid w:val="4029E41E"/>
    <w:rsid w:val="40321279"/>
    <w:rsid w:val="4032B394"/>
    <w:rsid w:val="40336A3C"/>
    <w:rsid w:val="404B467B"/>
    <w:rsid w:val="407332D1"/>
    <w:rsid w:val="408AE347"/>
    <w:rsid w:val="40A835B9"/>
    <w:rsid w:val="40B9E9EE"/>
    <w:rsid w:val="40D22647"/>
    <w:rsid w:val="40E99AC6"/>
    <w:rsid w:val="4130F53C"/>
    <w:rsid w:val="413B81AB"/>
    <w:rsid w:val="41403DB2"/>
    <w:rsid w:val="414433F5"/>
    <w:rsid w:val="414D7130"/>
    <w:rsid w:val="414EA0D9"/>
    <w:rsid w:val="4166C1AB"/>
    <w:rsid w:val="41707DC3"/>
    <w:rsid w:val="41752987"/>
    <w:rsid w:val="4188CB12"/>
    <w:rsid w:val="418C2904"/>
    <w:rsid w:val="418DCCD0"/>
    <w:rsid w:val="419A2F2E"/>
    <w:rsid w:val="419EB93F"/>
    <w:rsid w:val="41C7CB04"/>
    <w:rsid w:val="41D84621"/>
    <w:rsid w:val="41DDD5C7"/>
    <w:rsid w:val="41F303E2"/>
    <w:rsid w:val="420B9631"/>
    <w:rsid w:val="420F2835"/>
    <w:rsid w:val="420F2E1E"/>
    <w:rsid w:val="42106B1D"/>
    <w:rsid w:val="421DB82A"/>
    <w:rsid w:val="424CF831"/>
    <w:rsid w:val="425DC3B8"/>
    <w:rsid w:val="428089D7"/>
    <w:rsid w:val="4293424D"/>
    <w:rsid w:val="42A5370C"/>
    <w:rsid w:val="42BCBF67"/>
    <w:rsid w:val="43047708"/>
    <w:rsid w:val="431E494A"/>
    <w:rsid w:val="433B3921"/>
    <w:rsid w:val="4357C15E"/>
    <w:rsid w:val="435854E3"/>
    <w:rsid w:val="437689D6"/>
    <w:rsid w:val="437D840C"/>
    <w:rsid w:val="437E1E74"/>
    <w:rsid w:val="438C0C69"/>
    <w:rsid w:val="439A13D4"/>
    <w:rsid w:val="439A7538"/>
    <w:rsid w:val="43A00436"/>
    <w:rsid w:val="43C7E1A1"/>
    <w:rsid w:val="43D9809B"/>
    <w:rsid w:val="43DF4EEB"/>
    <w:rsid w:val="440E621F"/>
    <w:rsid w:val="44248036"/>
    <w:rsid w:val="443DAFD0"/>
    <w:rsid w:val="44460102"/>
    <w:rsid w:val="446F5F7E"/>
    <w:rsid w:val="448FC46C"/>
    <w:rsid w:val="44A90166"/>
    <w:rsid w:val="44A9C9DD"/>
    <w:rsid w:val="44B1F24A"/>
    <w:rsid w:val="44D8D1C7"/>
    <w:rsid w:val="44E621E5"/>
    <w:rsid w:val="44FA2AB5"/>
    <w:rsid w:val="44FEDDE2"/>
    <w:rsid w:val="4515B221"/>
    <w:rsid w:val="4547BC40"/>
    <w:rsid w:val="458069D0"/>
    <w:rsid w:val="45A66C12"/>
    <w:rsid w:val="45B1489E"/>
    <w:rsid w:val="45D780BB"/>
    <w:rsid w:val="45EF4A67"/>
    <w:rsid w:val="45F516FF"/>
    <w:rsid w:val="4617965D"/>
    <w:rsid w:val="461F8C27"/>
    <w:rsid w:val="46214859"/>
    <w:rsid w:val="4622A8CD"/>
    <w:rsid w:val="46343BB6"/>
    <w:rsid w:val="4647EC5C"/>
    <w:rsid w:val="4652DD21"/>
    <w:rsid w:val="4654BDCD"/>
    <w:rsid w:val="4662BF4E"/>
    <w:rsid w:val="4663577A"/>
    <w:rsid w:val="466ED8E3"/>
    <w:rsid w:val="466F7835"/>
    <w:rsid w:val="46796FDF"/>
    <w:rsid w:val="467CEBBD"/>
    <w:rsid w:val="469CDA5E"/>
    <w:rsid w:val="46A08453"/>
    <w:rsid w:val="46B5FD33"/>
    <w:rsid w:val="46C3EB06"/>
    <w:rsid w:val="46F3F248"/>
    <w:rsid w:val="46FA6714"/>
    <w:rsid w:val="47006FCC"/>
    <w:rsid w:val="471D1F26"/>
    <w:rsid w:val="474FE96F"/>
    <w:rsid w:val="4781F64F"/>
    <w:rsid w:val="4797D9BE"/>
    <w:rsid w:val="47B3A014"/>
    <w:rsid w:val="47B6284E"/>
    <w:rsid w:val="47BCFF14"/>
    <w:rsid w:val="47CEFD3B"/>
    <w:rsid w:val="47D39415"/>
    <w:rsid w:val="47EACD80"/>
    <w:rsid w:val="47EE982D"/>
    <w:rsid w:val="4810EDF9"/>
    <w:rsid w:val="48168AE2"/>
    <w:rsid w:val="48439FF3"/>
    <w:rsid w:val="486B69AC"/>
    <w:rsid w:val="486EFFA2"/>
    <w:rsid w:val="487BF7DC"/>
    <w:rsid w:val="487E8AA2"/>
    <w:rsid w:val="48C34255"/>
    <w:rsid w:val="48C9991C"/>
    <w:rsid w:val="48E96701"/>
    <w:rsid w:val="48FD411B"/>
    <w:rsid w:val="490B450C"/>
    <w:rsid w:val="491152C9"/>
    <w:rsid w:val="49195A38"/>
    <w:rsid w:val="493BAD86"/>
    <w:rsid w:val="4942523B"/>
    <w:rsid w:val="494893F8"/>
    <w:rsid w:val="4948AE04"/>
    <w:rsid w:val="49491028"/>
    <w:rsid w:val="4969842A"/>
    <w:rsid w:val="496B6BBA"/>
    <w:rsid w:val="49752350"/>
    <w:rsid w:val="49863496"/>
    <w:rsid w:val="49953919"/>
    <w:rsid w:val="49C1B213"/>
    <w:rsid w:val="49CE8BA5"/>
    <w:rsid w:val="49D0D126"/>
    <w:rsid w:val="49F5BA89"/>
    <w:rsid w:val="4A062558"/>
    <w:rsid w:val="4A15EE4F"/>
    <w:rsid w:val="4A25C0A2"/>
    <w:rsid w:val="4A27BC60"/>
    <w:rsid w:val="4A38F09E"/>
    <w:rsid w:val="4A41E6B2"/>
    <w:rsid w:val="4A480BDA"/>
    <w:rsid w:val="4A67D2DA"/>
    <w:rsid w:val="4A83A3F8"/>
    <w:rsid w:val="4A9DFB75"/>
    <w:rsid w:val="4A9E662D"/>
    <w:rsid w:val="4AA7FF16"/>
    <w:rsid w:val="4AB399BE"/>
    <w:rsid w:val="4ABCDBCA"/>
    <w:rsid w:val="4AD3DA63"/>
    <w:rsid w:val="4AD6071B"/>
    <w:rsid w:val="4ADE229C"/>
    <w:rsid w:val="4AE5D623"/>
    <w:rsid w:val="4AEB25BD"/>
    <w:rsid w:val="4AEB2D4A"/>
    <w:rsid w:val="4AEFD995"/>
    <w:rsid w:val="4B22E5EE"/>
    <w:rsid w:val="4B44BDA4"/>
    <w:rsid w:val="4B494A7C"/>
    <w:rsid w:val="4B4E7375"/>
    <w:rsid w:val="4B4E85E8"/>
    <w:rsid w:val="4BC362A5"/>
    <w:rsid w:val="4BD3785A"/>
    <w:rsid w:val="4BEC3044"/>
    <w:rsid w:val="4BEF55B4"/>
    <w:rsid w:val="4BEF96A5"/>
    <w:rsid w:val="4BF121BB"/>
    <w:rsid w:val="4BF3BD14"/>
    <w:rsid w:val="4BF65D47"/>
    <w:rsid w:val="4BF74AB4"/>
    <w:rsid w:val="4C296B7C"/>
    <w:rsid w:val="4C65D6C7"/>
    <w:rsid w:val="4C6A6EB3"/>
    <w:rsid w:val="4C6AEDE3"/>
    <w:rsid w:val="4C6D5A3D"/>
    <w:rsid w:val="4C7EA5FF"/>
    <w:rsid w:val="4C7F3A43"/>
    <w:rsid w:val="4C862AF1"/>
    <w:rsid w:val="4C9C2687"/>
    <w:rsid w:val="4CAC65F6"/>
    <w:rsid w:val="4CE7EFA7"/>
    <w:rsid w:val="4D01E859"/>
    <w:rsid w:val="4D2E7EFE"/>
    <w:rsid w:val="4D3007DE"/>
    <w:rsid w:val="4D51CE23"/>
    <w:rsid w:val="4D806D63"/>
    <w:rsid w:val="4D8AF0D0"/>
    <w:rsid w:val="4D93462D"/>
    <w:rsid w:val="4DA16FB9"/>
    <w:rsid w:val="4DAB5A9C"/>
    <w:rsid w:val="4DB56141"/>
    <w:rsid w:val="4DCF128C"/>
    <w:rsid w:val="4DE4BD2E"/>
    <w:rsid w:val="4DE8DD40"/>
    <w:rsid w:val="4DED1C2F"/>
    <w:rsid w:val="4DF3E56B"/>
    <w:rsid w:val="4E08FF22"/>
    <w:rsid w:val="4E12A214"/>
    <w:rsid w:val="4E23231C"/>
    <w:rsid w:val="4E43EC54"/>
    <w:rsid w:val="4E52B06D"/>
    <w:rsid w:val="4E6032BC"/>
    <w:rsid w:val="4E7EFF7C"/>
    <w:rsid w:val="4E9AC559"/>
    <w:rsid w:val="4EA13EF2"/>
    <w:rsid w:val="4EC3725A"/>
    <w:rsid w:val="4EC612F1"/>
    <w:rsid w:val="4EE075A5"/>
    <w:rsid w:val="4EE1F500"/>
    <w:rsid w:val="4EF31989"/>
    <w:rsid w:val="4F1ED560"/>
    <w:rsid w:val="4F21094F"/>
    <w:rsid w:val="4F2A5DB6"/>
    <w:rsid w:val="4F2AA74F"/>
    <w:rsid w:val="4F4DE080"/>
    <w:rsid w:val="4F710045"/>
    <w:rsid w:val="4F7BDBE0"/>
    <w:rsid w:val="4F9475C3"/>
    <w:rsid w:val="4FB42479"/>
    <w:rsid w:val="4FC58A2D"/>
    <w:rsid w:val="4FD04D77"/>
    <w:rsid w:val="500133DF"/>
    <w:rsid w:val="5025811C"/>
    <w:rsid w:val="502BC326"/>
    <w:rsid w:val="5034410D"/>
    <w:rsid w:val="5035E89C"/>
    <w:rsid w:val="5042D3AD"/>
    <w:rsid w:val="504EA405"/>
    <w:rsid w:val="50540314"/>
    <w:rsid w:val="5061849C"/>
    <w:rsid w:val="50A56955"/>
    <w:rsid w:val="50A9F27D"/>
    <w:rsid w:val="50C0AA5C"/>
    <w:rsid w:val="50E3C5B2"/>
    <w:rsid w:val="50EBA821"/>
    <w:rsid w:val="50F90117"/>
    <w:rsid w:val="510ACB5B"/>
    <w:rsid w:val="510F1DA9"/>
    <w:rsid w:val="51276B13"/>
    <w:rsid w:val="512CF897"/>
    <w:rsid w:val="5135E9C8"/>
    <w:rsid w:val="51375BAA"/>
    <w:rsid w:val="51410055"/>
    <w:rsid w:val="51493B9B"/>
    <w:rsid w:val="51570F7C"/>
    <w:rsid w:val="51640109"/>
    <w:rsid w:val="51679D5F"/>
    <w:rsid w:val="51698FDA"/>
    <w:rsid w:val="516E5B4D"/>
    <w:rsid w:val="518DBAE9"/>
    <w:rsid w:val="51A951C8"/>
    <w:rsid w:val="51B9202B"/>
    <w:rsid w:val="51D3641E"/>
    <w:rsid w:val="51E056D6"/>
    <w:rsid w:val="51F0EE69"/>
    <w:rsid w:val="5229961E"/>
    <w:rsid w:val="522CD0EF"/>
    <w:rsid w:val="522EEDA3"/>
    <w:rsid w:val="523440BE"/>
    <w:rsid w:val="526A651C"/>
    <w:rsid w:val="527AFE41"/>
    <w:rsid w:val="527F15E2"/>
    <w:rsid w:val="52A163D4"/>
    <w:rsid w:val="52C882C1"/>
    <w:rsid w:val="52F9CD45"/>
    <w:rsid w:val="5311DD8A"/>
    <w:rsid w:val="5332163F"/>
    <w:rsid w:val="5354214F"/>
    <w:rsid w:val="5364D7CC"/>
    <w:rsid w:val="536ADF58"/>
    <w:rsid w:val="536BAD32"/>
    <w:rsid w:val="537F3553"/>
    <w:rsid w:val="539C571C"/>
    <w:rsid w:val="53BB3D08"/>
    <w:rsid w:val="53BEDEDB"/>
    <w:rsid w:val="53F5256F"/>
    <w:rsid w:val="53F700D2"/>
    <w:rsid w:val="54150C9A"/>
    <w:rsid w:val="54152AAB"/>
    <w:rsid w:val="54159408"/>
    <w:rsid w:val="54276FD6"/>
    <w:rsid w:val="544BC23D"/>
    <w:rsid w:val="545E3AFB"/>
    <w:rsid w:val="546450F5"/>
    <w:rsid w:val="54917863"/>
    <w:rsid w:val="54B23413"/>
    <w:rsid w:val="54CEC801"/>
    <w:rsid w:val="54E9C07D"/>
    <w:rsid w:val="54FE6A00"/>
    <w:rsid w:val="5535E981"/>
    <w:rsid w:val="554771BB"/>
    <w:rsid w:val="5579FDF0"/>
    <w:rsid w:val="5586CCF6"/>
    <w:rsid w:val="558BA8B2"/>
    <w:rsid w:val="558FE3C0"/>
    <w:rsid w:val="55904DBD"/>
    <w:rsid w:val="55AFC371"/>
    <w:rsid w:val="55B0FB0C"/>
    <w:rsid w:val="55C5B883"/>
    <w:rsid w:val="55CD07FF"/>
    <w:rsid w:val="55FF560B"/>
    <w:rsid w:val="562620DB"/>
    <w:rsid w:val="562D9A38"/>
    <w:rsid w:val="565F2A47"/>
    <w:rsid w:val="5662D60E"/>
    <w:rsid w:val="566EFB21"/>
    <w:rsid w:val="567012FB"/>
    <w:rsid w:val="567212F4"/>
    <w:rsid w:val="568D9C7B"/>
    <w:rsid w:val="568DA93D"/>
    <w:rsid w:val="568E2920"/>
    <w:rsid w:val="56901D08"/>
    <w:rsid w:val="569BCCEB"/>
    <w:rsid w:val="56E49841"/>
    <w:rsid w:val="56E6B9DA"/>
    <w:rsid w:val="570F9A27"/>
    <w:rsid w:val="572B1D8E"/>
    <w:rsid w:val="5750D454"/>
    <w:rsid w:val="57670990"/>
    <w:rsid w:val="576EE0AA"/>
    <w:rsid w:val="577E5A9E"/>
    <w:rsid w:val="578948BE"/>
    <w:rsid w:val="57C3B1AA"/>
    <w:rsid w:val="57CC4146"/>
    <w:rsid w:val="57D26A31"/>
    <w:rsid w:val="57F872BD"/>
    <w:rsid w:val="5821B182"/>
    <w:rsid w:val="58643674"/>
    <w:rsid w:val="587B532A"/>
    <w:rsid w:val="58AC3192"/>
    <w:rsid w:val="58AE23BF"/>
    <w:rsid w:val="58BD0B01"/>
    <w:rsid w:val="5904DA2C"/>
    <w:rsid w:val="590AB2E8"/>
    <w:rsid w:val="591418D1"/>
    <w:rsid w:val="591F5E11"/>
    <w:rsid w:val="5927269D"/>
    <w:rsid w:val="59318E0B"/>
    <w:rsid w:val="5932EF62"/>
    <w:rsid w:val="593F4DA8"/>
    <w:rsid w:val="59442795"/>
    <w:rsid w:val="594941AA"/>
    <w:rsid w:val="59520FED"/>
    <w:rsid w:val="59541089"/>
    <w:rsid w:val="595D3EFA"/>
    <w:rsid w:val="5969B134"/>
    <w:rsid w:val="597EA57D"/>
    <w:rsid w:val="59999206"/>
    <w:rsid w:val="59A7C567"/>
    <w:rsid w:val="59BDF5E5"/>
    <w:rsid w:val="59BF211D"/>
    <w:rsid w:val="59C6C481"/>
    <w:rsid w:val="59CB4FB4"/>
    <w:rsid w:val="59E78179"/>
    <w:rsid w:val="59F3554D"/>
    <w:rsid w:val="5A1AF8F5"/>
    <w:rsid w:val="5A20FBBA"/>
    <w:rsid w:val="5A26198E"/>
    <w:rsid w:val="5A2A8E16"/>
    <w:rsid w:val="5A2FD3FB"/>
    <w:rsid w:val="5A3C3E22"/>
    <w:rsid w:val="5A3C638B"/>
    <w:rsid w:val="5A45B6A8"/>
    <w:rsid w:val="5A66F118"/>
    <w:rsid w:val="5A75E875"/>
    <w:rsid w:val="5A88A13E"/>
    <w:rsid w:val="5AAE1FBB"/>
    <w:rsid w:val="5AB65B7D"/>
    <w:rsid w:val="5ACB29F5"/>
    <w:rsid w:val="5AD85B8C"/>
    <w:rsid w:val="5ADBA3F8"/>
    <w:rsid w:val="5AE76C3F"/>
    <w:rsid w:val="5AFCA30B"/>
    <w:rsid w:val="5B0CA8A8"/>
    <w:rsid w:val="5B14F877"/>
    <w:rsid w:val="5B429C5F"/>
    <w:rsid w:val="5B68F1B8"/>
    <w:rsid w:val="5B841137"/>
    <w:rsid w:val="5B8B4183"/>
    <w:rsid w:val="5B91A008"/>
    <w:rsid w:val="5B923770"/>
    <w:rsid w:val="5BA3390A"/>
    <w:rsid w:val="5BB38F38"/>
    <w:rsid w:val="5BB5EC30"/>
    <w:rsid w:val="5BB5FD7E"/>
    <w:rsid w:val="5BCB4F03"/>
    <w:rsid w:val="5BDD4C0C"/>
    <w:rsid w:val="5BE39BF9"/>
    <w:rsid w:val="5BE60F54"/>
    <w:rsid w:val="5BEFF2DB"/>
    <w:rsid w:val="5BF76B7E"/>
    <w:rsid w:val="5C1B7B69"/>
    <w:rsid w:val="5C284AEE"/>
    <w:rsid w:val="5C335C4A"/>
    <w:rsid w:val="5C3BB981"/>
    <w:rsid w:val="5C46BCD2"/>
    <w:rsid w:val="5C4B7669"/>
    <w:rsid w:val="5C68EC26"/>
    <w:rsid w:val="5C8003DE"/>
    <w:rsid w:val="5C8E2B5E"/>
    <w:rsid w:val="5C9625E8"/>
    <w:rsid w:val="5CAA50F9"/>
    <w:rsid w:val="5CBF3350"/>
    <w:rsid w:val="5CC0C650"/>
    <w:rsid w:val="5CC0CC21"/>
    <w:rsid w:val="5CCE3468"/>
    <w:rsid w:val="5CCE7144"/>
    <w:rsid w:val="5CF1D1DC"/>
    <w:rsid w:val="5CFEEE75"/>
    <w:rsid w:val="5D14840D"/>
    <w:rsid w:val="5D5B9F5B"/>
    <w:rsid w:val="5D6E538F"/>
    <w:rsid w:val="5D8CF27C"/>
    <w:rsid w:val="5D9FA021"/>
    <w:rsid w:val="5DC1413A"/>
    <w:rsid w:val="5DC93ABF"/>
    <w:rsid w:val="5DDA059F"/>
    <w:rsid w:val="5DEDDE78"/>
    <w:rsid w:val="5E07FF40"/>
    <w:rsid w:val="5E090505"/>
    <w:rsid w:val="5E12BECB"/>
    <w:rsid w:val="5E2F1948"/>
    <w:rsid w:val="5E3121E9"/>
    <w:rsid w:val="5E39A217"/>
    <w:rsid w:val="5E3A8507"/>
    <w:rsid w:val="5E3FE9F7"/>
    <w:rsid w:val="5E5D6F6C"/>
    <w:rsid w:val="5E60B59D"/>
    <w:rsid w:val="5E72CC58"/>
    <w:rsid w:val="5E74795C"/>
    <w:rsid w:val="5E762D02"/>
    <w:rsid w:val="5E815E9C"/>
    <w:rsid w:val="5E94FADB"/>
    <w:rsid w:val="5E971A1C"/>
    <w:rsid w:val="5E9891DC"/>
    <w:rsid w:val="5ED69D06"/>
    <w:rsid w:val="5EF5EC79"/>
    <w:rsid w:val="5EF84AE4"/>
    <w:rsid w:val="5F09CAB8"/>
    <w:rsid w:val="5F5ECB20"/>
    <w:rsid w:val="5F69CF87"/>
    <w:rsid w:val="5F6E9CEE"/>
    <w:rsid w:val="5F913A9B"/>
    <w:rsid w:val="5FFC9094"/>
    <w:rsid w:val="6000286A"/>
    <w:rsid w:val="600312E9"/>
    <w:rsid w:val="6009962D"/>
    <w:rsid w:val="60104366"/>
    <w:rsid w:val="60186524"/>
    <w:rsid w:val="604E578A"/>
    <w:rsid w:val="6052C887"/>
    <w:rsid w:val="6082FDD2"/>
    <w:rsid w:val="60AC5D11"/>
    <w:rsid w:val="60C672D0"/>
    <w:rsid w:val="60D37665"/>
    <w:rsid w:val="60D53C0B"/>
    <w:rsid w:val="60DCF40B"/>
    <w:rsid w:val="60E98514"/>
    <w:rsid w:val="6110EB04"/>
    <w:rsid w:val="612B02C1"/>
    <w:rsid w:val="613EC9FA"/>
    <w:rsid w:val="614A4856"/>
    <w:rsid w:val="61768347"/>
    <w:rsid w:val="61B493CB"/>
    <w:rsid w:val="61B6C4A7"/>
    <w:rsid w:val="61BA8848"/>
    <w:rsid w:val="61D6459A"/>
    <w:rsid w:val="61D746AC"/>
    <w:rsid w:val="61E8EBBE"/>
    <w:rsid w:val="61FBE3AA"/>
    <w:rsid w:val="6206F81E"/>
    <w:rsid w:val="620D02F9"/>
    <w:rsid w:val="621879EA"/>
    <w:rsid w:val="621CC538"/>
    <w:rsid w:val="62483C73"/>
    <w:rsid w:val="62605AC3"/>
    <w:rsid w:val="6268B872"/>
    <w:rsid w:val="627800E6"/>
    <w:rsid w:val="627AFD54"/>
    <w:rsid w:val="627BB881"/>
    <w:rsid w:val="627EB13A"/>
    <w:rsid w:val="628FB3C3"/>
    <w:rsid w:val="62B1FFB3"/>
    <w:rsid w:val="62E06F02"/>
    <w:rsid w:val="62EA816C"/>
    <w:rsid w:val="62F69116"/>
    <w:rsid w:val="630EA920"/>
    <w:rsid w:val="633AB3AB"/>
    <w:rsid w:val="635C3279"/>
    <w:rsid w:val="637174E1"/>
    <w:rsid w:val="6384C51E"/>
    <w:rsid w:val="63877EF5"/>
    <w:rsid w:val="639AAD86"/>
    <w:rsid w:val="63AAF2E0"/>
    <w:rsid w:val="63BD1685"/>
    <w:rsid w:val="63D59CC3"/>
    <w:rsid w:val="63E12FBA"/>
    <w:rsid w:val="63E14304"/>
    <w:rsid w:val="63EE4403"/>
    <w:rsid w:val="63F4117C"/>
    <w:rsid w:val="63F7509D"/>
    <w:rsid w:val="64310B15"/>
    <w:rsid w:val="6436BE3C"/>
    <w:rsid w:val="643EF3D1"/>
    <w:rsid w:val="6441CD3E"/>
    <w:rsid w:val="6449E40A"/>
    <w:rsid w:val="6453D311"/>
    <w:rsid w:val="645DCB82"/>
    <w:rsid w:val="6465161E"/>
    <w:rsid w:val="64B010A0"/>
    <w:rsid w:val="64CE8769"/>
    <w:rsid w:val="64FE90C9"/>
    <w:rsid w:val="651609DA"/>
    <w:rsid w:val="6520E9C4"/>
    <w:rsid w:val="6545EC02"/>
    <w:rsid w:val="6548BB6F"/>
    <w:rsid w:val="654F4CEE"/>
    <w:rsid w:val="6586B50C"/>
    <w:rsid w:val="659B6F53"/>
    <w:rsid w:val="659E9454"/>
    <w:rsid w:val="65B7070E"/>
    <w:rsid w:val="65C0995F"/>
    <w:rsid w:val="65CAC7D6"/>
    <w:rsid w:val="65CB9737"/>
    <w:rsid w:val="65E35999"/>
    <w:rsid w:val="65EA5DDA"/>
    <w:rsid w:val="65EBEDFE"/>
    <w:rsid w:val="65F05E64"/>
    <w:rsid w:val="660F50FD"/>
    <w:rsid w:val="66105F09"/>
    <w:rsid w:val="663F45D8"/>
    <w:rsid w:val="6650CF34"/>
    <w:rsid w:val="66777A2E"/>
    <w:rsid w:val="667B52A3"/>
    <w:rsid w:val="6681681D"/>
    <w:rsid w:val="66AADDA5"/>
    <w:rsid w:val="66F356C1"/>
    <w:rsid w:val="66F79850"/>
    <w:rsid w:val="66F97037"/>
    <w:rsid w:val="66FC509C"/>
    <w:rsid w:val="671ECD85"/>
    <w:rsid w:val="672B9958"/>
    <w:rsid w:val="672BD4F2"/>
    <w:rsid w:val="6756F4A8"/>
    <w:rsid w:val="679B047F"/>
    <w:rsid w:val="67D5C25A"/>
    <w:rsid w:val="67D9434A"/>
    <w:rsid w:val="67E344DC"/>
    <w:rsid w:val="67EC0DF4"/>
    <w:rsid w:val="68080652"/>
    <w:rsid w:val="682F644B"/>
    <w:rsid w:val="6856E95F"/>
    <w:rsid w:val="688C6016"/>
    <w:rsid w:val="6890DB11"/>
    <w:rsid w:val="68A0BA30"/>
    <w:rsid w:val="68A1D01D"/>
    <w:rsid w:val="68AA245E"/>
    <w:rsid w:val="68AD6404"/>
    <w:rsid w:val="68E52261"/>
    <w:rsid w:val="68FB6E1D"/>
    <w:rsid w:val="690D3AFD"/>
    <w:rsid w:val="6913F834"/>
    <w:rsid w:val="691BE751"/>
    <w:rsid w:val="692FEB22"/>
    <w:rsid w:val="69572B41"/>
    <w:rsid w:val="69675CD3"/>
    <w:rsid w:val="6984999C"/>
    <w:rsid w:val="698A65B5"/>
    <w:rsid w:val="69B50EF1"/>
    <w:rsid w:val="69B91F98"/>
    <w:rsid w:val="69BA0A1E"/>
    <w:rsid w:val="69BD7294"/>
    <w:rsid w:val="69C2D8A3"/>
    <w:rsid w:val="69EC51E4"/>
    <w:rsid w:val="69EC675C"/>
    <w:rsid w:val="69ECCE6F"/>
    <w:rsid w:val="69EF3319"/>
    <w:rsid w:val="69F1ECA8"/>
    <w:rsid w:val="6A1A91D9"/>
    <w:rsid w:val="6A4F5ED9"/>
    <w:rsid w:val="6A67A260"/>
    <w:rsid w:val="6A784615"/>
    <w:rsid w:val="6A7F7B3C"/>
    <w:rsid w:val="6AA9CDFC"/>
    <w:rsid w:val="6AB404CD"/>
    <w:rsid w:val="6ABAF884"/>
    <w:rsid w:val="6AC898F7"/>
    <w:rsid w:val="6AD88876"/>
    <w:rsid w:val="6B33B913"/>
    <w:rsid w:val="6B5DA31D"/>
    <w:rsid w:val="6B6C0393"/>
    <w:rsid w:val="6B720B2A"/>
    <w:rsid w:val="6B7A02C5"/>
    <w:rsid w:val="6B898FA1"/>
    <w:rsid w:val="6BBE2877"/>
    <w:rsid w:val="6BD3170A"/>
    <w:rsid w:val="6BE91F5D"/>
    <w:rsid w:val="6BF712C7"/>
    <w:rsid w:val="6BFFBD99"/>
    <w:rsid w:val="6C05779A"/>
    <w:rsid w:val="6C180D1B"/>
    <w:rsid w:val="6C212DAA"/>
    <w:rsid w:val="6C348DBC"/>
    <w:rsid w:val="6C48214A"/>
    <w:rsid w:val="6C68016C"/>
    <w:rsid w:val="6C82E310"/>
    <w:rsid w:val="6C9D803D"/>
    <w:rsid w:val="6CA976C2"/>
    <w:rsid w:val="6CB59A99"/>
    <w:rsid w:val="6CC7987C"/>
    <w:rsid w:val="6CCDB99B"/>
    <w:rsid w:val="6D07866E"/>
    <w:rsid w:val="6D1384C4"/>
    <w:rsid w:val="6D161C7B"/>
    <w:rsid w:val="6D1B2E01"/>
    <w:rsid w:val="6D20A97E"/>
    <w:rsid w:val="6D2D765B"/>
    <w:rsid w:val="6D5F2748"/>
    <w:rsid w:val="6D6D7B44"/>
    <w:rsid w:val="6D7F91B2"/>
    <w:rsid w:val="6D8530B4"/>
    <w:rsid w:val="6D8A74AE"/>
    <w:rsid w:val="6DC0E590"/>
    <w:rsid w:val="6DC2B85C"/>
    <w:rsid w:val="6DF70E12"/>
    <w:rsid w:val="6E15EEB9"/>
    <w:rsid w:val="6E19AF30"/>
    <w:rsid w:val="6E1BC80A"/>
    <w:rsid w:val="6E2C8B80"/>
    <w:rsid w:val="6E2E7E44"/>
    <w:rsid w:val="6E393098"/>
    <w:rsid w:val="6E3B9182"/>
    <w:rsid w:val="6E49B532"/>
    <w:rsid w:val="6E4D2E2C"/>
    <w:rsid w:val="6E61C388"/>
    <w:rsid w:val="6E760D2C"/>
    <w:rsid w:val="6E86A4E0"/>
    <w:rsid w:val="6EA3D601"/>
    <w:rsid w:val="6EA56E54"/>
    <w:rsid w:val="6EABAC96"/>
    <w:rsid w:val="6EB83E73"/>
    <w:rsid w:val="6EC57624"/>
    <w:rsid w:val="6ECDC91C"/>
    <w:rsid w:val="6ED4BEEB"/>
    <w:rsid w:val="6EE3AFD5"/>
    <w:rsid w:val="6EEE8D82"/>
    <w:rsid w:val="6EFCC9FB"/>
    <w:rsid w:val="6F0D1DDA"/>
    <w:rsid w:val="6F297272"/>
    <w:rsid w:val="6F3B1383"/>
    <w:rsid w:val="6F4337C2"/>
    <w:rsid w:val="6F571A12"/>
    <w:rsid w:val="6F57B534"/>
    <w:rsid w:val="6F5F671C"/>
    <w:rsid w:val="6F65B317"/>
    <w:rsid w:val="6FA6BB35"/>
    <w:rsid w:val="6FBF7FD6"/>
    <w:rsid w:val="6FC3794A"/>
    <w:rsid w:val="6FC95121"/>
    <w:rsid w:val="6FE5C428"/>
    <w:rsid w:val="6FE69B40"/>
    <w:rsid w:val="6FED0235"/>
    <w:rsid w:val="703AF359"/>
    <w:rsid w:val="70469259"/>
    <w:rsid w:val="7070237C"/>
    <w:rsid w:val="709CBC57"/>
    <w:rsid w:val="70AFCFA4"/>
    <w:rsid w:val="70C3E963"/>
    <w:rsid w:val="70D8C431"/>
    <w:rsid w:val="70DA4BDC"/>
    <w:rsid w:val="70DF0DEA"/>
    <w:rsid w:val="7103B927"/>
    <w:rsid w:val="7112D5AD"/>
    <w:rsid w:val="712137A8"/>
    <w:rsid w:val="71222785"/>
    <w:rsid w:val="7125C17E"/>
    <w:rsid w:val="7146AD46"/>
    <w:rsid w:val="716870DD"/>
    <w:rsid w:val="71ABBCFE"/>
    <w:rsid w:val="71FEAAF1"/>
    <w:rsid w:val="720EAD1F"/>
    <w:rsid w:val="72273D4E"/>
    <w:rsid w:val="7232845B"/>
    <w:rsid w:val="725348AC"/>
    <w:rsid w:val="727E7144"/>
    <w:rsid w:val="728414EC"/>
    <w:rsid w:val="729175B5"/>
    <w:rsid w:val="72A104FE"/>
    <w:rsid w:val="72AB8940"/>
    <w:rsid w:val="72B0BFAB"/>
    <w:rsid w:val="72B42EE2"/>
    <w:rsid w:val="72B4D74F"/>
    <w:rsid w:val="72B756B9"/>
    <w:rsid w:val="72B85917"/>
    <w:rsid w:val="72D29C49"/>
    <w:rsid w:val="72E06237"/>
    <w:rsid w:val="72F04DC7"/>
    <w:rsid w:val="72F5139D"/>
    <w:rsid w:val="72F76442"/>
    <w:rsid w:val="730BC856"/>
    <w:rsid w:val="73299FA5"/>
    <w:rsid w:val="732E9963"/>
    <w:rsid w:val="732F959A"/>
    <w:rsid w:val="73498D8C"/>
    <w:rsid w:val="734A366D"/>
    <w:rsid w:val="734A6577"/>
    <w:rsid w:val="734B74E4"/>
    <w:rsid w:val="7350734D"/>
    <w:rsid w:val="735B873C"/>
    <w:rsid w:val="7383CF03"/>
    <w:rsid w:val="739F4639"/>
    <w:rsid w:val="73BF15C8"/>
    <w:rsid w:val="73C174C7"/>
    <w:rsid w:val="73C17C45"/>
    <w:rsid w:val="73CBE4C0"/>
    <w:rsid w:val="73CDB6E3"/>
    <w:rsid w:val="73E2E33E"/>
    <w:rsid w:val="73F72396"/>
    <w:rsid w:val="740339A5"/>
    <w:rsid w:val="7406654A"/>
    <w:rsid w:val="741083F2"/>
    <w:rsid w:val="744170D1"/>
    <w:rsid w:val="744CF779"/>
    <w:rsid w:val="745A72F0"/>
    <w:rsid w:val="7473253C"/>
    <w:rsid w:val="747C58D4"/>
    <w:rsid w:val="749BEE88"/>
    <w:rsid w:val="74A60AEB"/>
    <w:rsid w:val="74C8310F"/>
    <w:rsid w:val="74D13803"/>
    <w:rsid w:val="74E6C5C3"/>
    <w:rsid w:val="74EA1617"/>
    <w:rsid w:val="74ED2CF3"/>
    <w:rsid w:val="74F4EDAA"/>
    <w:rsid w:val="74FADDE7"/>
    <w:rsid w:val="751B4959"/>
    <w:rsid w:val="753244ED"/>
    <w:rsid w:val="754422D1"/>
    <w:rsid w:val="75771D39"/>
    <w:rsid w:val="7577C7D2"/>
    <w:rsid w:val="758103AA"/>
    <w:rsid w:val="75853E86"/>
    <w:rsid w:val="75C8E472"/>
    <w:rsid w:val="75FB13C4"/>
    <w:rsid w:val="76172B18"/>
    <w:rsid w:val="7636BD6A"/>
    <w:rsid w:val="7642B9DC"/>
    <w:rsid w:val="76502505"/>
    <w:rsid w:val="7652C3E1"/>
    <w:rsid w:val="7678594E"/>
    <w:rsid w:val="767CE445"/>
    <w:rsid w:val="76921B0A"/>
    <w:rsid w:val="769A020A"/>
    <w:rsid w:val="76A5036D"/>
    <w:rsid w:val="76A63DB6"/>
    <w:rsid w:val="76A804CB"/>
    <w:rsid w:val="76BA6D1E"/>
    <w:rsid w:val="76C4573C"/>
    <w:rsid w:val="76F1CB5A"/>
    <w:rsid w:val="770BB163"/>
    <w:rsid w:val="771A8966"/>
    <w:rsid w:val="771E7F15"/>
    <w:rsid w:val="77445D3E"/>
    <w:rsid w:val="7796E7D8"/>
    <w:rsid w:val="77A7EED0"/>
    <w:rsid w:val="77A9D361"/>
    <w:rsid w:val="77AB3E1A"/>
    <w:rsid w:val="77C200CE"/>
    <w:rsid w:val="77CC8FE7"/>
    <w:rsid w:val="77CCE888"/>
    <w:rsid w:val="77FD10C8"/>
    <w:rsid w:val="78095E09"/>
    <w:rsid w:val="781800F8"/>
    <w:rsid w:val="783C7B64"/>
    <w:rsid w:val="783E5B16"/>
    <w:rsid w:val="784385C6"/>
    <w:rsid w:val="7848EF07"/>
    <w:rsid w:val="784D2608"/>
    <w:rsid w:val="785FCE16"/>
    <w:rsid w:val="7864063D"/>
    <w:rsid w:val="788B5F5C"/>
    <w:rsid w:val="78915C8D"/>
    <w:rsid w:val="78967D4E"/>
    <w:rsid w:val="789FA5B2"/>
    <w:rsid w:val="78D6AB09"/>
    <w:rsid w:val="78FC5619"/>
    <w:rsid w:val="78FFE5DA"/>
    <w:rsid w:val="7914B40F"/>
    <w:rsid w:val="7935FC71"/>
    <w:rsid w:val="793805BF"/>
    <w:rsid w:val="79622791"/>
    <w:rsid w:val="79A9B914"/>
    <w:rsid w:val="79AC5875"/>
    <w:rsid w:val="79DBE90B"/>
    <w:rsid w:val="79E9D9C8"/>
    <w:rsid w:val="7A08DA64"/>
    <w:rsid w:val="7A17243F"/>
    <w:rsid w:val="7A3A9331"/>
    <w:rsid w:val="7A5320F2"/>
    <w:rsid w:val="7A56C896"/>
    <w:rsid w:val="7A80A896"/>
    <w:rsid w:val="7A95FCBD"/>
    <w:rsid w:val="7AA04955"/>
    <w:rsid w:val="7ACD576B"/>
    <w:rsid w:val="7AE0CAD7"/>
    <w:rsid w:val="7B0A5514"/>
    <w:rsid w:val="7B0B90D6"/>
    <w:rsid w:val="7B13070F"/>
    <w:rsid w:val="7B34C8F5"/>
    <w:rsid w:val="7B34F959"/>
    <w:rsid w:val="7B5CFB05"/>
    <w:rsid w:val="7B6C1750"/>
    <w:rsid w:val="7B84F99B"/>
    <w:rsid w:val="7B980E7B"/>
    <w:rsid w:val="7BA4E38E"/>
    <w:rsid w:val="7BAA53AC"/>
    <w:rsid w:val="7BB0A474"/>
    <w:rsid w:val="7BEA1E88"/>
    <w:rsid w:val="7C137F81"/>
    <w:rsid w:val="7C17AB8D"/>
    <w:rsid w:val="7C2603A3"/>
    <w:rsid w:val="7C278E61"/>
    <w:rsid w:val="7C2EEF82"/>
    <w:rsid w:val="7C3BBBF4"/>
    <w:rsid w:val="7C3EAB55"/>
    <w:rsid w:val="7C4019A3"/>
    <w:rsid w:val="7C479138"/>
    <w:rsid w:val="7C59B59C"/>
    <w:rsid w:val="7C5B8F04"/>
    <w:rsid w:val="7C6A3C18"/>
    <w:rsid w:val="7C894387"/>
    <w:rsid w:val="7C89997C"/>
    <w:rsid w:val="7CD9B059"/>
    <w:rsid w:val="7CF4DBAB"/>
    <w:rsid w:val="7D0BA8CE"/>
    <w:rsid w:val="7D2609B8"/>
    <w:rsid w:val="7D2A11B8"/>
    <w:rsid w:val="7D3B698A"/>
    <w:rsid w:val="7D42DA40"/>
    <w:rsid w:val="7D4DF3F6"/>
    <w:rsid w:val="7D59CDBE"/>
    <w:rsid w:val="7D62D672"/>
    <w:rsid w:val="7D67B929"/>
    <w:rsid w:val="7D70C35D"/>
    <w:rsid w:val="7D83A8A1"/>
    <w:rsid w:val="7D8A9CA2"/>
    <w:rsid w:val="7D920CDB"/>
    <w:rsid w:val="7D9512ED"/>
    <w:rsid w:val="7DAE9FC9"/>
    <w:rsid w:val="7DB37B38"/>
    <w:rsid w:val="7DBB3DCB"/>
    <w:rsid w:val="7DC4E6C9"/>
    <w:rsid w:val="7DCDC46A"/>
    <w:rsid w:val="7DD37B33"/>
    <w:rsid w:val="7DEC8385"/>
    <w:rsid w:val="7E08C6AD"/>
    <w:rsid w:val="7E289667"/>
    <w:rsid w:val="7E3638A5"/>
    <w:rsid w:val="7E5A1720"/>
    <w:rsid w:val="7E6227B6"/>
    <w:rsid w:val="7E81F681"/>
    <w:rsid w:val="7E978531"/>
    <w:rsid w:val="7E99F1FE"/>
    <w:rsid w:val="7EB181B8"/>
    <w:rsid w:val="7EE04EC1"/>
    <w:rsid w:val="7EEDF0AE"/>
    <w:rsid w:val="7EF4151B"/>
    <w:rsid w:val="7F03C78D"/>
    <w:rsid w:val="7F097C4D"/>
    <w:rsid w:val="7F0A0291"/>
    <w:rsid w:val="7F6BCB08"/>
    <w:rsid w:val="7F75D26E"/>
    <w:rsid w:val="7F900361"/>
    <w:rsid w:val="7FA94E81"/>
    <w:rsid w:val="7FCAB3C4"/>
    <w:rsid w:val="7FD04348"/>
    <w:rsid w:val="7FD8684C"/>
    <w:rsid w:val="7FE21F6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070BF3"/>
  <w15:docId w15:val="{D5E35967-7317-46D2-82C1-9AF73CE92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pl-PL" w:eastAsia="ja-JP" w:bidi="ar-SA"/>
      </w:rPr>
    </w:rPrDefault>
    <w:pPrDefault>
      <w:pPr>
        <w:spacing w:before="30" w:after="3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5"/>
    <w:lsdException w:name="List Number" w:uiPriority="5"/>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04C11"/>
    <w:pPr>
      <w:spacing w:before="0" w:after="200" w:line="276" w:lineRule="auto"/>
    </w:pPr>
    <w:rPr>
      <w:rFonts w:ascii="Calibri" w:eastAsia="Calibri" w:hAnsi="Calibri" w:cs="Times New Roman"/>
      <w:sz w:val="22"/>
      <w:szCs w:val="22"/>
      <w:lang w:eastAsia="en-US"/>
    </w:rPr>
  </w:style>
  <w:style w:type="paragraph" w:styleId="Nagwek1">
    <w:name w:val="heading 1"/>
    <w:basedOn w:val="Normalny"/>
    <w:link w:val="Nagwek1Znak"/>
    <w:uiPriority w:val="9"/>
    <w:qFormat/>
    <w:pPr>
      <w:keepLines/>
      <w:spacing w:before="120" w:after="120"/>
      <w:outlineLvl w:val="0"/>
    </w:pPr>
    <w:rPr>
      <w:rFonts w:asciiTheme="majorHAnsi" w:eastAsiaTheme="majorEastAsia" w:hAnsiTheme="majorHAnsi" w:cstheme="majorBidi"/>
      <w:b/>
      <w:smallCaps/>
      <w:szCs w:val="32"/>
    </w:rPr>
  </w:style>
  <w:style w:type="paragraph" w:styleId="Nagwek2">
    <w:name w:val="heading 2"/>
    <w:basedOn w:val="Normalny"/>
    <w:link w:val="Nagwek2Znak"/>
    <w:uiPriority w:val="9"/>
    <w:unhideWhenUsed/>
    <w:qFormat/>
    <w:pPr>
      <w:keepLines/>
      <w:outlineLvl w:val="1"/>
    </w:pPr>
    <w:rPr>
      <w:rFonts w:asciiTheme="majorHAnsi" w:eastAsiaTheme="majorEastAsia" w:hAnsiTheme="majorHAnsi" w:cstheme="majorBidi"/>
      <w:b/>
      <w:szCs w:val="26"/>
    </w:rPr>
  </w:style>
  <w:style w:type="paragraph" w:styleId="Nagwek3">
    <w:name w:val="heading 3"/>
    <w:aliases w:val="Nagłówek 3 - działania"/>
    <w:basedOn w:val="Normalny"/>
    <w:next w:val="Normalny"/>
    <w:link w:val="Nagwek3Znak"/>
    <w:uiPriority w:val="99"/>
    <w:unhideWhenUsed/>
    <w:qFormat/>
    <w:pPr>
      <w:keepNext/>
      <w:keepLines/>
      <w:spacing w:before="40" w:after="0"/>
      <w:outlineLvl w:val="2"/>
    </w:pPr>
    <w:rPr>
      <w:rFonts w:asciiTheme="majorHAnsi" w:eastAsiaTheme="majorEastAsia" w:hAnsiTheme="majorHAnsi" w:cstheme="majorBidi"/>
      <w:color w:val="243F60" w:themeColor="accent1" w:themeShade="7F"/>
      <w:szCs w:val="24"/>
    </w:rPr>
  </w:style>
  <w:style w:type="paragraph" w:styleId="Nagwek4">
    <w:name w:val="heading 4"/>
    <w:basedOn w:val="Normalny"/>
    <w:next w:val="Normalny"/>
    <w:link w:val="Nagwek4Znak"/>
    <w:uiPriority w:val="9"/>
    <w:semiHidden/>
    <w:unhideWhenUsed/>
    <w:qFormat/>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1A40E4"/>
    <w:pPr>
      <w:keepNext/>
      <w:keepLines/>
      <w:spacing w:before="40" w:after="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uiPriority w:val="9"/>
    <w:semiHidden/>
    <w:unhideWhenUsed/>
    <w:qFormat/>
    <w:rsid w:val="005443BE"/>
    <w:pPr>
      <w:keepNext/>
      <w:keepLines/>
      <w:spacing w:before="40" w:after="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5443BE"/>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pPr>
      <w:keepNext/>
      <w:keepLines/>
      <w:spacing w:before="40" w:after="0"/>
      <w:outlineLvl w:val="7"/>
    </w:pPr>
    <w:rPr>
      <w:rFonts w:asciiTheme="majorHAnsi" w:eastAsiaTheme="majorEastAsia" w:hAnsiTheme="majorHAnsi" w:cstheme="majorBidi"/>
      <w:color w:val="272727" w:themeColor="text1" w:themeTint="D8"/>
      <w:sz w:val="18"/>
      <w:szCs w:val="21"/>
    </w:rPr>
  </w:style>
  <w:style w:type="paragraph" w:styleId="Nagwek9">
    <w:name w:val="heading 9"/>
    <w:basedOn w:val="Normalny"/>
    <w:next w:val="Normalny"/>
    <w:link w:val="Nagwek9Znak"/>
    <w:uiPriority w:val="9"/>
    <w:semiHidden/>
    <w:unhideWhenUsed/>
    <w:qFormat/>
    <w:pPr>
      <w:keepNext/>
      <w:keepLines/>
      <w:spacing w:before="40" w:after="0"/>
      <w:outlineLvl w:val="8"/>
    </w:pPr>
    <w:rPr>
      <w:rFonts w:asciiTheme="majorHAnsi" w:eastAsiaTheme="majorEastAsia" w:hAnsiTheme="majorHAnsi" w:cstheme="majorBidi"/>
      <w:i/>
      <w:iCs/>
      <w:color w:val="272727" w:themeColor="text1" w:themeTint="D8"/>
      <w:sz w:val="18"/>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ytuksiki">
    <w:name w:val="Book Title"/>
    <w:basedOn w:val="Domylnaczcionkaakapitu"/>
    <w:uiPriority w:val="33"/>
    <w:semiHidden/>
    <w:unhideWhenUsed/>
    <w:qFormat/>
    <w:rPr>
      <w:b/>
      <w:bCs/>
      <w:i/>
      <w:iCs/>
      <w:spacing w:val="0"/>
    </w:rPr>
  </w:style>
  <w:style w:type="character" w:styleId="Odwoanieintensywne">
    <w:name w:val="Intense Reference"/>
    <w:basedOn w:val="Domylnaczcionkaakapitu"/>
    <w:uiPriority w:val="32"/>
    <w:semiHidden/>
    <w:unhideWhenUsed/>
    <w:qFormat/>
    <w:rsid w:val="001A40E4"/>
    <w:rPr>
      <w:b/>
      <w:bCs/>
      <w:caps w:val="0"/>
      <w:smallCaps/>
      <w:color w:val="365F91" w:themeColor="accent1" w:themeShade="BF"/>
      <w:spacing w:val="0"/>
    </w:rPr>
  </w:style>
  <w:style w:type="paragraph" w:styleId="Listapunktowana">
    <w:name w:val="List Bullet"/>
    <w:basedOn w:val="Normalny"/>
    <w:uiPriority w:val="10"/>
    <w:pPr>
      <w:numPr>
        <w:numId w:val="3"/>
      </w:numPr>
    </w:pPr>
  </w:style>
  <w:style w:type="paragraph" w:styleId="Listanumerowana">
    <w:name w:val="List Number"/>
    <w:basedOn w:val="Normalny"/>
    <w:uiPriority w:val="10"/>
    <w:pPr>
      <w:numPr>
        <w:numId w:val="4"/>
      </w:numPr>
    </w:p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unhideWhenUsed/>
    <w:pPr>
      <w:spacing w:after="160"/>
    </w:pPr>
    <w:rPr>
      <w:rFonts w:eastAsiaTheme="minorHAnsi"/>
    </w:rPr>
  </w:style>
  <w:style w:type="character" w:customStyle="1" w:styleId="TekstkomentarzaZnak">
    <w:name w:val="Tekst komentarza Znak"/>
    <w:basedOn w:val="Domylnaczcionkaakapitu"/>
    <w:link w:val="Tekstkomentarza"/>
    <w:uiPriority w:val="99"/>
    <w:rPr>
      <w:rFonts w:eastAsiaTheme="minorHAnsi"/>
      <w:lang w:eastAsia="en-US"/>
    </w:rPr>
  </w:style>
  <w:style w:type="paragraph" w:styleId="Bezodstpw">
    <w:name w:val="No Spacing"/>
    <w:uiPriority w:val="1"/>
    <w:semiHidden/>
    <w:unhideWhenUsed/>
    <w:qFormat/>
    <w:pPr>
      <w:spacing w:before="0" w:after="0"/>
    </w:pPr>
  </w:style>
  <w:style w:type="paragraph" w:styleId="Stopka">
    <w:name w:val="footer"/>
    <w:basedOn w:val="Normalny"/>
    <w:link w:val="StopkaZnak"/>
    <w:uiPriority w:val="99"/>
    <w:unhideWhenUsed/>
  </w:style>
  <w:style w:type="character" w:customStyle="1" w:styleId="StopkaZnak">
    <w:name w:val="Stopka Znak"/>
    <w:basedOn w:val="Domylnaczcionkaakapitu"/>
    <w:link w:val="Stopka"/>
    <w:uiPriority w:val="99"/>
  </w:style>
  <w:style w:type="character" w:customStyle="1" w:styleId="Nagwek3Znak">
    <w:name w:val="Nagłówek 3 Znak"/>
    <w:aliases w:val="Nagłówek 3 - działania Znak"/>
    <w:basedOn w:val="Domylnaczcionkaakapitu"/>
    <w:link w:val="Nagwek3"/>
    <w:uiPriority w:val="99"/>
    <w:rPr>
      <w:rFonts w:asciiTheme="majorHAnsi" w:eastAsiaTheme="majorEastAsia" w:hAnsiTheme="majorHAnsi" w:cstheme="majorBidi"/>
      <w:color w:val="243F60" w:themeColor="accent1" w:themeShade="7F"/>
      <w:szCs w:val="24"/>
    </w:rPr>
  </w:style>
  <w:style w:type="character" w:styleId="Tekstzastpczy">
    <w:name w:val="Placeholder Text"/>
    <w:basedOn w:val="Domylnaczcionkaakapitu"/>
    <w:uiPriority w:val="99"/>
    <w:semiHidden/>
    <w:rPr>
      <w:color w:val="808080"/>
    </w:rPr>
  </w:style>
  <w:style w:type="character" w:customStyle="1" w:styleId="Nagwek4Znak">
    <w:name w:val="Nagłówek 4 Znak"/>
    <w:basedOn w:val="Domylnaczcionkaakapitu"/>
    <w:link w:val="Nagwek4"/>
    <w:uiPriority w:val="9"/>
    <w:semiHidden/>
    <w:rPr>
      <w:rFonts w:asciiTheme="majorHAnsi" w:eastAsiaTheme="majorEastAsia" w:hAnsiTheme="majorHAnsi" w:cstheme="majorBidi"/>
      <w:i/>
      <w:iCs/>
      <w:color w:val="365F91" w:themeColor="accent1" w:themeShade="BF"/>
    </w:rPr>
  </w:style>
  <w:style w:type="character" w:customStyle="1" w:styleId="Nagwek8Znak">
    <w:name w:val="Nagłówek 8 Znak"/>
    <w:basedOn w:val="Domylnaczcionkaakapitu"/>
    <w:link w:val="Nagwek8"/>
    <w:uiPriority w:val="9"/>
    <w:semiHidden/>
    <w:rPr>
      <w:rFonts w:asciiTheme="majorHAnsi" w:eastAsiaTheme="majorEastAsia" w:hAnsiTheme="majorHAnsi" w:cstheme="majorBidi"/>
      <w:color w:val="272727" w:themeColor="text1" w:themeTint="D8"/>
      <w:sz w:val="18"/>
      <w:szCs w:val="21"/>
    </w:rPr>
  </w:style>
  <w:style w:type="character" w:customStyle="1" w:styleId="Nagwek9Znak">
    <w:name w:val="Nagłówek 9 Znak"/>
    <w:basedOn w:val="Domylnaczcionkaakapitu"/>
    <w:link w:val="Nagwek9"/>
    <w:uiPriority w:val="9"/>
    <w:semiHidden/>
    <w:rPr>
      <w:rFonts w:asciiTheme="majorHAnsi" w:eastAsiaTheme="majorEastAsia" w:hAnsiTheme="majorHAnsi" w:cstheme="majorBidi"/>
      <w:i/>
      <w:iCs/>
      <w:color w:val="272727" w:themeColor="text1" w:themeTint="D8"/>
      <w:sz w:val="18"/>
      <w:szCs w:val="21"/>
    </w:rPr>
  </w:style>
  <w:style w:type="paragraph" w:styleId="Nagwekspisutreci">
    <w:name w:val="TOC Heading"/>
    <w:basedOn w:val="Nagwek1"/>
    <w:next w:val="Normalny"/>
    <w:uiPriority w:val="39"/>
    <w:semiHidden/>
    <w:unhideWhenUsed/>
    <w:qFormat/>
    <w:pPr>
      <w:keepNext/>
      <w:outlineLvl w:val="9"/>
    </w:pPr>
  </w:style>
  <w:style w:type="paragraph" w:styleId="Nagwek">
    <w:name w:val="header"/>
    <w:basedOn w:val="Normalny"/>
    <w:link w:val="NagwekZnak"/>
    <w:uiPriority w:val="99"/>
    <w:unhideWhenUsed/>
    <w:pPr>
      <w:spacing w:after="240"/>
      <w:jc w:val="right"/>
    </w:pPr>
    <w:rPr>
      <w:b/>
      <w:sz w:val="28"/>
    </w:rPr>
  </w:style>
  <w:style w:type="character" w:customStyle="1" w:styleId="NagwekZnak">
    <w:name w:val="Nagłówek Znak"/>
    <w:basedOn w:val="Domylnaczcionkaakapitu"/>
    <w:link w:val="Nagwek"/>
    <w:uiPriority w:val="99"/>
    <w:rPr>
      <w:b/>
      <w:sz w:val="28"/>
    </w:rPr>
  </w:style>
  <w:style w:type="paragraph" w:styleId="Tekstdymka">
    <w:name w:val="Balloon Text"/>
    <w:basedOn w:val="Normalny"/>
    <w:link w:val="TekstdymkaZnak"/>
    <w:uiPriority w:val="99"/>
    <w:semiHidden/>
    <w:unhideWhenUsed/>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eastAsia="Calibri" w:hAnsi="Segoe UI" w:cs="Segoe UI"/>
      <w:sz w:val="18"/>
      <w:szCs w:val="18"/>
      <w:lang w:eastAsia="en-US"/>
    </w:rPr>
  </w:style>
  <w:style w:type="table" w:styleId="Zwykatabela4">
    <w:name w:val="Plain Table 4"/>
    <w:basedOn w:val="Standardowy"/>
    <w:uiPriority w:val="44"/>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Zwykatabela3">
    <w:name w:val="Plain Table 3"/>
    <w:basedOn w:val="Standardowy"/>
    <w:uiPriority w:val="43"/>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Nagwek1Znak">
    <w:name w:val="Nagłówek 1 Znak"/>
    <w:basedOn w:val="Domylnaczcionkaakapitu"/>
    <w:link w:val="Nagwek1"/>
    <w:uiPriority w:val="9"/>
    <w:rsid w:val="00761239"/>
    <w:rPr>
      <w:rFonts w:asciiTheme="majorHAnsi" w:eastAsiaTheme="majorEastAsia" w:hAnsiTheme="majorHAnsi" w:cstheme="majorBidi"/>
      <w:b/>
      <w:smallCaps/>
      <w:sz w:val="22"/>
      <w:szCs w:val="32"/>
    </w:rPr>
  </w:style>
  <w:style w:type="character" w:customStyle="1" w:styleId="Nagwek2Znak">
    <w:name w:val="Nagłówek 2 Znak"/>
    <w:basedOn w:val="Domylnaczcionkaakapitu"/>
    <w:link w:val="Nagwek2"/>
    <w:uiPriority w:val="9"/>
    <w:rPr>
      <w:rFonts w:asciiTheme="majorHAnsi" w:eastAsiaTheme="majorEastAsia" w:hAnsiTheme="majorHAnsi" w:cstheme="majorBidi"/>
      <w:b/>
      <w:szCs w:val="26"/>
    </w:rPr>
  </w:style>
  <w:style w:type="table" w:styleId="Zwykatabela1">
    <w:name w:val="Plain Table 1"/>
    <w:basedOn w:val="Standardowy"/>
    <w:uiPriority w:val="41"/>
    <w:rsid w:val="008A6F05"/>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a-Siatka">
    <w:name w:val="Table Grid"/>
    <w:basedOn w:val="Standardowy"/>
    <w:uiPriority w:val="39"/>
    <w:rsid w:val="009738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iatkatabelijasna">
    <w:name w:val="Grid Table Light"/>
    <w:basedOn w:val="Standardowy"/>
    <w:uiPriority w:val="40"/>
    <w:rsid w:val="0097388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agwek5Znak">
    <w:name w:val="Nagłówek 5 Znak"/>
    <w:basedOn w:val="Domylnaczcionkaakapitu"/>
    <w:link w:val="Nagwek5"/>
    <w:uiPriority w:val="9"/>
    <w:semiHidden/>
    <w:rsid w:val="001A40E4"/>
    <w:rPr>
      <w:rFonts w:asciiTheme="majorHAnsi" w:eastAsiaTheme="majorEastAsia" w:hAnsiTheme="majorHAnsi" w:cstheme="majorBidi"/>
      <w:color w:val="365F91" w:themeColor="accent1" w:themeShade="BF"/>
    </w:rPr>
  </w:style>
  <w:style w:type="character" w:styleId="Wyrnienieintensywne">
    <w:name w:val="Intense Emphasis"/>
    <w:basedOn w:val="Domylnaczcionkaakapitu"/>
    <w:uiPriority w:val="21"/>
    <w:semiHidden/>
    <w:unhideWhenUsed/>
    <w:qFormat/>
    <w:rsid w:val="001A40E4"/>
    <w:rPr>
      <w:i/>
      <w:iCs/>
      <w:color w:val="365F91" w:themeColor="accent1" w:themeShade="BF"/>
    </w:rPr>
  </w:style>
  <w:style w:type="paragraph" w:styleId="Cytatintensywny">
    <w:name w:val="Intense Quote"/>
    <w:basedOn w:val="Normalny"/>
    <w:next w:val="Normalny"/>
    <w:link w:val="CytatintensywnyZnak"/>
    <w:uiPriority w:val="30"/>
    <w:semiHidden/>
    <w:unhideWhenUsed/>
    <w:qFormat/>
    <w:rsid w:val="001A40E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ytatintensywnyZnak">
    <w:name w:val="Cytat intensywny Znak"/>
    <w:basedOn w:val="Domylnaczcionkaakapitu"/>
    <w:link w:val="Cytatintensywny"/>
    <w:uiPriority w:val="30"/>
    <w:semiHidden/>
    <w:rsid w:val="001A40E4"/>
    <w:rPr>
      <w:i/>
      <w:iCs/>
      <w:color w:val="365F91" w:themeColor="accent1" w:themeShade="BF"/>
    </w:rPr>
  </w:style>
  <w:style w:type="paragraph" w:styleId="Tekstblokowy">
    <w:name w:val="Block Text"/>
    <w:basedOn w:val="Normalny"/>
    <w:uiPriority w:val="99"/>
    <w:semiHidden/>
    <w:unhideWhenUsed/>
    <w:rsid w:val="001A40E4"/>
    <w:pPr>
      <w:pBdr>
        <w:top w:val="single" w:sz="2" w:space="10" w:color="365F91" w:themeColor="accent1" w:themeShade="BF"/>
        <w:left w:val="single" w:sz="2" w:space="10" w:color="365F91" w:themeColor="accent1" w:themeShade="BF"/>
        <w:bottom w:val="single" w:sz="2" w:space="10" w:color="365F91" w:themeColor="accent1" w:themeShade="BF"/>
        <w:right w:val="single" w:sz="2" w:space="10" w:color="365F91" w:themeColor="accent1" w:themeShade="BF"/>
      </w:pBdr>
      <w:ind w:left="1152" w:right="1152"/>
    </w:pPr>
    <w:rPr>
      <w:i/>
      <w:iCs/>
      <w:color w:val="365F91" w:themeColor="accent1" w:themeShade="BF"/>
    </w:rPr>
  </w:style>
  <w:style w:type="character" w:customStyle="1" w:styleId="Nierozpoznanawzmianka1">
    <w:name w:val="Nierozpoznana wzmianka1"/>
    <w:basedOn w:val="Domylnaczcionkaakapitu"/>
    <w:uiPriority w:val="99"/>
    <w:semiHidden/>
    <w:unhideWhenUsed/>
    <w:rsid w:val="001A40E4"/>
    <w:rPr>
      <w:color w:val="595959" w:themeColor="text1" w:themeTint="A6"/>
      <w:shd w:val="clear" w:color="auto" w:fill="E6E6E6"/>
    </w:rPr>
  </w:style>
  <w:style w:type="paragraph" w:styleId="Legenda">
    <w:name w:val="caption"/>
    <w:basedOn w:val="Normalny"/>
    <w:next w:val="Normalny"/>
    <w:uiPriority w:val="35"/>
    <w:semiHidden/>
    <w:unhideWhenUsed/>
    <w:qFormat/>
    <w:rsid w:val="005443BE"/>
    <w:rPr>
      <w:i/>
      <w:iCs/>
      <w:color w:val="1F497D" w:themeColor="text2"/>
      <w:sz w:val="18"/>
      <w:szCs w:val="18"/>
    </w:rPr>
  </w:style>
  <w:style w:type="character" w:styleId="Uwydatnienie">
    <w:name w:val="Emphasis"/>
    <w:basedOn w:val="Domylnaczcionkaakapitu"/>
    <w:uiPriority w:val="20"/>
    <w:semiHidden/>
    <w:unhideWhenUsed/>
    <w:qFormat/>
    <w:rsid w:val="005443BE"/>
    <w:rPr>
      <w:i/>
      <w:iCs/>
    </w:rPr>
  </w:style>
  <w:style w:type="character" w:customStyle="1" w:styleId="Nagwek6Znak">
    <w:name w:val="Nagłówek 6 Znak"/>
    <w:basedOn w:val="Domylnaczcionkaakapitu"/>
    <w:link w:val="Nagwek6"/>
    <w:uiPriority w:val="9"/>
    <w:semiHidden/>
    <w:rsid w:val="005443BE"/>
    <w:rPr>
      <w:rFonts w:asciiTheme="majorHAnsi" w:eastAsiaTheme="majorEastAsia" w:hAnsiTheme="majorHAnsi" w:cstheme="majorBidi"/>
      <w:color w:val="243F60" w:themeColor="accent1" w:themeShade="7F"/>
    </w:rPr>
  </w:style>
  <w:style w:type="character" w:customStyle="1" w:styleId="Nagwek7Znak">
    <w:name w:val="Nagłówek 7 Znak"/>
    <w:basedOn w:val="Domylnaczcionkaakapitu"/>
    <w:link w:val="Nagwek7"/>
    <w:uiPriority w:val="9"/>
    <w:semiHidden/>
    <w:rsid w:val="005443BE"/>
    <w:rPr>
      <w:rFonts w:asciiTheme="majorHAnsi" w:eastAsiaTheme="majorEastAsia" w:hAnsiTheme="majorHAnsi" w:cstheme="majorBidi"/>
      <w:i/>
      <w:iCs/>
      <w:color w:val="243F60" w:themeColor="accent1" w:themeShade="7F"/>
    </w:rPr>
  </w:style>
  <w:style w:type="paragraph" w:styleId="Akapitzlist">
    <w:name w:val="List Paragraph"/>
    <w:aliases w:val="Numerowanie,L1,Akapit z listą5,Akapit normalny,Podsis rysunku,T_SZ_List Paragraph,BulletC,Wyliczanie,Obiekt,normalny tekst,Akapit z listą31,Bullets,List Paragraph1,Wypunktowanie,CP-UC,CP-Punkty,Bullet List,List - bullets,b1"/>
    <w:basedOn w:val="Normalny"/>
    <w:link w:val="AkapitzlistZnak"/>
    <w:uiPriority w:val="34"/>
    <w:unhideWhenUsed/>
    <w:qFormat/>
    <w:rsid w:val="005443BE"/>
    <w:pPr>
      <w:ind w:left="720"/>
      <w:contextualSpacing/>
    </w:pPr>
  </w:style>
  <w:style w:type="paragraph" w:styleId="Cytat">
    <w:name w:val="Quote"/>
    <w:basedOn w:val="Normalny"/>
    <w:next w:val="Normalny"/>
    <w:link w:val="CytatZnak"/>
    <w:uiPriority w:val="29"/>
    <w:semiHidden/>
    <w:unhideWhenUsed/>
    <w:qFormat/>
    <w:rsid w:val="005443BE"/>
    <w:pPr>
      <w:spacing w:before="200" w:after="160"/>
      <w:ind w:left="864" w:right="864"/>
      <w:jc w:val="center"/>
    </w:pPr>
    <w:rPr>
      <w:i/>
      <w:iCs/>
      <w:color w:val="404040" w:themeColor="text1" w:themeTint="BF"/>
    </w:rPr>
  </w:style>
  <w:style w:type="character" w:customStyle="1" w:styleId="CytatZnak">
    <w:name w:val="Cytat Znak"/>
    <w:basedOn w:val="Domylnaczcionkaakapitu"/>
    <w:link w:val="Cytat"/>
    <w:uiPriority w:val="29"/>
    <w:semiHidden/>
    <w:rsid w:val="005443BE"/>
    <w:rPr>
      <w:i/>
      <w:iCs/>
      <w:color w:val="404040" w:themeColor="text1" w:themeTint="BF"/>
    </w:rPr>
  </w:style>
  <w:style w:type="character" w:styleId="Pogrubienie">
    <w:name w:val="Strong"/>
    <w:basedOn w:val="Domylnaczcionkaakapitu"/>
    <w:uiPriority w:val="22"/>
    <w:semiHidden/>
    <w:unhideWhenUsed/>
    <w:qFormat/>
    <w:rsid w:val="005443BE"/>
    <w:rPr>
      <w:b/>
      <w:bCs/>
    </w:rPr>
  </w:style>
  <w:style w:type="paragraph" w:styleId="Podtytu">
    <w:name w:val="Subtitle"/>
    <w:basedOn w:val="Normalny"/>
    <w:next w:val="Normalny"/>
    <w:link w:val="PodtytuZnak"/>
    <w:uiPriority w:val="11"/>
    <w:semiHidden/>
    <w:unhideWhenUsed/>
    <w:qFormat/>
    <w:rsid w:val="005443BE"/>
    <w:pPr>
      <w:numPr>
        <w:ilvl w:val="1"/>
      </w:numPr>
      <w:spacing w:after="160"/>
    </w:pPr>
    <w:rPr>
      <w:color w:val="5A5A5A" w:themeColor="text1" w:themeTint="A5"/>
      <w:spacing w:val="15"/>
    </w:rPr>
  </w:style>
  <w:style w:type="character" w:customStyle="1" w:styleId="PodtytuZnak">
    <w:name w:val="Podtytuł Znak"/>
    <w:basedOn w:val="Domylnaczcionkaakapitu"/>
    <w:link w:val="Podtytu"/>
    <w:uiPriority w:val="11"/>
    <w:semiHidden/>
    <w:rsid w:val="005443BE"/>
    <w:rPr>
      <w:color w:val="5A5A5A" w:themeColor="text1" w:themeTint="A5"/>
      <w:spacing w:val="15"/>
      <w:sz w:val="22"/>
      <w:szCs w:val="22"/>
    </w:rPr>
  </w:style>
  <w:style w:type="character" w:styleId="Wyrnieniedelikatne">
    <w:name w:val="Subtle Emphasis"/>
    <w:basedOn w:val="Domylnaczcionkaakapitu"/>
    <w:uiPriority w:val="19"/>
    <w:semiHidden/>
    <w:unhideWhenUsed/>
    <w:qFormat/>
    <w:rsid w:val="005443BE"/>
    <w:rPr>
      <w:i/>
      <w:iCs/>
      <w:color w:val="404040" w:themeColor="text1" w:themeTint="BF"/>
    </w:rPr>
  </w:style>
  <w:style w:type="character" w:styleId="Odwoaniedelikatne">
    <w:name w:val="Subtle Reference"/>
    <w:basedOn w:val="Domylnaczcionkaakapitu"/>
    <w:uiPriority w:val="31"/>
    <w:semiHidden/>
    <w:unhideWhenUsed/>
    <w:qFormat/>
    <w:rsid w:val="005443BE"/>
    <w:rPr>
      <w:smallCaps/>
      <w:color w:val="5A5A5A" w:themeColor="text1" w:themeTint="A5"/>
    </w:rPr>
  </w:style>
  <w:style w:type="paragraph" w:styleId="Tytu">
    <w:name w:val="Title"/>
    <w:basedOn w:val="Normalny"/>
    <w:next w:val="Normalny"/>
    <w:link w:val="TytuZnak"/>
    <w:uiPriority w:val="10"/>
    <w:semiHidden/>
    <w:unhideWhenUsed/>
    <w:qFormat/>
    <w:rsid w:val="005443BE"/>
    <w:pPr>
      <w:spacing w:after="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semiHidden/>
    <w:rsid w:val="005443BE"/>
    <w:rPr>
      <w:rFonts w:asciiTheme="majorHAnsi" w:eastAsiaTheme="majorEastAsia" w:hAnsiTheme="majorHAnsi" w:cstheme="majorBidi"/>
      <w:spacing w:val="-10"/>
      <w:kern w:val="28"/>
      <w:sz w:val="56"/>
      <w:szCs w:val="56"/>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FOOTNOTES"/>
    <w:basedOn w:val="Normalny"/>
    <w:link w:val="TekstprzypisudolnegoZnak"/>
    <w:uiPriority w:val="99"/>
    <w:qFormat/>
    <w:rsid w:val="00424610"/>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FOOTNOTES Znak"/>
    <w:basedOn w:val="Domylnaczcionkaakapitu"/>
    <w:link w:val="Tekstprzypisudolnego"/>
    <w:uiPriority w:val="99"/>
    <w:qFormat/>
    <w:rsid w:val="00424610"/>
    <w:rPr>
      <w:rFonts w:ascii="Times New Roman" w:eastAsia="Times New Roman" w:hAnsi="Times New Roman" w:cs="Times New Roman"/>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qFormat/>
    <w:rsid w:val="00424610"/>
    <w:rPr>
      <w:vertAlign w:val="superscript"/>
    </w:rPr>
  </w:style>
  <w:style w:type="character" w:styleId="Hipercze">
    <w:name w:val="Hyperlink"/>
    <w:uiPriority w:val="99"/>
    <w:unhideWhenUsed/>
    <w:rsid w:val="00424610"/>
    <w:rPr>
      <w:color w:val="0563C1"/>
      <w:u w:val="single"/>
    </w:rPr>
  </w:style>
  <w:style w:type="character" w:customStyle="1" w:styleId="AkapitzlistZnak">
    <w:name w:val="Akapit z listą Znak"/>
    <w:aliases w:val="Numerowanie Znak,L1 Znak,Akapit z listą5 Znak,Akapit normalny Znak,Podsis rysunku Znak,T_SZ_List Paragraph Znak,BulletC Znak,Wyliczanie Znak,Obiekt Znak,normalny tekst Znak,Akapit z listą31 Znak,Bullets Znak,List Paragraph1 Znak"/>
    <w:link w:val="Akapitzlist"/>
    <w:uiPriority w:val="34"/>
    <w:qFormat/>
    <w:locked/>
    <w:rsid w:val="00424610"/>
  </w:style>
  <w:style w:type="paragraph" w:styleId="Tematkomentarza">
    <w:name w:val="annotation subject"/>
    <w:basedOn w:val="Tekstkomentarza"/>
    <w:next w:val="Tekstkomentarza"/>
    <w:link w:val="TematkomentarzaZnak"/>
    <w:uiPriority w:val="99"/>
    <w:semiHidden/>
    <w:unhideWhenUsed/>
    <w:rsid w:val="000F6F44"/>
    <w:pPr>
      <w:spacing w:after="200" w:line="240" w:lineRule="auto"/>
    </w:pPr>
    <w:rPr>
      <w:rFonts w:eastAsia="Calibri"/>
      <w:b/>
      <w:bCs/>
      <w:sz w:val="20"/>
      <w:szCs w:val="20"/>
    </w:rPr>
  </w:style>
  <w:style w:type="character" w:customStyle="1" w:styleId="TematkomentarzaZnak">
    <w:name w:val="Temat komentarza Znak"/>
    <w:basedOn w:val="TekstkomentarzaZnak"/>
    <w:link w:val="Tematkomentarza"/>
    <w:uiPriority w:val="99"/>
    <w:semiHidden/>
    <w:rsid w:val="000F6F44"/>
    <w:rPr>
      <w:rFonts w:ascii="Calibri" w:eastAsia="Calibri" w:hAnsi="Calibri" w:cs="Times New Roman"/>
      <w:b/>
      <w:bCs/>
      <w:lang w:eastAsia="en-US"/>
    </w:rPr>
  </w:style>
  <w:style w:type="paragraph" w:styleId="Poprawka">
    <w:name w:val="Revision"/>
    <w:hidden/>
    <w:uiPriority w:val="99"/>
    <w:semiHidden/>
    <w:rsid w:val="00C53949"/>
    <w:pPr>
      <w:spacing w:before="0" w:after="0"/>
    </w:pPr>
    <w:rPr>
      <w:rFonts w:ascii="Calibri" w:eastAsia="Calibri" w:hAnsi="Calibri" w:cs="Times New Roman"/>
      <w:sz w:val="22"/>
      <w:szCs w:val="22"/>
      <w:lang w:eastAsia="en-US"/>
    </w:rPr>
  </w:style>
  <w:style w:type="character" w:styleId="Nierozpoznanawzmianka">
    <w:name w:val="Unresolved Mention"/>
    <w:basedOn w:val="Domylnaczcionkaakapitu"/>
    <w:uiPriority w:val="99"/>
    <w:semiHidden/>
    <w:unhideWhenUsed/>
    <w:rsid w:val="00E54432"/>
    <w:rPr>
      <w:color w:val="605E5C"/>
      <w:shd w:val="clear" w:color="auto" w:fill="E1DFDD"/>
    </w:rPr>
  </w:style>
  <w:style w:type="paragraph" w:customStyle="1" w:styleId="Default">
    <w:name w:val="Default"/>
    <w:rsid w:val="0037530D"/>
    <w:pPr>
      <w:autoSpaceDE w:val="0"/>
      <w:autoSpaceDN w:val="0"/>
      <w:adjustRightInd w:val="0"/>
      <w:spacing w:before="0" w:after="0"/>
    </w:pPr>
    <w:rPr>
      <w:rFonts w:ascii="Calibri" w:eastAsia="Calibri" w:hAnsi="Calibri" w:cs="Calibri"/>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40455">
      <w:bodyDiv w:val="1"/>
      <w:marLeft w:val="0"/>
      <w:marRight w:val="0"/>
      <w:marTop w:val="0"/>
      <w:marBottom w:val="0"/>
      <w:divBdr>
        <w:top w:val="none" w:sz="0" w:space="0" w:color="auto"/>
        <w:left w:val="none" w:sz="0" w:space="0" w:color="auto"/>
        <w:bottom w:val="none" w:sz="0" w:space="0" w:color="auto"/>
        <w:right w:val="none" w:sz="0" w:space="0" w:color="auto"/>
      </w:divBdr>
    </w:div>
    <w:div w:id="94325572">
      <w:bodyDiv w:val="1"/>
      <w:marLeft w:val="0"/>
      <w:marRight w:val="0"/>
      <w:marTop w:val="0"/>
      <w:marBottom w:val="0"/>
      <w:divBdr>
        <w:top w:val="none" w:sz="0" w:space="0" w:color="auto"/>
        <w:left w:val="none" w:sz="0" w:space="0" w:color="auto"/>
        <w:bottom w:val="none" w:sz="0" w:space="0" w:color="auto"/>
        <w:right w:val="none" w:sz="0" w:space="0" w:color="auto"/>
      </w:divBdr>
    </w:div>
    <w:div w:id="218326765">
      <w:bodyDiv w:val="1"/>
      <w:marLeft w:val="0"/>
      <w:marRight w:val="0"/>
      <w:marTop w:val="0"/>
      <w:marBottom w:val="0"/>
      <w:divBdr>
        <w:top w:val="none" w:sz="0" w:space="0" w:color="auto"/>
        <w:left w:val="none" w:sz="0" w:space="0" w:color="auto"/>
        <w:bottom w:val="none" w:sz="0" w:space="0" w:color="auto"/>
        <w:right w:val="none" w:sz="0" w:space="0" w:color="auto"/>
      </w:divBdr>
    </w:div>
    <w:div w:id="258222923">
      <w:bodyDiv w:val="1"/>
      <w:marLeft w:val="0"/>
      <w:marRight w:val="0"/>
      <w:marTop w:val="0"/>
      <w:marBottom w:val="0"/>
      <w:divBdr>
        <w:top w:val="none" w:sz="0" w:space="0" w:color="auto"/>
        <w:left w:val="none" w:sz="0" w:space="0" w:color="auto"/>
        <w:bottom w:val="none" w:sz="0" w:space="0" w:color="auto"/>
        <w:right w:val="none" w:sz="0" w:space="0" w:color="auto"/>
      </w:divBdr>
    </w:div>
    <w:div w:id="326596125">
      <w:bodyDiv w:val="1"/>
      <w:marLeft w:val="0"/>
      <w:marRight w:val="0"/>
      <w:marTop w:val="0"/>
      <w:marBottom w:val="0"/>
      <w:divBdr>
        <w:top w:val="none" w:sz="0" w:space="0" w:color="auto"/>
        <w:left w:val="none" w:sz="0" w:space="0" w:color="auto"/>
        <w:bottom w:val="none" w:sz="0" w:space="0" w:color="auto"/>
        <w:right w:val="none" w:sz="0" w:space="0" w:color="auto"/>
      </w:divBdr>
    </w:div>
    <w:div w:id="432897395">
      <w:bodyDiv w:val="1"/>
      <w:marLeft w:val="0"/>
      <w:marRight w:val="0"/>
      <w:marTop w:val="0"/>
      <w:marBottom w:val="0"/>
      <w:divBdr>
        <w:top w:val="none" w:sz="0" w:space="0" w:color="auto"/>
        <w:left w:val="none" w:sz="0" w:space="0" w:color="auto"/>
        <w:bottom w:val="none" w:sz="0" w:space="0" w:color="auto"/>
        <w:right w:val="none" w:sz="0" w:space="0" w:color="auto"/>
      </w:divBdr>
    </w:div>
    <w:div w:id="616566800">
      <w:bodyDiv w:val="1"/>
      <w:marLeft w:val="0"/>
      <w:marRight w:val="0"/>
      <w:marTop w:val="0"/>
      <w:marBottom w:val="0"/>
      <w:divBdr>
        <w:top w:val="none" w:sz="0" w:space="0" w:color="auto"/>
        <w:left w:val="none" w:sz="0" w:space="0" w:color="auto"/>
        <w:bottom w:val="none" w:sz="0" w:space="0" w:color="auto"/>
        <w:right w:val="none" w:sz="0" w:space="0" w:color="auto"/>
      </w:divBdr>
    </w:div>
    <w:div w:id="780420507">
      <w:bodyDiv w:val="1"/>
      <w:marLeft w:val="0"/>
      <w:marRight w:val="0"/>
      <w:marTop w:val="0"/>
      <w:marBottom w:val="0"/>
      <w:divBdr>
        <w:top w:val="none" w:sz="0" w:space="0" w:color="auto"/>
        <w:left w:val="none" w:sz="0" w:space="0" w:color="auto"/>
        <w:bottom w:val="none" w:sz="0" w:space="0" w:color="auto"/>
        <w:right w:val="none" w:sz="0" w:space="0" w:color="auto"/>
      </w:divBdr>
    </w:div>
    <w:div w:id="831259447">
      <w:bodyDiv w:val="1"/>
      <w:marLeft w:val="0"/>
      <w:marRight w:val="0"/>
      <w:marTop w:val="0"/>
      <w:marBottom w:val="0"/>
      <w:divBdr>
        <w:top w:val="none" w:sz="0" w:space="0" w:color="auto"/>
        <w:left w:val="none" w:sz="0" w:space="0" w:color="auto"/>
        <w:bottom w:val="none" w:sz="0" w:space="0" w:color="auto"/>
        <w:right w:val="none" w:sz="0" w:space="0" w:color="auto"/>
      </w:divBdr>
    </w:div>
    <w:div w:id="1014842280">
      <w:bodyDiv w:val="1"/>
      <w:marLeft w:val="0"/>
      <w:marRight w:val="0"/>
      <w:marTop w:val="0"/>
      <w:marBottom w:val="0"/>
      <w:divBdr>
        <w:top w:val="none" w:sz="0" w:space="0" w:color="auto"/>
        <w:left w:val="none" w:sz="0" w:space="0" w:color="auto"/>
        <w:bottom w:val="none" w:sz="0" w:space="0" w:color="auto"/>
        <w:right w:val="none" w:sz="0" w:space="0" w:color="auto"/>
      </w:divBdr>
    </w:div>
    <w:div w:id="1037318104">
      <w:bodyDiv w:val="1"/>
      <w:marLeft w:val="0"/>
      <w:marRight w:val="0"/>
      <w:marTop w:val="0"/>
      <w:marBottom w:val="0"/>
      <w:divBdr>
        <w:top w:val="none" w:sz="0" w:space="0" w:color="auto"/>
        <w:left w:val="none" w:sz="0" w:space="0" w:color="auto"/>
        <w:bottom w:val="none" w:sz="0" w:space="0" w:color="auto"/>
        <w:right w:val="none" w:sz="0" w:space="0" w:color="auto"/>
      </w:divBdr>
    </w:div>
    <w:div w:id="1199775208">
      <w:bodyDiv w:val="1"/>
      <w:marLeft w:val="0"/>
      <w:marRight w:val="0"/>
      <w:marTop w:val="0"/>
      <w:marBottom w:val="0"/>
      <w:divBdr>
        <w:top w:val="none" w:sz="0" w:space="0" w:color="auto"/>
        <w:left w:val="none" w:sz="0" w:space="0" w:color="auto"/>
        <w:bottom w:val="none" w:sz="0" w:space="0" w:color="auto"/>
        <w:right w:val="none" w:sz="0" w:space="0" w:color="auto"/>
      </w:divBdr>
    </w:div>
    <w:div w:id="1221868271">
      <w:bodyDiv w:val="1"/>
      <w:marLeft w:val="0"/>
      <w:marRight w:val="0"/>
      <w:marTop w:val="0"/>
      <w:marBottom w:val="0"/>
      <w:divBdr>
        <w:top w:val="none" w:sz="0" w:space="0" w:color="auto"/>
        <w:left w:val="none" w:sz="0" w:space="0" w:color="auto"/>
        <w:bottom w:val="none" w:sz="0" w:space="0" w:color="auto"/>
        <w:right w:val="none" w:sz="0" w:space="0" w:color="auto"/>
      </w:divBdr>
    </w:div>
    <w:div w:id="1632789077">
      <w:bodyDiv w:val="1"/>
      <w:marLeft w:val="0"/>
      <w:marRight w:val="0"/>
      <w:marTop w:val="0"/>
      <w:marBottom w:val="0"/>
      <w:divBdr>
        <w:top w:val="none" w:sz="0" w:space="0" w:color="auto"/>
        <w:left w:val="none" w:sz="0" w:space="0" w:color="auto"/>
        <w:bottom w:val="none" w:sz="0" w:space="0" w:color="auto"/>
        <w:right w:val="none" w:sz="0" w:space="0" w:color="auto"/>
      </w:divBdr>
    </w:div>
    <w:div w:id="1647708751">
      <w:bodyDiv w:val="1"/>
      <w:marLeft w:val="0"/>
      <w:marRight w:val="0"/>
      <w:marTop w:val="0"/>
      <w:marBottom w:val="0"/>
      <w:divBdr>
        <w:top w:val="none" w:sz="0" w:space="0" w:color="auto"/>
        <w:left w:val="none" w:sz="0" w:space="0" w:color="auto"/>
        <w:bottom w:val="none" w:sz="0" w:space="0" w:color="auto"/>
        <w:right w:val="none" w:sz="0" w:space="0" w:color="auto"/>
      </w:divBdr>
    </w:div>
    <w:div w:id="1724980952">
      <w:bodyDiv w:val="1"/>
      <w:marLeft w:val="0"/>
      <w:marRight w:val="0"/>
      <w:marTop w:val="0"/>
      <w:marBottom w:val="0"/>
      <w:divBdr>
        <w:top w:val="none" w:sz="0" w:space="0" w:color="auto"/>
        <w:left w:val="none" w:sz="0" w:space="0" w:color="auto"/>
        <w:bottom w:val="none" w:sz="0" w:space="0" w:color="auto"/>
        <w:right w:val="none" w:sz="0" w:space="0" w:color="auto"/>
      </w:divBdr>
    </w:div>
    <w:div w:id="1880316373">
      <w:bodyDiv w:val="1"/>
      <w:marLeft w:val="0"/>
      <w:marRight w:val="0"/>
      <w:marTop w:val="0"/>
      <w:marBottom w:val="0"/>
      <w:divBdr>
        <w:top w:val="none" w:sz="0" w:space="0" w:color="auto"/>
        <w:left w:val="none" w:sz="0" w:space="0" w:color="auto"/>
        <w:bottom w:val="none" w:sz="0" w:space="0" w:color="auto"/>
        <w:right w:val="none" w:sz="0" w:space="0" w:color="auto"/>
      </w:divBdr>
    </w:div>
    <w:div w:id="1892618262">
      <w:bodyDiv w:val="1"/>
      <w:marLeft w:val="0"/>
      <w:marRight w:val="0"/>
      <w:marTop w:val="0"/>
      <w:marBottom w:val="0"/>
      <w:divBdr>
        <w:top w:val="none" w:sz="0" w:space="0" w:color="auto"/>
        <w:left w:val="none" w:sz="0" w:space="0" w:color="auto"/>
        <w:bottom w:val="none" w:sz="0" w:space="0" w:color="auto"/>
        <w:right w:val="none" w:sz="0" w:space="0" w:color="auto"/>
      </w:divBdr>
    </w:div>
    <w:div w:id="2017264575">
      <w:bodyDiv w:val="1"/>
      <w:marLeft w:val="0"/>
      <w:marRight w:val="0"/>
      <w:marTop w:val="0"/>
      <w:marBottom w:val="0"/>
      <w:divBdr>
        <w:top w:val="none" w:sz="0" w:space="0" w:color="auto"/>
        <w:left w:val="none" w:sz="0" w:space="0" w:color="auto"/>
        <w:bottom w:val="none" w:sz="0" w:space="0" w:color="auto"/>
        <w:right w:val="none" w:sz="0" w:space="0" w:color="auto"/>
      </w:divBdr>
    </w:div>
    <w:div w:id="21070676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Katarzyna.komerska@mazovia.pl" TargetMode="External"/><Relationship Id="rId18" Type="http://schemas.openxmlformats.org/officeDocument/2006/relationships/hyperlink" Target="mailto:klaudia.sowi&#324;ska@mazovia.pl" TargetMode="External"/><Relationship Id="rId26" Type="http://schemas.openxmlformats.org/officeDocument/2006/relationships/header" Target="header2.xml"/><Relationship Id="rId21" Type="http://schemas.openxmlformats.org/officeDocument/2006/relationships/hyperlink" Target="mailto:katarzyna.wozniak@mazovia.pl" TargetMode="External"/><Relationship Id="rId34" Type="http://schemas.openxmlformats.org/officeDocument/2006/relationships/hyperlink" Target="https://www.gov.pl/web/zdrowie/zdrowa-przyszlosc-ramy-strategiczne-rozwoju-systemu-ochrony-zdrowia-na-lata-2021-2027-z-perspektywa-do-2030" TargetMode="External"/><Relationship Id="rId7" Type="http://schemas.openxmlformats.org/officeDocument/2006/relationships/styles" Target="styles.xml"/><Relationship Id="rId12" Type="http://schemas.openxmlformats.org/officeDocument/2006/relationships/hyperlink" Target="mailto:eliza.sniegocka@mazovia.pl" TargetMode="External"/><Relationship Id="rId17" Type="http://schemas.openxmlformats.org/officeDocument/2006/relationships/hyperlink" Target="mailto:gabriela.kolodziej@mazovia.pl" TargetMode="External"/><Relationship Id="rId25" Type="http://schemas.openxmlformats.org/officeDocument/2006/relationships/header" Target="header1.xml"/><Relationship Id="rId33" Type="http://schemas.openxmlformats.org/officeDocument/2006/relationships/hyperlink" Target="https://basiw.mz.gov.pl/mapy-informacje/mapa-2022-2026/analizy/rehabilitacja/rehabilitacja-mapy-potrzeb-zdrowotnych/"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zofia.nowacka@mazovia.pl" TargetMode="External"/><Relationship Id="rId20" Type="http://schemas.openxmlformats.org/officeDocument/2006/relationships/hyperlink" Target="mailto:agata.roguska@mazovia.pl" TargetMode="External"/><Relationship Id="rId29" Type="http://schemas.openxmlformats.org/officeDocument/2006/relationships/hyperlink" Target="https://basiw.mz.gov.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32" Type="http://schemas.openxmlformats.org/officeDocument/2006/relationships/hyperlink" Target="http://rpwdl.csioz.gov.pl/" TargetMode="Externa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mailto:eliza.sniegocka@mazovia.pl" TargetMode="External"/><Relationship Id="rId23" Type="http://schemas.openxmlformats.org/officeDocument/2006/relationships/hyperlink" Target="mailto:marek.makowski@mazovia.pl" TargetMode="External"/><Relationship Id="rId28" Type="http://schemas.openxmlformats.org/officeDocument/2006/relationships/footer" Target="footer2.xm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mailto:anna.marzec@mazovia.pl" TargetMode="External"/><Relationship Id="rId31" Type="http://schemas.openxmlformats.org/officeDocument/2006/relationships/hyperlink" Target="https://www.gov.pl/web/finanse/wskazniki-dochodow-podatkowych-gmin-powiatow-i-wojewodztw-na-2024-r"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karolina.chabroszewska@mazovia.pl" TargetMode="External"/><Relationship Id="rId22" Type="http://schemas.openxmlformats.org/officeDocument/2006/relationships/hyperlink" Target="mailto:karolina.ekiel@mazovia.pl" TargetMode="External"/><Relationship Id="rId27" Type="http://schemas.openxmlformats.org/officeDocument/2006/relationships/header" Target="header3.xml"/><Relationship Id="rId30" Type="http://schemas.openxmlformats.org/officeDocument/2006/relationships/hyperlink" Target="https://www.gov.pl/web/zdrowie/zdrowa-przyszlosc-ramy-strategiczne-rozwoju-systemu-ochrony-zdrowia-na-lata-2021-2027-z-perspektywa-do-2030" TargetMode="External"/><Relationship Id="rId35" Type="http://schemas.openxmlformats.org/officeDocument/2006/relationships/hyperlink" Target="https://basiw.mz.gov.pl/mapy-informacje/mapa-2022-2026/analizy/rehabilitacja/rehabilitacja-mapy-potrzeb-zdrowotnych/" TargetMode="External"/><Relationship Id="rId8" Type="http://schemas.openxmlformats.org/officeDocument/2006/relationships/settings" Target="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korcz\AppData\Roaming\Microsoft\Templates\Formularz%20opisu%20stanowisk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59734BA630E4028B29DFD68936E33F7"/>
        <w:category>
          <w:name w:val="Ogólne"/>
          <w:gallery w:val="placeholder"/>
        </w:category>
        <w:types>
          <w:type w:val="bbPlcHdr"/>
        </w:types>
        <w:behaviors>
          <w:behavior w:val="content"/>
        </w:behaviors>
        <w:guid w:val="{5204B839-D580-46EE-B005-F94D5D991349}"/>
      </w:docPartPr>
      <w:docPartBody>
        <w:p w:rsidR="006D5F79" w:rsidRDefault="00395698" w:rsidP="00395698">
          <w:pPr>
            <w:pStyle w:val="B59734BA630E4028B29DFD68936E33F7"/>
          </w:pPr>
          <w:r w:rsidRPr="000A251A">
            <w:rPr>
              <w:rStyle w:val="Tekstzastpczy"/>
              <w:rFonts w:ascii="Lato" w:hAnsi="Lato"/>
              <w:bCs/>
              <w:sz w:val="20"/>
              <w:szCs w:val="20"/>
            </w:rPr>
            <w:t>Wybierz element.</w:t>
          </w:r>
        </w:p>
      </w:docPartBody>
    </w:docPart>
    <w:docPart>
      <w:docPartPr>
        <w:name w:val="7C2574B3AAD943768CB6EA088D29B4F6"/>
        <w:category>
          <w:name w:val="Ogólne"/>
          <w:gallery w:val="placeholder"/>
        </w:category>
        <w:types>
          <w:type w:val="bbPlcHdr"/>
        </w:types>
        <w:behaviors>
          <w:behavior w:val="content"/>
        </w:behaviors>
        <w:guid w:val="{AABB71C3-65B2-495D-AF5B-D448BE21FB8A}"/>
      </w:docPartPr>
      <w:docPartBody>
        <w:p w:rsidR="006D5F79" w:rsidRDefault="00395698" w:rsidP="00395698">
          <w:pPr>
            <w:pStyle w:val="7C2574B3AAD943768CB6EA088D29B4F6"/>
          </w:pPr>
          <w:r w:rsidRPr="00DF4986">
            <w:rPr>
              <w:rStyle w:val="Tekstzastpczy"/>
              <w:sz w:val="20"/>
              <w:szCs w:val="20"/>
            </w:rPr>
            <w:t>Wybierz element.</w:t>
          </w:r>
        </w:p>
      </w:docPartBody>
    </w:docPart>
    <w:docPart>
      <w:docPartPr>
        <w:name w:val="BA15F80547E3411E81E9DF568FF507D3"/>
        <w:category>
          <w:name w:val="Ogólne"/>
          <w:gallery w:val="placeholder"/>
        </w:category>
        <w:types>
          <w:type w:val="bbPlcHdr"/>
        </w:types>
        <w:behaviors>
          <w:behavior w:val="content"/>
        </w:behaviors>
        <w:guid w:val="{D3E925F0-20CB-4ED4-B54D-711C3593FA6D}"/>
      </w:docPartPr>
      <w:docPartBody>
        <w:p w:rsidR="006D5F79" w:rsidRDefault="00395698" w:rsidP="00395698">
          <w:pPr>
            <w:pStyle w:val="BA15F80547E3411E81E9DF568FF507D3"/>
          </w:pPr>
          <w:r w:rsidRPr="00167D04">
            <w:rPr>
              <w:rStyle w:val="Tekstzastpczy"/>
            </w:rPr>
            <w:t>Wybierz element.</w:t>
          </w:r>
        </w:p>
      </w:docPartBody>
    </w:docPart>
    <w:docPart>
      <w:docPartPr>
        <w:name w:val="E71BD2F2EEB04757AEE4D92693812859"/>
        <w:category>
          <w:name w:val="Ogólne"/>
          <w:gallery w:val="placeholder"/>
        </w:category>
        <w:types>
          <w:type w:val="bbPlcHdr"/>
        </w:types>
        <w:behaviors>
          <w:behavior w:val="content"/>
        </w:behaviors>
        <w:guid w:val="{7DC1B547-C9AA-4FD6-AC41-F047B24BBEC5}"/>
      </w:docPartPr>
      <w:docPartBody>
        <w:p w:rsidR="006D5F79" w:rsidRDefault="00395698" w:rsidP="00395698">
          <w:pPr>
            <w:pStyle w:val="E71BD2F2EEB04757AEE4D92693812859"/>
          </w:pPr>
          <w:r w:rsidRPr="000A251A">
            <w:rPr>
              <w:rStyle w:val="Tekstzastpczy"/>
              <w:rFonts w:ascii="Lato" w:hAnsi="Lato"/>
              <w:bCs/>
              <w:sz w:val="20"/>
              <w:szCs w:val="20"/>
            </w:rPr>
            <w:t>Wybierz element.</w:t>
          </w:r>
        </w:p>
      </w:docPartBody>
    </w:docPart>
    <w:docPart>
      <w:docPartPr>
        <w:name w:val="C3659CAD90674DC6957272C3C4736D7B"/>
        <w:category>
          <w:name w:val="Ogólne"/>
          <w:gallery w:val="placeholder"/>
        </w:category>
        <w:types>
          <w:type w:val="bbPlcHdr"/>
        </w:types>
        <w:behaviors>
          <w:behavior w:val="content"/>
        </w:behaviors>
        <w:guid w:val="{4AF31143-C8EB-40F1-B3CE-F68FD27EB4BF}"/>
      </w:docPartPr>
      <w:docPartBody>
        <w:p w:rsidR="006D5F79" w:rsidRDefault="00395698" w:rsidP="00395698">
          <w:pPr>
            <w:pStyle w:val="C3659CAD90674DC6957272C3C4736D7B"/>
          </w:pPr>
          <w:r w:rsidRPr="00094182">
            <w:rPr>
              <w:rStyle w:val="Tekstzastpczy"/>
              <w:rFonts w:ascii="Lato" w:hAnsi="Lato"/>
              <w:sz w:val="20"/>
              <w:szCs w:val="20"/>
            </w:rPr>
            <w:t>Wybierz element.</w:t>
          </w:r>
        </w:p>
      </w:docPartBody>
    </w:docPart>
    <w:docPart>
      <w:docPartPr>
        <w:name w:val="2EEDD5918D0C4BEBBFE5879D50143B75"/>
        <w:category>
          <w:name w:val="Ogólne"/>
          <w:gallery w:val="placeholder"/>
        </w:category>
        <w:types>
          <w:type w:val="bbPlcHdr"/>
        </w:types>
        <w:behaviors>
          <w:behavior w:val="content"/>
        </w:behaviors>
        <w:guid w:val="{00DE8A1E-9CA3-4EF3-9D89-6FC2EE80C431}"/>
      </w:docPartPr>
      <w:docPartBody>
        <w:p w:rsidR="00765E13" w:rsidRDefault="00F25B88" w:rsidP="00F25B88">
          <w:pPr>
            <w:pStyle w:val="2EEDD5918D0C4BEBBFE5879D50143B75"/>
          </w:pPr>
          <w:r w:rsidRPr="000A251A">
            <w:rPr>
              <w:rStyle w:val="Tekstzastpczy"/>
              <w:rFonts w:ascii="Lato" w:hAnsi="Lato"/>
              <w:bCs/>
              <w:sz w:val="20"/>
              <w:szCs w:val="20"/>
            </w:rPr>
            <w:t>Wybierz element.</w:t>
          </w:r>
        </w:p>
      </w:docPartBody>
    </w:docPart>
    <w:docPart>
      <w:docPartPr>
        <w:name w:val="55118F7530344CB8A8DD54C4057D8D8A"/>
        <w:category>
          <w:name w:val="Ogólne"/>
          <w:gallery w:val="placeholder"/>
        </w:category>
        <w:types>
          <w:type w:val="bbPlcHdr"/>
        </w:types>
        <w:behaviors>
          <w:behavior w:val="content"/>
        </w:behaviors>
        <w:guid w:val="{7B543996-0DA4-4696-97BC-E635C3505056}"/>
      </w:docPartPr>
      <w:docPartBody>
        <w:p w:rsidR="00765E13" w:rsidRDefault="00F25B88" w:rsidP="00F25B88">
          <w:pPr>
            <w:pStyle w:val="55118F7530344CB8A8DD54C4057D8D8A"/>
          </w:pPr>
          <w:r w:rsidRPr="00DF4986">
            <w:rPr>
              <w:rStyle w:val="Tekstzastpczy"/>
              <w:sz w:val="20"/>
              <w:szCs w:val="20"/>
            </w:rPr>
            <w:t>Wybierz element.</w:t>
          </w:r>
        </w:p>
      </w:docPartBody>
    </w:docPart>
    <w:docPart>
      <w:docPartPr>
        <w:name w:val="D829AA2E8CA449D7A5E8A046EF60589C"/>
        <w:category>
          <w:name w:val="Ogólne"/>
          <w:gallery w:val="placeholder"/>
        </w:category>
        <w:types>
          <w:type w:val="bbPlcHdr"/>
        </w:types>
        <w:behaviors>
          <w:behavior w:val="content"/>
        </w:behaviors>
        <w:guid w:val="{8EC55D5E-518E-4935-BE80-85A8449F8782}"/>
      </w:docPartPr>
      <w:docPartBody>
        <w:p w:rsidR="00765E13" w:rsidRDefault="00F25B88" w:rsidP="00F25B88">
          <w:pPr>
            <w:pStyle w:val="D829AA2E8CA449D7A5E8A046EF60589C"/>
          </w:pPr>
          <w:r w:rsidRPr="00167D04">
            <w:rPr>
              <w:rStyle w:val="Tekstzastpczy"/>
            </w:rPr>
            <w:t>Wybierz element.</w:t>
          </w:r>
        </w:p>
      </w:docPartBody>
    </w:docPart>
    <w:docPart>
      <w:docPartPr>
        <w:name w:val="FE5BD7AE808346EA9F4D0F98A381148C"/>
        <w:category>
          <w:name w:val="Ogólne"/>
          <w:gallery w:val="placeholder"/>
        </w:category>
        <w:types>
          <w:type w:val="bbPlcHdr"/>
        </w:types>
        <w:behaviors>
          <w:behavior w:val="content"/>
        </w:behaviors>
        <w:guid w:val="{1B0F8291-25E4-400B-89BA-359D26732A2F}"/>
      </w:docPartPr>
      <w:docPartBody>
        <w:p w:rsidR="00765E13" w:rsidRDefault="00F25B88" w:rsidP="00F25B88">
          <w:pPr>
            <w:pStyle w:val="FE5BD7AE808346EA9F4D0F98A381148C"/>
          </w:pPr>
          <w:r w:rsidRPr="000A251A">
            <w:rPr>
              <w:rStyle w:val="Tekstzastpczy"/>
              <w:rFonts w:ascii="Lato" w:hAnsi="Lato"/>
              <w:bCs/>
              <w:sz w:val="20"/>
              <w:szCs w:val="20"/>
            </w:rPr>
            <w:t>Wybierz element.</w:t>
          </w:r>
        </w:p>
      </w:docPartBody>
    </w:docPart>
    <w:docPart>
      <w:docPartPr>
        <w:name w:val="09C5FD7B186A4DA8B7A609D6C28717B0"/>
        <w:category>
          <w:name w:val="Ogólne"/>
          <w:gallery w:val="placeholder"/>
        </w:category>
        <w:types>
          <w:type w:val="bbPlcHdr"/>
        </w:types>
        <w:behaviors>
          <w:behavior w:val="content"/>
        </w:behaviors>
        <w:guid w:val="{790E5C6A-2F8B-41DC-B31D-3800D2DB3F2C}"/>
      </w:docPartPr>
      <w:docPartBody>
        <w:p w:rsidR="00765E13" w:rsidRDefault="00F25B88" w:rsidP="00F25B88">
          <w:pPr>
            <w:pStyle w:val="09C5FD7B186A4DA8B7A609D6C28717B0"/>
          </w:pPr>
          <w:r w:rsidRPr="00094182">
            <w:rPr>
              <w:rStyle w:val="Tekstzastpczy"/>
              <w:rFonts w:ascii="Lato" w:hAnsi="Lato"/>
              <w:sz w:val="20"/>
              <w:szCs w:val="20"/>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panose1 w:val="020F0502020204030203"/>
    <w:charset w:val="00"/>
    <w:family w:val="swiss"/>
    <w:pitch w:val="variable"/>
    <w:sig w:usb0="E10002FF" w:usb1="5000ECFF" w:usb2="00000021" w:usb3="00000000" w:csb0="0000019F" w:csb1="00000000"/>
  </w:font>
  <w:font w:name="Lato-Regular">
    <w:altName w:val="Segoe UI"/>
    <w:panose1 w:val="00000000000000000000"/>
    <w:charset w:val="00"/>
    <w:family w:val="swiss"/>
    <w:notTrueType/>
    <w:pitch w:val="default"/>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730"/>
    <w:rsid w:val="0002375C"/>
    <w:rsid w:val="000432C9"/>
    <w:rsid w:val="00077950"/>
    <w:rsid w:val="000A2F0B"/>
    <w:rsid w:val="000B1F1B"/>
    <w:rsid w:val="000D45C2"/>
    <w:rsid w:val="000D7098"/>
    <w:rsid w:val="000D728A"/>
    <w:rsid w:val="000E0854"/>
    <w:rsid w:val="000F7CE8"/>
    <w:rsid w:val="0010466E"/>
    <w:rsid w:val="0011352D"/>
    <w:rsid w:val="0012093E"/>
    <w:rsid w:val="001262F2"/>
    <w:rsid w:val="00132443"/>
    <w:rsid w:val="00151CDA"/>
    <w:rsid w:val="00164730"/>
    <w:rsid w:val="001A5324"/>
    <w:rsid w:val="001D13D8"/>
    <w:rsid w:val="001D3D94"/>
    <w:rsid w:val="001D53A3"/>
    <w:rsid w:val="001D58D9"/>
    <w:rsid w:val="001E0348"/>
    <w:rsid w:val="00200A98"/>
    <w:rsid w:val="00207175"/>
    <w:rsid w:val="002231FC"/>
    <w:rsid w:val="00223C3E"/>
    <w:rsid w:val="00234D5B"/>
    <w:rsid w:val="002358C9"/>
    <w:rsid w:val="00255A62"/>
    <w:rsid w:val="00273A4B"/>
    <w:rsid w:val="0028741F"/>
    <w:rsid w:val="002B3F25"/>
    <w:rsid w:val="002D79A3"/>
    <w:rsid w:val="002F072A"/>
    <w:rsid w:val="002F326A"/>
    <w:rsid w:val="002F5301"/>
    <w:rsid w:val="0030530D"/>
    <w:rsid w:val="00320EBB"/>
    <w:rsid w:val="00321B61"/>
    <w:rsid w:val="00327620"/>
    <w:rsid w:val="00346547"/>
    <w:rsid w:val="00381B6B"/>
    <w:rsid w:val="00385CB5"/>
    <w:rsid w:val="00395698"/>
    <w:rsid w:val="003C3239"/>
    <w:rsid w:val="003D1364"/>
    <w:rsid w:val="003F3355"/>
    <w:rsid w:val="00407E90"/>
    <w:rsid w:val="00412C62"/>
    <w:rsid w:val="00453FF6"/>
    <w:rsid w:val="00465A4A"/>
    <w:rsid w:val="0047749C"/>
    <w:rsid w:val="004A7A9C"/>
    <w:rsid w:val="00503634"/>
    <w:rsid w:val="00536FEC"/>
    <w:rsid w:val="0055260C"/>
    <w:rsid w:val="005757E9"/>
    <w:rsid w:val="005837E4"/>
    <w:rsid w:val="00583F1D"/>
    <w:rsid w:val="005F1614"/>
    <w:rsid w:val="006010FD"/>
    <w:rsid w:val="00603B60"/>
    <w:rsid w:val="00613A8D"/>
    <w:rsid w:val="00664F9D"/>
    <w:rsid w:val="0067298B"/>
    <w:rsid w:val="0068573B"/>
    <w:rsid w:val="006A3823"/>
    <w:rsid w:val="006A60AC"/>
    <w:rsid w:val="006A7201"/>
    <w:rsid w:val="006D5F79"/>
    <w:rsid w:val="006D75C4"/>
    <w:rsid w:val="00706A70"/>
    <w:rsid w:val="00726293"/>
    <w:rsid w:val="00727D68"/>
    <w:rsid w:val="007411A8"/>
    <w:rsid w:val="00761A69"/>
    <w:rsid w:val="00765E13"/>
    <w:rsid w:val="007762DE"/>
    <w:rsid w:val="00784002"/>
    <w:rsid w:val="007B6F44"/>
    <w:rsid w:val="007D188A"/>
    <w:rsid w:val="007F2986"/>
    <w:rsid w:val="007F535C"/>
    <w:rsid w:val="00807C39"/>
    <w:rsid w:val="00825F9A"/>
    <w:rsid w:val="00865E6B"/>
    <w:rsid w:val="00880B60"/>
    <w:rsid w:val="008844C5"/>
    <w:rsid w:val="008A6030"/>
    <w:rsid w:val="00925585"/>
    <w:rsid w:val="00926882"/>
    <w:rsid w:val="00942D97"/>
    <w:rsid w:val="00961513"/>
    <w:rsid w:val="009953DB"/>
    <w:rsid w:val="009C42EB"/>
    <w:rsid w:val="009D3E20"/>
    <w:rsid w:val="009F387D"/>
    <w:rsid w:val="00A21F92"/>
    <w:rsid w:val="00A252C0"/>
    <w:rsid w:val="00A2566D"/>
    <w:rsid w:val="00A343FC"/>
    <w:rsid w:val="00AA0D39"/>
    <w:rsid w:val="00AA2655"/>
    <w:rsid w:val="00AA5334"/>
    <w:rsid w:val="00AB660B"/>
    <w:rsid w:val="00AE21D1"/>
    <w:rsid w:val="00B20E4E"/>
    <w:rsid w:val="00B323CB"/>
    <w:rsid w:val="00B354F2"/>
    <w:rsid w:val="00B536E6"/>
    <w:rsid w:val="00B868BD"/>
    <w:rsid w:val="00BB6FDD"/>
    <w:rsid w:val="00C33A93"/>
    <w:rsid w:val="00C34651"/>
    <w:rsid w:val="00C37FAC"/>
    <w:rsid w:val="00C44705"/>
    <w:rsid w:val="00C61D85"/>
    <w:rsid w:val="00C75784"/>
    <w:rsid w:val="00C816A0"/>
    <w:rsid w:val="00CB6E5E"/>
    <w:rsid w:val="00CE7F3E"/>
    <w:rsid w:val="00D4538C"/>
    <w:rsid w:val="00D90DDE"/>
    <w:rsid w:val="00DD5239"/>
    <w:rsid w:val="00DD7DED"/>
    <w:rsid w:val="00DF1911"/>
    <w:rsid w:val="00DF678C"/>
    <w:rsid w:val="00E20393"/>
    <w:rsid w:val="00E21E06"/>
    <w:rsid w:val="00E620C8"/>
    <w:rsid w:val="00E97D53"/>
    <w:rsid w:val="00EA24E5"/>
    <w:rsid w:val="00EA3CA9"/>
    <w:rsid w:val="00EA5FAB"/>
    <w:rsid w:val="00EC13BF"/>
    <w:rsid w:val="00EC407D"/>
    <w:rsid w:val="00ED2FA7"/>
    <w:rsid w:val="00F11288"/>
    <w:rsid w:val="00F116C4"/>
    <w:rsid w:val="00F25B88"/>
    <w:rsid w:val="00F35AC0"/>
    <w:rsid w:val="00F41882"/>
    <w:rsid w:val="00F46F20"/>
    <w:rsid w:val="00F63384"/>
    <w:rsid w:val="00F65C88"/>
    <w:rsid w:val="00F77AA0"/>
    <w:rsid w:val="00F83075"/>
    <w:rsid w:val="00FA0E22"/>
    <w:rsid w:val="00FD20F2"/>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25B88"/>
    <w:rPr>
      <w:color w:val="808080"/>
    </w:rPr>
  </w:style>
  <w:style w:type="paragraph" w:customStyle="1" w:styleId="B59734BA630E4028B29DFD68936E33F7">
    <w:name w:val="B59734BA630E4028B29DFD68936E33F7"/>
    <w:rsid w:val="00395698"/>
    <w:rPr>
      <w:kern w:val="2"/>
      <w14:ligatures w14:val="standardContextual"/>
    </w:rPr>
  </w:style>
  <w:style w:type="paragraph" w:customStyle="1" w:styleId="7C2574B3AAD943768CB6EA088D29B4F6">
    <w:name w:val="7C2574B3AAD943768CB6EA088D29B4F6"/>
    <w:rsid w:val="00395698"/>
    <w:rPr>
      <w:kern w:val="2"/>
      <w14:ligatures w14:val="standardContextual"/>
    </w:rPr>
  </w:style>
  <w:style w:type="paragraph" w:customStyle="1" w:styleId="BA15F80547E3411E81E9DF568FF507D3">
    <w:name w:val="BA15F80547E3411E81E9DF568FF507D3"/>
    <w:rsid w:val="00395698"/>
    <w:rPr>
      <w:kern w:val="2"/>
      <w14:ligatures w14:val="standardContextual"/>
    </w:rPr>
  </w:style>
  <w:style w:type="paragraph" w:customStyle="1" w:styleId="E71BD2F2EEB04757AEE4D92693812859">
    <w:name w:val="E71BD2F2EEB04757AEE4D92693812859"/>
    <w:rsid w:val="00395698"/>
    <w:rPr>
      <w:kern w:val="2"/>
      <w14:ligatures w14:val="standardContextual"/>
    </w:rPr>
  </w:style>
  <w:style w:type="paragraph" w:customStyle="1" w:styleId="C3659CAD90674DC6957272C3C4736D7B">
    <w:name w:val="C3659CAD90674DC6957272C3C4736D7B"/>
    <w:rsid w:val="00395698"/>
    <w:rPr>
      <w:kern w:val="2"/>
      <w14:ligatures w14:val="standardContextual"/>
    </w:rPr>
  </w:style>
  <w:style w:type="paragraph" w:customStyle="1" w:styleId="2EEDD5918D0C4BEBBFE5879D50143B75">
    <w:name w:val="2EEDD5918D0C4BEBBFE5879D50143B75"/>
    <w:rsid w:val="00F25B88"/>
    <w:pPr>
      <w:spacing w:line="278" w:lineRule="auto"/>
    </w:pPr>
    <w:rPr>
      <w:kern w:val="2"/>
      <w:sz w:val="24"/>
      <w:szCs w:val="24"/>
      <w14:ligatures w14:val="standardContextual"/>
    </w:rPr>
  </w:style>
  <w:style w:type="paragraph" w:customStyle="1" w:styleId="55118F7530344CB8A8DD54C4057D8D8A">
    <w:name w:val="55118F7530344CB8A8DD54C4057D8D8A"/>
    <w:rsid w:val="00F25B88"/>
    <w:pPr>
      <w:spacing w:line="278" w:lineRule="auto"/>
    </w:pPr>
    <w:rPr>
      <w:kern w:val="2"/>
      <w:sz w:val="24"/>
      <w:szCs w:val="24"/>
      <w14:ligatures w14:val="standardContextual"/>
    </w:rPr>
  </w:style>
  <w:style w:type="paragraph" w:customStyle="1" w:styleId="D829AA2E8CA449D7A5E8A046EF60589C">
    <w:name w:val="D829AA2E8CA449D7A5E8A046EF60589C"/>
    <w:rsid w:val="00F25B88"/>
    <w:pPr>
      <w:spacing w:line="278" w:lineRule="auto"/>
    </w:pPr>
    <w:rPr>
      <w:kern w:val="2"/>
      <w:sz w:val="24"/>
      <w:szCs w:val="24"/>
      <w14:ligatures w14:val="standardContextual"/>
    </w:rPr>
  </w:style>
  <w:style w:type="paragraph" w:customStyle="1" w:styleId="FE5BD7AE808346EA9F4D0F98A381148C">
    <w:name w:val="FE5BD7AE808346EA9F4D0F98A381148C"/>
    <w:rsid w:val="00F25B88"/>
    <w:pPr>
      <w:spacing w:line="278" w:lineRule="auto"/>
    </w:pPr>
    <w:rPr>
      <w:kern w:val="2"/>
      <w:sz w:val="24"/>
      <w:szCs w:val="24"/>
      <w14:ligatures w14:val="standardContextual"/>
    </w:rPr>
  </w:style>
  <w:style w:type="paragraph" w:customStyle="1" w:styleId="09C5FD7B186A4DA8B7A609D6C28717B0">
    <w:name w:val="09C5FD7B186A4DA8B7A609D6C28717B0"/>
    <w:rsid w:val="00F25B88"/>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Job Description Form">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6">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BF58EB0AC7208418E1164D343EA34F6" ma:contentTypeVersion="6" ma:contentTypeDescription="Create a new document." ma:contentTypeScope="" ma:versionID="d32718ea8d620add96c2723c8549535b">
  <xsd:schema xmlns:xsd="http://www.w3.org/2001/XMLSchema" xmlns:xs="http://www.w3.org/2001/XMLSchema" xmlns:p="http://schemas.microsoft.com/office/2006/metadata/properties" xmlns:ns2="e053f290-4140-48db-8663-2c6ede8e03a2" xmlns:ns3="ecfe4442-3eda-45d2-86a8-9290899d3054" targetNamespace="http://schemas.microsoft.com/office/2006/metadata/properties" ma:root="true" ma:fieldsID="a8993f3b8d0f7f3c72f895b3ab7dc615" ns2:_="" ns3:_="">
    <xsd:import namespace="e053f290-4140-48db-8663-2c6ede8e03a2"/>
    <xsd:import namespace="ecfe4442-3eda-45d2-86a8-9290899d30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53f290-4140-48db-8663-2c6ede8e03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cfe4442-3eda-45d2-86a8-9290899d305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C59BB15-2D17-4085-A55E-D660E4B8815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6EE171-4DE1-4FEE-AA0B-6C4283F01B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53f290-4140-48db-8663-2c6ede8e03a2"/>
    <ds:schemaRef ds:uri="ecfe4442-3eda-45d2-86a8-9290899d30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9AF066-FC66-468A-91E1-4E8132DD15A6}">
  <ds:schemaRefs>
    <ds:schemaRef ds:uri="http://schemas.microsoft.com/sharepoint/v3/contenttype/forms"/>
  </ds:schemaRefs>
</ds:datastoreItem>
</file>

<file path=customXml/itemProps5.xml><?xml version="1.0" encoding="utf-8"?>
<ds:datastoreItem xmlns:ds="http://schemas.openxmlformats.org/officeDocument/2006/customXml" ds:itemID="{42E0F06E-6FFA-45A3-8FD5-8FA42BDCF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Formularz opisu stanowiska.dotx</Template>
  <TotalTime>1</TotalTime>
  <Pages>65</Pages>
  <Words>14457</Words>
  <Characters>86743</Characters>
  <Application>Microsoft Office Word</Application>
  <DocSecurity>4</DocSecurity>
  <Lines>722</Lines>
  <Paragraphs>201</Paragraphs>
  <ScaleCrop>false</ScaleCrop>
  <Company/>
  <LinksUpToDate>false</LinksUpToDate>
  <CharactersWithSpaces>100999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Korcz Julia</dc:creator>
  <cp:keywords/>
  <dc:description/>
  <cp:lastModifiedBy>Karnas Monika</cp:lastModifiedBy>
  <cp:revision>2</cp:revision>
  <cp:lastPrinted>2024-02-15T17:11:00Z</cp:lastPrinted>
  <dcterms:created xsi:type="dcterms:W3CDTF">2025-06-18T09:51:00Z</dcterms:created>
  <dcterms:modified xsi:type="dcterms:W3CDTF">2025-06-18T09:51:00Z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0x010100CBF58EB0AC7208418E1164D343EA34F6</vt:lpwstr>
  </property>
</Properties>
</file>